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98062" w14:textId="0B82EA18" w:rsidR="00584806" w:rsidRPr="00D60393" w:rsidRDefault="00D3248B" w:rsidP="0005282D">
      <w:pPr>
        <w:spacing w:before="80" w:line="240" w:lineRule="exact"/>
        <w:ind w:right="67"/>
        <w:jc w:val="both"/>
        <w:rPr>
          <w:rFonts w:ascii="Arial" w:hAnsi="Arial" w:cs="Arial"/>
          <w:b/>
          <w:bCs/>
          <w:noProof/>
          <w:color w:val="000000"/>
          <w:lang w:val="es-ES"/>
        </w:rPr>
      </w:pPr>
      <w:r w:rsidRPr="00D60393">
        <w:rPr>
          <w:rFonts w:ascii="Arial" w:hAnsi="Arial" w:cs="Arial"/>
          <w:b/>
          <w:bCs/>
          <w:noProof/>
          <w:color w:val="000000"/>
          <w:spacing w:val="-25"/>
          <w:lang w:val="es-ES"/>
        </w:rPr>
        <w:t>P</w:t>
      </w:r>
      <w:r w:rsidRPr="00D60393">
        <w:rPr>
          <w:rFonts w:ascii="Arial" w:hAnsi="Arial" w:cs="Arial"/>
          <w:b/>
          <w:bCs/>
          <w:noProof/>
          <w:color w:val="000000"/>
          <w:lang w:val="es-ES"/>
        </w:rPr>
        <w:t>.</w:t>
      </w:r>
      <w:r w:rsidR="000752DA">
        <w:rPr>
          <w:rFonts w:ascii="Arial" w:hAnsi="Arial" w:cs="Arial"/>
          <w:b/>
          <w:bCs/>
          <w:noProof/>
          <w:color w:val="000000"/>
          <w:lang w:val="es-ES"/>
        </w:rPr>
        <w:t xml:space="preserve"> </w:t>
      </w:r>
      <w:bookmarkStart w:id="0" w:name="_GoBack"/>
      <w:bookmarkEnd w:id="0"/>
      <w:r w:rsidRPr="00D60393">
        <w:rPr>
          <w:rFonts w:ascii="Arial" w:hAnsi="Arial" w:cs="Arial"/>
          <w:b/>
          <w:bCs/>
          <w:noProof/>
          <w:color w:val="000000"/>
          <w:lang w:val="es-ES"/>
        </w:rPr>
        <w:t>O. SEN</w:t>
      </w:r>
      <w:r w:rsidRPr="00D60393">
        <w:rPr>
          <w:rFonts w:ascii="Arial" w:hAnsi="Arial" w:cs="Arial"/>
          <w:b/>
          <w:bCs/>
          <w:noProof/>
          <w:color w:val="000000"/>
          <w:spacing w:val="-3"/>
          <w:lang w:val="es-ES"/>
        </w:rPr>
        <w:t>P</w:t>
      </w:r>
      <w:r w:rsidRPr="00D60393">
        <w:rPr>
          <w:rFonts w:ascii="Arial" w:hAnsi="Arial" w:cs="Arial"/>
          <w:b/>
          <w:bCs/>
          <w:noProof/>
          <w:color w:val="000000"/>
          <w:lang w:val="es-ES"/>
        </w:rPr>
        <w:t xml:space="preserve"> 3.7</w:t>
      </w:r>
      <w:r w:rsidRPr="00D60393">
        <w:rPr>
          <w:rFonts w:ascii="Arial" w:hAnsi="Arial" w:cs="Arial"/>
          <w:b/>
          <w:bCs/>
          <w:noProof/>
          <w:color w:val="000000"/>
          <w:spacing w:val="144"/>
          <w:lang w:val="es-ES"/>
        </w:rPr>
        <w:t xml:space="preserve"> </w:t>
      </w:r>
      <w:del w:id="1" w:author="Autor">
        <w:r w:rsidRPr="00D60393" w:rsidDel="00C177CC">
          <w:rPr>
            <w:rFonts w:ascii="Arial" w:hAnsi="Arial" w:cs="Arial"/>
            <w:b/>
            <w:bCs/>
            <w:noProof/>
            <w:color w:val="000000"/>
            <w:lang w:val="es-ES"/>
          </w:rPr>
          <w:delText>Programación de las instalaciones de producción de categoría b</w:delText>
        </w:r>
      </w:del>
      <w:ins w:id="2" w:author="Autor">
        <w:r w:rsidR="00FB4FB5" w:rsidRPr="00D60393">
          <w:rPr>
            <w:rFonts w:ascii="Arial" w:hAnsi="Arial" w:cs="Arial"/>
            <w:b/>
            <w:bCs/>
            <w:noProof/>
            <w:color w:val="000000"/>
            <w:lang w:val="es-ES"/>
          </w:rPr>
          <w:t xml:space="preserve">Aplicación de </w:t>
        </w:r>
        <w:r w:rsidR="007718B3" w:rsidRPr="00D60393">
          <w:rPr>
            <w:rFonts w:ascii="Arial" w:hAnsi="Arial" w:cs="Arial"/>
            <w:b/>
            <w:bCs/>
            <w:noProof/>
            <w:color w:val="000000"/>
            <w:lang w:val="es-ES"/>
          </w:rPr>
          <w:t xml:space="preserve">limitaciones </w:t>
        </w:r>
        <w:r w:rsidR="007A4C0E" w:rsidRPr="00D60393">
          <w:rPr>
            <w:rFonts w:ascii="Arial" w:hAnsi="Arial" w:cs="Arial"/>
            <w:b/>
            <w:bCs/>
            <w:noProof/>
            <w:color w:val="000000"/>
            <w:lang w:val="es-ES"/>
          </w:rPr>
          <w:t xml:space="preserve">de </w:t>
        </w:r>
        <w:r w:rsidR="00FD41EC" w:rsidRPr="00D60393">
          <w:rPr>
            <w:rFonts w:ascii="Arial" w:hAnsi="Arial" w:cs="Arial"/>
            <w:b/>
            <w:bCs/>
            <w:noProof/>
            <w:color w:val="000000"/>
            <w:lang w:val="es-ES"/>
          </w:rPr>
          <w:t>producción y gestión de las capacidades técnicas de</w:t>
        </w:r>
        <w:r w:rsidR="00D47252" w:rsidRPr="00D60393">
          <w:rPr>
            <w:rFonts w:ascii="Arial" w:hAnsi="Arial" w:cs="Arial"/>
            <w:b/>
            <w:bCs/>
            <w:noProof/>
            <w:color w:val="000000"/>
            <w:lang w:val="es-ES"/>
          </w:rPr>
          <w:t xml:space="preserve"> </w:t>
        </w:r>
        <w:r w:rsidR="00FD41EC" w:rsidRPr="00D60393">
          <w:rPr>
            <w:rFonts w:ascii="Arial" w:hAnsi="Arial" w:cs="Arial"/>
            <w:b/>
            <w:bCs/>
            <w:noProof/>
            <w:color w:val="000000"/>
            <w:lang w:val="es-ES"/>
          </w:rPr>
          <w:t>las instalaciones de produ</w:t>
        </w:r>
        <w:r w:rsidR="00AC750D" w:rsidRPr="00D60393">
          <w:rPr>
            <w:rFonts w:ascii="Arial" w:hAnsi="Arial" w:cs="Arial"/>
            <w:b/>
            <w:bCs/>
            <w:noProof/>
            <w:color w:val="000000"/>
            <w:lang w:val="es-ES"/>
          </w:rPr>
          <w:t>c</w:t>
        </w:r>
        <w:r w:rsidR="00FD41EC" w:rsidRPr="00D60393">
          <w:rPr>
            <w:rFonts w:ascii="Arial" w:hAnsi="Arial" w:cs="Arial"/>
            <w:b/>
            <w:bCs/>
            <w:noProof/>
            <w:color w:val="000000"/>
            <w:lang w:val="es-ES"/>
          </w:rPr>
          <w:t xml:space="preserve">ción </w:t>
        </w:r>
        <w:r w:rsidR="00AC750D" w:rsidRPr="00D60393">
          <w:rPr>
            <w:rFonts w:ascii="Arial" w:hAnsi="Arial" w:cs="Arial"/>
            <w:b/>
            <w:bCs/>
            <w:noProof/>
            <w:color w:val="000000"/>
            <w:lang w:val="es-ES"/>
          </w:rPr>
          <w:t>de</w:t>
        </w:r>
        <w:r w:rsidR="00FD41EC" w:rsidRPr="00D60393">
          <w:rPr>
            <w:rFonts w:ascii="Arial" w:hAnsi="Arial" w:cs="Arial"/>
            <w:b/>
            <w:bCs/>
            <w:noProof/>
            <w:color w:val="000000"/>
            <w:lang w:val="es-ES"/>
          </w:rPr>
          <w:t xml:space="preserve"> categoría B.</w:t>
        </w:r>
        <w:r w:rsidR="00E47F69" w:rsidRPr="00D60393">
          <w:rPr>
            <w:rFonts w:ascii="Arial" w:hAnsi="Arial" w:cs="Arial"/>
            <w:b/>
            <w:bCs/>
            <w:noProof/>
            <w:color w:val="000000"/>
            <w:lang w:val="es-ES"/>
          </w:rPr>
          <w:t xml:space="preserve"> </w:t>
        </w:r>
      </w:ins>
    </w:p>
    <w:p w14:paraId="2EF98063" w14:textId="77777777" w:rsidR="00584806" w:rsidRPr="00D60393" w:rsidRDefault="00584806" w:rsidP="00507851">
      <w:pPr>
        <w:spacing w:before="80" w:line="240" w:lineRule="exact"/>
        <w:ind w:left="1464" w:right="67" w:firstLine="340"/>
        <w:jc w:val="center"/>
        <w:rPr>
          <w:rFonts w:ascii="Arial" w:hAnsi="Arial" w:cs="Arial"/>
          <w:noProof/>
          <w:lang w:val="es-ES"/>
        </w:rPr>
      </w:pPr>
    </w:p>
    <w:p w14:paraId="6D59C7B4" w14:textId="77777777" w:rsidR="00020F5F" w:rsidRPr="00D60393" w:rsidRDefault="00D3248B" w:rsidP="007042B3">
      <w:pPr>
        <w:spacing w:before="80" w:line="240" w:lineRule="exact"/>
        <w:ind w:right="67" w:firstLine="340"/>
        <w:jc w:val="both"/>
        <w:rPr>
          <w:ins w:id="3" w:author="Autor"/>
          <w:rFonts w:ascii="Arial" w:hAnsi="Arial" w:cs="Arial"/>
          <w:noProof/>
          <w:color w:val="000000"/>
          <w:spacing w:val="24"/>
          <w:lang w:val="es-ES"/>
        </w:rPr>
      </w:pPr>
      <w:r w:rsidRPr="00D60393">
        <w:rPr>
          <w:rFonts w:ascii="Arial" w:hAnsi="Arial" w:cs="Arial"/>
          <w:noProof/>
          <w:color w:val="000000"/>
          <w:lang w:val="es-ES"/>
        </w:rPr>
        <w:t>1.</w:t>
      </w:r>
      <w:r w:rsidRPr="00D60393">
        <w:rPr>
          <w:rFonts w:ascii="Arial" w:hAnsi="Arial" w:cs="Arial"/>
          <w:noProof/>
          <w:color w:val="000000"/>
          <w:spacing w:val="147"/>
          <w:lang w:val="es-ES"/>
        </w:rPr>
        <w:t xml:space="preserve"> </w:t>
      </w:r>
      <w:r w:rsidRPr="00D60393">
        <w:rPr>
          <w:rFonts w:ascii="Arial" w:hAnsi="Arial" w:cs="Arial"/>
          <w:noProof/>
          <w:color w:val="000000"/>
          <w:lang w:val="es-ES"/>
        </w:rPr>
        <w:t>Objeto.</w:t>
      </w:r>
      <w:r w:rsidRPr="00D60393">
        <w:rPr>
          <w:rFonts w:ascii="Arial" w:hAnsi="Arial" w:cs="Arial"/>
          <w:noProof/>
          <w:color w:val="000000"/>
          <w:spacing w:val="24"/>
          <w:lang w:val="es-ES"/>
        </w:rPr>
        <w:t xml:space="preserve"> </w:t>
      </w:r>
    </w:p>
    <w:p w14:paraId="2EF98064" w14:textId="6C4FE6D7"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Este</w:t>
      </w:r>
      <w:r w:rsidRPr="00D60393">
        <w:rPr>
          <w:rFonts w:ascii="Arial" w:hAnsi="Arial" w:cs="Arial"/>
          <w:noProof/>
          <w:color w:val="000000"/>
          <w:spacing w:val="24"/>
          <w:lang w:val="es-ES"/>
        </w:rPr>
        <w:t xml:space="preserve"> </w:t>
      </w:r>
      <w:r w:rsidRPr="00D60393">
        <w:rPr>
          <w:rFonts w:ascii="Arial" w:hAnsi="Arial" w:cs="Arial"/>
          <w:noProof/>
          <w:color w:val="000000"/>
          <w:lang w:val="es-ES"/>
        </w:rPr>
        <w:t>procedimiento</w:t>
      </w:r>
      <w:r w:rsidRPr="00D60393">
        <w:rPr>
          <w:rFonts w:ascii="Arial" w:hAnsi="Arial" w:cs="Arial"/>
          <w:noProof/>
          <w:color w:val="000000"/>
          <w:spacing w:val="24"/>
          <w:lang w:val="es-ES"/>
        </w:rPr>
        <w:t xml:space="preserve"> </w:t>
      </w:r>
      <w:r w:rsidRPr="00D60393">
        <w:rPr>
          <w:rFonts w:ascii="Arial" w:hAnsi="Arial" w:cs="Arial"/>
          <w:noProof/>
          <w:color w:val="000000"/>
          <w:lang w:val="es-ES"/>
        </w:rPr>
        <w:t>describe</w:t>
      </w:r>
      <w:r w:rsidRPr="00D60393">
        <w:rPr>
          <w:rFonts w:ascii="Arial" w:hAnsi="Arial" w:cs="Arial"/>
          <w:noProof/>
          <w:color w:val="000000"/>
          <w:spacing w:val="24"/>
          <w:lang w:val="es-ES"/>
        </w:rPr>
        <w:t xml:space="preserve"> </w:t>
      </w:r>
      <w:r w:rsidRPr="00D60393">
        <w:rPr>
          <w:rFonts w:ascii="Arial" w:hAnsi="Arial" w:cs="Arial"/>
          <w:noProof/>
          <w:color w:val="000000"/>
          <w:lang w:val="es-ES"/>
        </w:rPr>
        <w:t>los</w:t>
      </w:r>
      <w:r w:rsidRPr="00D60393">
        <w:rPr>
          <w:rFonts w:ascii="Arial" w:hAnsi="Arial" w:cs="Arial"/>
          <w:noProof/>
          <w:color w:val="000000"/>
          <w:spacing w:val="24"/>
          <w:lang w:val="es-ES"/>
        </w:rPr>
        <w:t xml:space="preserve"> </w:t>
      </w:r>
      <w:r w:rsidRPr="00D60393">
        <w:rPr>
          <w:rFonts w:ascii="Arial" w:hAnsi="Arial" w:cs="Arial"/>
          <w:noProof/>
          <w:color w:val="000000"/>
          <w:lang w:val="es-ES"/>
        </w:rPr>
        <w:t>flujos</w:t>
      </w:r>
      <w:r w:rsidRPr="00D60393">
        <w:rPr>
          <w:rFonts w:ascii="Arial" w:hAnsi="Arial" w:cs="Arial"/>
          <w:noProof/>
          <w:color w:val="000000"/>
          <w:spacing w:val="24"/>
          <w:lang w:val="es-ES"/>
        </w:rPr>
        <w:t xml:space="preserve"> </w:t>
      </w:r>
      <w:r w:rsidRPr="00D60393">
        <w:rPr>
          <w:rFonts w:ascii="Arial" w:hAnsi="Arial" w:cs="Arial"/>
          <w:noProof/>
          <w:color w:val="000000"/>
          <w:lang w:val="es-ES"/>
        </w:rPr>
        <w:t>de</w:t>
      </w:r>
      <w:r w:rsidRPr="00D60393">
        <w:rPr>
          <w:rFonts w:ascii="Arial" w:hAnsi="Arial" w:cs="Arial"/>
          <w:noProof/>
          <w:color w:val="000000"/>
          <w:spacing w:val="24"/>
          <w:lang w:val="es-ES"/>
        </w:rPr>
        <w:t xml:space="preserve"> </w:t>
      </w:r>
      <w:r w:rsidRPr="00D60393">
        <w:rPr>
          <w:rFonts w:ascii="Arial" w:hAnsi="Arial" w:cs="Arial"/>
          <w:noProof/>
          <w:color w:val="000000"/>
          <w:lang w:val="es-ES"/>
        </w:rPr>
        <w:t>información</w:t>
      </w:r>
      <w:r w:rsidRPr="00D60393">
        <w:rPr>
          <w:rFonts w:ascii="Arial" w:hAnsi="Arial" w:cs="Arial"/>
          <w:noProof/>
          <w:color w:val="000000"/>
          <w:spacing w:val="24"/>
          <w:lang w:val="es-ES"/>
        </w:rPr>
        <w:t xml:space="preserve"> </w:t>
      </w:r>
      <w:r w:rsidRPr="00D60393">
        <w:rPr>
          <w:rFonts w:ascii="Arial" w:hAnsi="Arial" w:cs="Arial"/>
          <w:noProof/>
          <w:color w:val="000000"/>
          <w:lang w:val="es-ES"/>
        </w:rPr>
        <w:t>y</w:t>
      </w:r>
      <w:r w:rsidRPr="00D60393">
        <w:rPr>
          <w:rFonts w:ascii="Arial" w:hAnsi="Arial" w:cs="Arial"/>
          <w:noProof/>
          <w:color w:val="000000"/>
          <w:spacing w:val="24"/>
          <w:lang w:val="es-ES"/>
        </w:rPr>
        <w:t xml:space="preserve"> </w:t>
      </w:r>
      <w:r w:rsidRPr="00D60393">
        <w:rPr>
          <w:rFonts w:ascii="Arial" w:hAnsi="Arial" w:cs="Arial"/>
          <w:noProof/>
          <w:color w:val="000000"/>
          <w:lang w:val="es-ES"/>
        </w:rPr>
        <w:t>los</w:t>
      </w:r>
      <w:r w:rsidRPr="00D60393">
        <w:rPr>
          <w:rFonts w:ascii="Arial" w:hAnsi="Arial" w:cs="Arial"/>
          <w:noProof/>
          <w:color w:val="000000"/>
          <w:spacing w:val="24"/>
          <w:lang w:val="es-ES"/>
        </w:rPr>
        <w:t xml:space="preserve"> </w:t>
      </w:r>
      <w:r w:rsidRPr="00D60393">
        <w:rPr>
          <w:rFonts w:ascii="Arial" w:hAnsi="Arial" w:cs="Arial"/>
          <w:noProof/>
          <w:color w:val="000000"/>
          <w:lang w:val="es-ES"/>
        </w:rPr>
        <w:t>procesos necesarios para la</w:t>
      </w:r>
      <w:r w:rsidR="00A63CAB" w:rsidRPr="00D60393">
        <w:rPr>
          <w:rFonts w:ascii="Arial" w:hAnsi="Arial" w:cs="Arial"/>
          <w:noProof/>
          <w:color w:val="000000"/>
          <w:lang w:val="es-ES"/>
        </w:rPr>
        <w:t xml:space="preserve"> </w:t>
      </w:r>
      <w:del w:id="4" w:author="Autor">
        <w:r w:rsidR="00A63CAB" w:rsidRPr="00D60393" w:rsidDel="00A63CAB">
          <w:rPr>
            <w:rFonts w:ascii="Arial" w:hAnsi="Arial" w:cs="Arial"/>
            <w:noProof/>
            <w:color w:val="000000"/>
            <w:lang w:val="es-ES"/>
          </w:rPr>
          <w:delText>programación</w:delText>
        </w:r>
        <w:r w:rsidRPr="00D60393" w:rsidDel="00A63CAB">
          <w:rPr>
            <w:rFonts w:ascii="Arial" w:hAnsi="Arial" w:cs="Arial"/>
            <w:noProof/>
            <w:color w:val="000000"/>
            <w:lang w:val="es-ES"/>
          </w:rPr>
          <w:delText xml:space="preserve"> </w:delText>
        </w:r>
      </w:del>
      <w:ins w:id="5" w:author="Autor">
        <w:r w:rsidR="00E16961" w:rsidRPr="00D60393">
          <w:rPr>
            <w:rFonts w:ascii="Arial" w:hAnsi="Arial" w:cs="Arial"/>
            <w:noProof/>
            <w:color w:val="000000"/>
            <w:lang w:val="es-ES"/>
          </w:rPr>
          <w:t xml:space="preserve">aplicación de </w:t>
        </w:r>
        <w:r w:rsidR="00967BD3" w:rsidRPr="00D60393">
          <w:rPr>
            <w:rFonts w:ascii="Arial" w:hAnsi="Arial" w:cs="Arial"/>
            <w:noProof/>
            <w:color w:val="000000"/>
            <w:lang w:val="es-ES"/>
          </w:rPr>
          <w:t>limitaciones</w:t>
        </w:r>
        <w:r w:rsidR="00E16961" w:rsidRPr="00D60393">
          <w:rPr>
            <w:rFonts w:ascii="Arial" w:hAnsi="Arial" w:cs="Arial"/>
            <w:noProof/>
            <w:color w:val="000000"/>
            <w:lang w:val="es-ES"/>
          </w:rPr>
          <w:t xml:space="preserve"> de producción y </w:t>
        </w:r>
        <w:r w:rsidR="00C85EB9" w:rsidRPr="00D60393">
          <w:rPr>
            <w:rFonts w:ascii="Arial" w:hAnsi="Arial" w:cs="Arial"/>
            <w:noProof/>
            <w:color w:val="000000"/>
            <w:lang w:val="es-ES"/>
          </w:rPr>
          <w:t xml:space="preserve">la </w:t>
        </w:r>
        <w:r w:rsidR="00E16961" w:rsidRPr="00D60393">
          <w:rPr>
            <w:rFonts w:ascii="Arial" w:hAnsi="Arial" w:cs="Arial"/>
            <w:noProof/>
            <w:color w:val="000000"/>
            <w:lang w:val="es-ES"/>
          </w:rPr>
          <w:t xml:space="preserve">gestión de las capacidades técnicas </w:t>
        </w:r>
      </w:ins>
      <w:r w:rsidRPr="00D60393">
        <w:rPr>
          <w:rFonts w:ascii="Arial" w:hAnsi="Arial" w:cs="Arial"/>
          <w:noProof/>
          <w:color w:val="000000"/>
          <w:lang w:val="es-ES"/>
        </w:rPr>
        <w:t>de las instalaciones de producción de categoría B</w:t>
      </w:r>
      <w:ins w:id="6" w:author="Autor">
        <w:r w:rsidR="00BB71AF" w:rsidRPr="00D60393">
          <w:rPr>
            <w:rFonts w:ascii="Arial" w:hAnsi="Arial" w:cs="Arial"/>
            <w:noProof/>
            <w:color w:val="000000"/>
            <w:lang w:val="es-ES"/>
          </w:rPr>
          <w:t>,</w:t>
        </w:r>
      </w:ins>
      <w:r w:rsidRPr="00D60393">
        <w:rPr>
          <w:rFonts w:ascii="Arial" w:hAnsi="Arial" w:cs="Arial"/>
          <w:noProof/>
          <w:color w:val="000000"/>
          <w:lang w:val="es-ES"/>
        </w:rPr>
        <w:t xml:space="preserve"> que utilicen fuentes de energía renovables, con el fin de garantizar la operación segura de los Sistemas Eléctricos No Peninsulares (SENP).</w:t>
      </w:r>
      <w:r w:rsidRPr="00D60393">
        <w:rPr>
          <w:rFonts w:ascii="Arial" w:hAnsi="Arial" w:cs="Arial"/>
          <w:noProof/>
          <w:lang w:val="es-ES"/>
        </w:rPr>
        <w:t xml:space="preserve"> </w:t>
      </w:r>
    </w:p>
    <w:p w14:paraId="2EF98065" w14:textId="557FF832"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spacing w:val="-22"/>
          <w:lang w:val="es-ES"/>
        </w:rPr>
        <w:t>T</w:t>
      </w:r>
      <w:r w:rsidRPr="00D60393">
        <w:rPr>
          <w:rFonts w:ascii="Arial" w:hAnsi="Arial" w:cs="Arial"/>
          <w:noProof/>
          <w:color w:val="000000"/>
          <w:lang w:val="es-ES"/>
        </w:rPr>
        <w:t>oda</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generación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los</w:t>
      </w:r>
      <w:r w:rsidRPr="00D60393">
        <w:rPr>
          <w:rFonts w:ascii="Arial" w:hAnsi="Arial" w:cs="Arial"/>
          <w:noProof/>
          <w:color w:val="000000"/>
          <w:spacing w:val="-5"/>
          <w:lang w:val="es-ES"/>
        </w:rPr>
        <w:t xml:space="preserve"> </w:t>
      </w:r>
      <w:r w:rsidRPr="00D60393">
        <w:rPr>
          <w:rFonts w:ascii="Arial" w:hAnsi="Arial" w:cs="Arial"/>
          <w:noProof/>
          <w:color w:val="000000"/>
          <w:lang w:val="es-ES"/>
        </w:rPr>
        <w:t>Sistemas</w:t>
      </w:r>
      <w:r w:rsidRPr="00D60393">
        <w:rPr>
          <w:rFonts w:ascii="Arial" w:hAnsi="Arial" w:cs="Arial"/>
          <w:noProof/>
          <w:color w:val="000000"/>
          <w:spacing w:val="-5"/>
          <w:lang w:val="es-ES"/>
        </w:rPr>
        <w:t xml:space="preserve"> </w:t>
      </w:r>
      <w:r w:rsidRPr="00D60393">
        <w:rPr>
          <w:rFonts w:ascii="Arial" w:hAnsi="Arial" w:cs="Arial"/>
          <w:noProof/>
          <w:color w:val="000000"/>
          <w:lang w:val="es-ES"/>
        </w:rPr>
        <w:t>Eléctricos</w:t>
      </w:r>
      <w:r w:rsidRPr="00D60393">
        <w:rPr>
          <w:rFonts w:ascii="Arial" w:hAnsi="Arial" w:cs="Arial"/>
          <w:noProof/>
          <w:color w:val="000000"/>
          <w:spacing w:val="-5"/>
          <w:lang w:val="es-ES"/>
        </w:rPr>
        <w:t xml:space="preserve"> </w:t>
      </w:r>
      <w:r w:rsidRPr="00D60393">
        <w:rPr>
          <w:rFonts w:ascii="Arial" w:hAnsi="Arial" w:cs="Arial"/>
          <w:noProof/>
          <w:color w:val="000000"/>
          <w:lang w:val="es-ES"/>
        </w:rPr>
        <w:t>No</w:t>
      </w:r>
      <w:r w:rsidRPr="00D60393">
        <w:rPr>
          <w:rFonts w:ascii="Arial" w:hAnsi="Arial" w:cs="Arial"/>
          <w:noProof/>
          <w:color w:val="000000"/>
          <w:spacing w:val="-4"/>
          <w:lang w:val="es-ES"/>
        </w:rPr>
        <w:t xml:space="preserve"> </w:t>
      </w:r>
      <w:r w:rsidRPr="00D60393">
        <w:rPr>
          <w:rFonts w:ascii="Arial" w:hAnsi="Arial" w:cs="Arial"/>
          <w:noProof/>
          <w:color w:val="000000"/>
          <w:lang w:val="es-ES"/>
        </w:rPr>
        <w:t>Peninsulares,</w:t>
      </w:r>
      <w:r w:rsidRPr="00D60393">
        <w:rPr>
          <w:rFonts w:ascii="Arial" w:hAnsi="Arial" w:cs="Arial"/>
          <w:noProof/>
          <w:color w:val="000000"/>
          <w:spacing w:val="-5"/>
          <w:lang w:val="es-ES"/>
        </w:rPr>
        <w:t xml:space="preserve"> </w:t>
      </w:r>
      <w:r w:rsidRPr="00D60393">
        <w:rPr>
          <w:rFonts w:ascii="Arial" w:hAnsi="Arial" w:cs="Arial"/>
          <w:noProof/>
          <w:color w:val="000000"/>
          <w:lang w:val="es-ES"/>
        </w:rPr>
        <w:t>incluida</w:t>
      </w:r>
      <w:r w:rsidRPr="00D60393">
        <w:rPr>
          <w:rFonts w:ascii="Arial" w:hAnsi="Arial" w:cs="Arial"/>
          <w:noProof/>
          <w:color w:val="000000"/>
          <w:spacing w:val="-5"/>
          <w:lang w:val="es-ES"/>
        </w:rPr>
        <w:t xml:space="preserve"> </w:t>
      </w:r>
      <w:r w:rsidRPr="00D60393">
        <w:rPr>
          <w:rFonts w:ascii="Arial" w:hAnsi="Arial" w:cs="Arial"/>
          <w:noProof/>
          <w:color w:val="000000"/>
          <w:lang w:val="es-ES"/>
        </w:rPr>
        <w:t>aquella</w:t>
      </w:r>
      <w:r w:rsidRPr="00D60393">
        <w:rPr>
          <w:rFonts w:ascii="Arial" w:hAnsi="Arial" w:cs="Arial"/>
          <w:noProof/>
          <w:color w:val="000000"/>
          <w:spacing w:val="-5"/>
          <w:lang w:val="es-ES"/>
        </w:rPr>
        <w:t xml:space="preserve"> </w:t>
      </w:r>
      <w:r w:rsidRPr="00D60393">
        <w:rPr>
          <w:rFonts w:ascii="Arial" w:hAnsi="Arial" w:cs="Arial"/>
          <w:noProof/>
          <w:color w:val="000000"/>
          <w:lang w:val="es-ES"/>
        </w:rPr>
        <w:t>objeto de</w:t>
      </w:r>
      <w:r w:rsidRPr="00D60393">
        <w:rPr>
          <w:rFonts w:ascii="Arial" w:hAnsi="Arial" w:cs="Arial"/>
          <w:noProof/>
          <w:color w:val="000000"/>
          <w:spacing w:val="-5"/>
          <w:lang w:val="es-ES"/>
        </w:rPr>
        <w:t xml:space="preserve"> </w:t>
      </w:r>
      <w:r w:rsidRPr="00D60393">
        <w:rPr>
          <w:rFonts w:ascii="Arial" w:hAnsi="Arial" w:cs="Arial"/>
          <w:noProof/>
          <w:color w:val="000000"/>
          <w:lang w:val="es-ES"/>
        </w:rPr>
        <w:t>este</w:t>
      </w:r>
      <w:r w:rsidRPr="00D60393">
        <w:rPr>
          <w:rFonts w:ascii="Arial" w:hAnsi="Arial" w:cs="Arial"/>
          <w:noProof/>
          <w:color w:val="000000"/>
          <w:spacing w:val="-4"/>
          <w:lang w:val="es-ES"/>
        </w:rPr>
        <w:t xml:space="preserve"> </w:t>
      </w:r>
      <w:r w:rsidRPr="00D60393">
        <w:rPr>
          <w:rFonts w:ascii="Arial" w:hAnsi="Arial" w:cs="Arial"/>
          <w:noProof/>
          <w:color w:val="000000"/>
          <w:lang w:val="es-ES"/>
        </w:rPr>
        <w:t>procedimiento,</w:t>
      </w:r>
      <w:r w:rsidRPr="00D60393">
        <w:rPr>
          <w:rFonts w:ascii="Arial" w:hAnsi="Arial" w:cs="Arial"/>
          <w:noProof/>
          <w:color w:val="000000"/>
          <w:spacing w:val="-5"/>
          <w:lang w:val="es-ES"/>
        </w:rPr>
        <w:t xml:space="preserve"> </w:t>
      </w:r>
      <w:r w:rsidRPr="00D60393">
        <w:rPr>
          <w:rFonts w:ascii="Arial" w:hAnsi="Arial" w:cs="Arial"/>
          <w:noProof/>
          <w:color w:val="000000"/>
          <w:lang w:val="es-ES"/>
        </w:rPr>
        <w:t>está</w:t>
      </w:r>
      <w:r w:rsidRPr="00D60393">
        <w:rPr>
          <w:rFonts w:ascii="Arial" w:hAnsi="Arial" w:cs="Arial"/>
          <w:noProof/>
          <w:color w:val="000000"/>
          <w:spacing w:val="-5"/>
          <w:lang w:val="es-ES"/>
        </w:rPr>
        <w:t xml:space="preserve"> </w:t>
      </w:r>
      <w:r w:rsidRPr="00D60393">
        <w:rPr>
          <w:rFonts w:ascii="Arial" w:hAnsi="Arial" w:cs="Arial"/>
          <w:noProof/>
          <w:color w:val="000000"/>
          <w:lang w:val="es-ES"/>
        </w:rPr>
        <w:t>sujeta,</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forma</w:t>
      </w:r>
      <w:r w:rsidRPr="00D60393">
        <w:rPr>
          <w:rFonts w:ascii="Arial" w:hAnsi="Arial" w:cs="Arial"/>
          <w:noProof/>
          <w:color w:val="000000"/>
          <w:spacing w:val="-5"/>
          <w:lang w:val="es-ES"/>
        </w:rPr>
        <w:t xml:space="preserve"> </w:t>
      </w:r>
      <w:r w:rsidRPr="00D60393">
        <w:rPr>
          <w:rFonts w:ascii="Arial" w:hAnsi="Arial" w:cs="Arial"/>
          <w:noProof/>
          <w:color w:val="000000"/>
          <w:lang w:val="es-ES"/>
        </w:rPr>
        <w:t>general,</w:t>
      </w:r>
      <w:r w:rsidRPr="00D60393">
        <w:rPr>
          <w:rFonts w:ascii="Arial" w:hAnsi="Arial" w:cs="Arial"/>
          <w:noProof/>
          <w:color w:val="000000"/>
          <w:spacing w:val="-5"/>
          <w:lang w:val="es-ES"/>
        </w:rPr>
        <w:t xml:space="preserve"> </w:t>
      </w:r>
      <w:r w:rsidRPr="00D60393">
        <w:rPr>
          <w:rFonts w:ascii="Arial" w:hAnsi="Arial" w:cs="Arial"/>
          <w:noProof/>
          <w:color w:val="000000"/>
          <w:lang w:val="es-ES"/>
        </w:rPr>
        <w:t>a</w:t>
      </w:r>
      <w:r w:rsidRPr="00D60393">
        <w:rPr>
          <w:rFonts w:ascii="Arial" w:hAnsi="Arial" w:cs="Arial"/>
          <w:noProof/>
          <w:color w:val="000000"/>
          <w:spacing w:val="-5"/>
          <w:lang w:val="es-ES"/>
        </w:rPr>
        <w:t xml:space="preserve"> </w:t>
      </w:r>
      <w:r w:rsidRPr="00D60393">
        <w:rPr>
          <w:rFonts w:ascii="Arial" w:hAnsi="Arial" w:cs="Arial"/>
          <w:noProof/>
          <w:color w:val="000000"/>
          <w:lang w:val="es-ES"/>
        </w:rPr>
        <w:t>lo</w:t>
      </w:r>
      <w:r w:rsidRPr="00D60393">
        <w:rPr>
          <w:rFonts w:ascii="Arial" w:hAnsi="Arial" w:cs="Arial"/>
          <w:noProof/>
          <w:color w:val="000000"/>
          <w:spacing w:val="-5"/>
          <w:lang w:val="es-ES"/>
        </w:rPr>
        <w:t xml:space="preserve"> </w:t>
      </w:r>
      <w:r w:rsidRPr="00D60393">
        <w:rPr>
          <w:rFonts w:ascii="Arial" w:hAnsi="Arial" w:cs="Arial"/>
          <w:noProof/>
          <w:color w:val="000000"/>
          <w:lang w:val="es-ES"/>
        </w:rPr>
        <w:t>dispuesto</w:t>
      </w:r>
      <w:r w:rsidRPr="00D60393">
        <w:rPr>
          <w:rFonts w:ascii="Arial" w:hAnsi="Arial" w:cs="Arial"/>
          <w:noProof/>
          <w:color w:val="000000"/>
          <w:spacing w:val="-5"/>
          <w:lang w:val="es-ES"/>
        </w:rPr>
        <w:t xml:space="preserve"> </w:t>
      </w:r>
      <w:r w:rsidRPr="00D60393">
        <w:rPr>
          <w:rFonts w:ascii="Arial" w:hAnsi="Arial" w:cs="Arial"/>
          <w:noProof/>
          <w:color w:val="000000"/>
          <w:lang w:val="es-ES"/>
        </w:rPr>
        <w:t>en</w:t>
      </w:r>
      <w:r w:rsidRPr="00D60393">
        <w:rPr>
          <w:rFonts w:ascii="Arial" w:hAnsi="Arial" w:cs="Arial"/>
          <w:noProof/>
          <w:color w:val="000000"/>
          <w:spacing w:val="-5"/>
          <w:lang w:val="es-ES"/>
        </w:rPr>
        <w:t xml:space="preserve"> </w:t>
      </w:r>
      <w:r w:rsidRPr="00D60393">
        <w:rPr>
          <w:rFonts w:ascii="Arial" w:hAnsi="Arial" w:cs="Arial"/>
          <w:noProof/>
          <w:color w:val="000000"/>
          <w:lang w:val="es-ES"/>
        </w:rPr>
        <w:t>los</w:t>
      </w:r>
      <w:r w:rsidRPr="00D60393">
        <w:rPr>
          <w:rFonts w:ascii="Arial" w:hAnsi="Arial" w:cs="Arial"/>
          <w:noProof/>
          <w:color w:val="000000"/>
          <w:spacing w:val="-4"/>
          <w:lang w:val="es-ES"/>
        </w:rPr>
        <w:t xml:space="preserve"> </w:t>
      </w:r>
      <w:r w:rsidRPr="00D60393">
        <w:rPr>
          <w:rFonts w:ascii="Arial" w:hAnsi="Arial" w:cs="Arial"/>
          <w:noProof/>
          <w:color w:val="000000"/>
          <w:lang w:val="es-ES"/>
        </w:rPr>
        <w:t>Procedimientos de Operación SEN</w:t>
      </w:r>
      <w:r w:rsidRPr="00D60393">
        <w:rPr>
          <w:rFonts w:ascii="Arial" w:hAnsi="Arial" w:cs="Arial"/>
          <w:noProof/>
          <w:color w:val="000000"/>
          <w:spacing w:val="-3"/>
          <w:lang w:val="es-ES"/>
        </w:rPr>
        <w:t>P</w:t>
      </w:r>
      <w:r w:rsidRPr="00D60393">
        <w:rPr>
          <w:rFonts w:ascii="Arial" w:hAnsi="Arial" w:cs="Arial"/>
          <w:noProof/>
          <w:color w:val="000000"/>
          <w:lang w:val="es-ES"/>
        </w:rPr>
        <w:t xml:space="preserve"> y en particular en el P</w:t>
      </w:r>
      <w:ins w:id="7" w:author="Autor">
        <w:r w:rsidR="0050335A" w:rsidRPr="00D60393">
          <w:rPr>
            <w:rFonts w:ascii="Arial" w:hAnsi="Arial" w:cs="Arial"/>
            <w:noProof/>
            <w:color w:val="000000"/>
            <w:lang w:val="es-ES"/>
          </w:rPr>
          <w:t>.</w:t>
        </w:r>
      </w:ins>
      <w:r w:rsidRPr="00D60393">
        <w:rPr>
          <w:rFonts w:ascii="Arial" w:hAnsi="Arial" w:cs="Arial"/>
          <w:noProof/>
          <w:color w:val="000000"/>
          <w:lang w:val="es-ES"/>
        </w:rPr>
        <w:t>O</w:t>
      </w:r>
      <w:ins w:id="8" w:author="Autor">
        <w:r w:rsidR="0050335A" w:rsidRPr="00D60393">
          <w:rPr>
            <w:rFonts w:ascii="Arial" w:hAnsi="Arial" w:cs="Arial"/>
            <w:noProof/>
            <w:color w:val="000000"/>
            <w:lang w:val="es-ES"/>
          </w:rPr>
          <w:t>.</w:t>
        </w:r>
      </w:ins>
      <w:del w:id="9" w:author="Autor">
        <w:r w:rsidRPr="00D60393" w:rsidDel="0050335A">
          <w:rPr>
            <w:rFonts w:ascii="Arial" w:hAnsi="Arial" w:cs="Arial"/>
            <w:noProof/>
            <w:color w:val="000000"/>
            <w:lang w:val="es-ES"/>
          </w:rPr>
          <w:delText>-</w:delText>
        </w:r>
      </w:del>
      <w:ins w:id="10" w:author="Autor">
        <w:r w:rsidR="0050335A" w:rsidRPr="00D60393">
          <w:rPr>
            <w:rFonts w:ascii="Arial" w:hAnsi="Arial" w:cs="Arial"/>
            <w:noProof/>
            <w:color w:val="000000"/>
            <w:lang w:val="es-ES"/>
          </w:rPr>
          <w:t xml:space="preserve"> </w:t>
        </w:r>
      </w:ins>
      <w:r w:rsidRPr="00D60393">
        <w:rPr>
          <w:rFonts w:ascii="Arial" w:hAnsi="Arial" w:cs="Arial"/>
          <w:noProof/>
          <w:color w:val="000000"/>
          <w:lang w:val="es-ES"/>
        </w:rPr>
        <w:t>SEN</w:t>
      </w:r>
      <w:r w:rsidRPr="00D60393">
        <w:rPr>
          <w:rFonts w:ascii="Arial" w:hAnsi="Arial" w:cs="Arial"/>
          <w:noProof/>
          <w:color w:val="000000"/>
          <w:spacing w:val="-3"/>
          <w:lang w:val="es-ES"/>
        </w:rPr>
        <w:t>P</w:t>
      </w:r>
      <w:r w:rsidRPr="00D60393">
        <w:rPr>
          <w:rFonts w:ascii="Arial" w:hAnsi="Arial" w:cs="Arial"/>
          <w:noProof/>
          <w:color w:val="000000"/>
          <w:lang w:val="es-ES"/>
        </w:rPr>
        <w:t xml:space="preserve"> 3.1 «Pro</w:t>
      </w:r>
      <w:ins w:id="11" w:author="Autor">
        <w:r w:rsidR="00BD03F6" w:rsidRPr="00D60393">
          <w:rPr>
            <w:rFonts w:ascii="Arial" w:hAnsi="Arial" w:cs="Arial"/>
            <w:noProof/>
            <w:color w:val="000000"/>
            <w:lang w:val="es-ES"/>
          </w:rPr>
          <w:t>ceso de pro</w:t>
        </w:r>
      </w:ins>
      <w:r w:rsidRPr="00D60393">
        <w:rPr>
          <w:rFonts w:ascii="Arial" w:hAnsi="Arial" w:cs="Arial"/>
          <w:noProof/>
          <w:color w:val="000000"/>
          <w:lang w:val="es-ES"/>
        </w:rPr>
        <w:t xml:space="preserve">gramación </w:t>
      </w:r>
      <w:del w:id="12" w:author="Autor">
        <w:r w:rsidRPr="00D60393" w:rsidDel="00BD03F6">
          <w:rPr>
            <w:rFonts w:ascii="Arial" w:hAnsi="Arial" w:cs="Arial"/>
            <w:noProof/>
            <w:color w:val="000000"/>
            <w:lang w:val="es-ES"/>
          </w:rPr>
          <w:delText>de la Generación</w:delText>
        </w:r>
        <w:r w:rsidRPr="00D60393" w:rsidDel="00BB5B53">
          <w:rPr>
            <w:rFonts w:ascii="Arial" w:hAnsi="Arial" w:cs="Arial"/>
            <w:noProof/>
            <w:color w:val="000000"/>
            <w:lang w:val="es-ES"/>
          </w:rPr>
          <w:delText xml:space="preserve"> </w:delText>
        </w:r>
      </w:del>
      <w:r w:rsidRPr="00D60393">
        <w:rPr>
          <w:rFonts w:ascii="Arial" w:hAnsi="Arial" w:cs="Arial"/>
          <w:noProof/>
          <w:color w:val="000000"/>
          <w:lang w:val="es-ES"/>
        </w:rPr>
        <w:t>en</w:t>
      </w:r>
      <w:r w:rsidRPr="00D60393">
        <w:rPr>
          <w:rFonts w:ascii="Arial" w:hAnsi="Arial" w:cs="Arial"/>
          <w:noProof/>
          <w:color w:val="000000"/>
          <w:spacing w:val="-3"/>
          <w:lang w:val="es-ES"/>
        </w:rPr>
        <w:t xml:space="preserve"> </w:t>
      </w:r>
      <w:r w:rsidRPr="00D60393">
        <w:rPr>
          <w:rFonts w:ascii="Arial" w:hAnsi="Arial" w:cs="Arial"/>
          <w:noProof/>
          <w:color w:val="000000"/>
          <w:spacing w:val="-7"/>
          <w:lang w:val="es-ES"/>
        </w:rPr>
        <w:t>T</w:t>
      </w:r>
      <w:r w:rsidRPr="00D60393">
        <w:rPr>
          <w:rFonts w:ascii="Arial" w:hAnsi="Arial" w:cs="Arial"/>
          <w:noProof/>
          <w:color w:val="000000"/>
          <w:lang w:val="es-ES"/>
        </w:rPr>
        <w:t>iempo Real».</w:t>
      </w:r>
      <w:r w:rsidRPr="00D60393">
        <w:rPr>
          <w:rFonts w:ascii="Arial" w:hAnsi="Arial" w:cs="Arial"/>
          <w:noProof/>
          <w:lang w:val="es-ES"/>
        </w:rPr>
        <w:t xml:space="preserve"> </w:t>
      </w:r>
    </w:p>
    <w:p w14:paraId="2EF98066" w14:textId="320ED539" w:rsidR="00584806" w:rsidRPr="00D60393" w:rsidRDefault="00D3248B" w:rsidP="007042B3">
      <w:pPr>
        <w:spacing w:before="80" w:line="240" w:lineRule="exact"/>
        <w:ind w:right="67" w:firstLine="340"/>
        <w:jc w:val="both"/>
        <w:rPr>
          <w:rFonts w:ascii="Arial" w:hAnsi="Arial" w:cs="Arial"/>
          <w:noProof/>
          <w:lang w:val="es-ES"/>
        </w:rPr>
      </w:pPr>
      <w:del w:id="13" w:author="Autor">
        <w:r w:rsidRPr="00D60393" w:rsidDel="005907CB">
          <w:rPr>
            <w:rFonts w:ascii="Arial" w:hAnsi="Arial" w:cs="Arial"/>
            <w:noProof/>
            <w:color w:val="000000"/>
            <w:lang w:val="es-ES"/>
          </w:rPr>
          <w:delText>Dado</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el</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carácter</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no</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gestionable</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de</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las</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fuentes</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primarias</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de</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energía</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de</w:delText>
        </w:r>
        <w:r w:rsidRPr="00D60393" w:rsidDel="005907CB">
          <w:rPr>
            <w:rFonts w:ascii="Arial" w:hAnsi="Arial" w:cs="Arial"/>
            <w:noProof/>
            <w:color w:val="000000"/>
            <w:spacing w:val="26"/>
            <w:lang w:val="es-ES"/>
          </w:rPr>
          <w:delText xml:space="preserve"> </w:delText>
        </w:r>
        <w:r w:rsidRPr="00D60393" w:rsidDel="005907CB">
          <w:rPr>
            <w:rFonts w:ascii="Arial" w:hAnsi="Arial" w:cs="Arial"/>
            <w:noProof/>
            <w:color w:val="000000"/>
            <w:lang w:val="es-ES"/>
          </w:rPr>
          <w:delText>algunas instalaciones</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de</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producción,</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estas</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deben</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tratar</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de</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transformar</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en</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energía</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eléctrica</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toda</w:delText>
        </w:r>
        <w:r w:rsidRPr="00D60393" w:rsidDel="005907CB">
          <w:rPr>
            <w:rFonts w:ascii="Arial" w:hAnsi="Arial" w:cs="Arial"/>
            <w:noProof/>
            <w:color w:val="000000"/>
            <w:spacing w:val="-4"/>
            <w:lang w:val="es-ES"/>
          </w:rPr>
          <w:delText xml:space="preserve"> </w:delText>
        </w:r>
        <w:r w:rsidRPr="00D60393" w:rsidDel="005907CB">
          <w:rPr>
            <w:rFonts w:ascii="Arial" w:hAnsi="Arial" w:cs="Arial"/>
            <w:noProof/>
            <w:color w:val="000000"/>
            <w:lang w:val="es-ES"/>
          </w:rPr>
          <w:delText>la energía primaria que reciben, evitando vertidos de</w:delText>
        </w:r>
        <w:r w:rsidRPr="00D60393" w:rsidDel="005907CB">
          <w:rPr>
            <w:rFonts w:ascii="Arial" w:hAnsi="Arial" w:cs="Arial"/>
            <w:noProof/>
            <w:color w:val="000000"/>
            <w:spacing w:val="20"/>
            <w:lang w:val="es-ES"/>
          </w:rPr>
          <w:delText xml:space="preserve"> </w:delText>
        </w:r>
        <w:r w:rsidRPr="00D60393" w:rsidDel="005907CB">
          <w:rPr>
            <w:rFonts w:ascii="Arial" w:hAnsi="Arial" w:cs="Arial"/>
            <w:noProof/>
            <w:color w:val="000000"/>
            <w:lang w:val="es-ES"/>
          </w:rPr>
          <w:delText xml:space="preserve">energía primaria. </w:delText>
        </w:r>
      </w:del>
      <w:r w:rsidRPr="00D60393">
        <w:rPr>
          <w:rFonts w:ascii="Arial" w:hAnsi="Arial" w:cs="Arial"/>
          <w:noProof/>
          <w:color w:val="000000"/>
          <w:lang w:val="es-ES"/>
        </w:rPr>
        <w:t>El objeto</w:t>
      </w:r>
      <w:r w:rsidRPr="00D60393">
        <w:rPr>
          <w:rFonts w:ascii="Arial" w:hAnsi="Arial" w:cs="Arial"/>
          <w:noProof/>
          <w:color w:val="000000"/>
          <w:spacing w:val="20"/>
          <w:lang w:val="es-ES"/>
        </w:rPr>
        <w:t xml:space="preserve"> </w:t>
      </w:r>
      <w:r w:rsidRPr="00D60393">
        <w:rPr>
          <w:rFonts w:ascii="Arial" w:hAnsi="Arial" w:cs="Arial"/>
          <w:noProof/>
          <w:color w:val="000000"/>
          <w:lang w:val="es-ES"/>
        </w:rPr>
        <w:t>de</w:t>
      </w:r>
      <w:r w:rsidRPr="00D60393">
        <w:rPr>
          <w:rFonts w:ascii="Arial" w:hAnsi="Arial" w:cs="Arial"/>
          <w:noProof/>
          <w:color w:val="000000"/>
          <w:spacing w:val="20"/>
          <w:lang w:val="es-ES"/>
        </w:rPr>
        <w:t xml:space="preserve"> </w:t>
      </w:r>
      <w:r w:rsidRPr="00D60393">
        <w:rPr>
          <w:rFonts w:ascii="Arial" w:hAnsi="Arial" w:cs="Arial"/>
          <w:noProof/>
          <w:color w:val="000000"/>
          <w:lang w:val="es-ES"/>
        </w:rPr>
        <w:t xml:space="preserve">este procedimiento </w:t>
      </w:r>
      <w:del w:id="14" w:author="Autor">
        <w:r w:rsidRPr="00D60393">
          <w:rPr>
            <w:rFonts w:ascii="Arial" w:hAnsi="Arial" w:cs="Arial"/>
            <w:noProof/>
            <w:color w:val="000000"/>
            <w:lang w:val="es-ES"/>
          </w:rPr>
          <w:delText xml:space="preserve">ha de </w:delText>
        </w:r>
      </w:del>
      <w:ins w:id="15" w:author="Autor">
        <w:r w:rsidR="00BB71AF" w:rsidRPr="00D60393">
          <w:rPr>
            <w:rFonts w:ascii="Arial" w:hAnsi="Arial" w:cs="Arial"/>
            <w:noProof/>
            <w:color w:val="000000"/>
            <w:lang w:val="es-ES"/>
          </w:rPr>
          <w:t xml:space="preserve">es el de </w:t>
        </w:r>
      </w:ins>
      <w:del w:id="16" w:author="Autor">
        <w:r w:rsidRPr="00D60393">
          <w:rPr>
            <w:rFonts w:ascii="Arial" w:hAnsi="Arial" w:cs="Arial"/>
            <w:noProof/>
            <w:color w:val="000000"/>
            <w:lang w:val="es-ES"/>
          </w:rPr>
          <w:delText>se</w:delText>
        </w:r>
        <w:r w:rsidRPr="00D60393">
          <w:rPr>
            <w:rFonts w:ascii="Arial" w:hAnsi="Arial" w:cs="Arial"/>
            <w:noProof/>
            <w:color w:val="000000"/>
            <w:spacing w:val="-10"/>
            <w:lang w:val="es-ES"/>
          </w:rPr>
          <w:delText>r</w:delText>
        </w:r>
        <w:r w:rsidRPr="00D60393" w:rsidDel="00EC6018">
          <w:rPr>
            <w:rFonts w:ascii="Arial" w:hAnsi="Arial" w:cs="Arial"/>
            <w:noProof/>
            <w:color w:val="000000"/>
            <w:lang w:val="es-ES"/>
          </w:rPr>
          <w:delText xml:space="preserve">, en consecuencia, </w:delText>
        </w:r>
      </w:del>
      <w:r w:rsidRPr="00D60393">
        <w:rPr>
          <w:rFonts w:ascii="Arial" w:hAnsi="Arial" w:cs="Arial"/>
          <w:noProof/>
          <w:color w:val="000000"/>
          <w:lang w:val="es-ES"/>
        </w:rPr>
        <w:t>establecer las medidas de operación de los Sistemas</w:t>
      </w:r>
      <w:r w:rsidRPr="00D60393">
        <w:rPr>
          <w:rFonts w:ascii="Arial" w:hAnsi="Arial" w:cs="Arial"/>
          <w:noProof/>
          <w:color w:val="000000"/>
          <w:spacing w:val="-5"/>
          <w:lang w:val="es-ES"/>
        </w:rPr>
        <w:t xml:space="preserve"> </w:t>
      </w:r>
      <w:r w:rsidRPr="00D60393">
        <w:rPr>
          <w:rFonts w:ascii="Arial" w:hAnsi="Arial" w:cs="Arial"/>
          <w:noProof/>
          <w:color w:val="000000"/>
          <w:lang w:val="es-ES"/>
        </w:rPr>
        <w:t>en</w:t>
      </w:r>
      <w:r w:rsidRPr="00D60393">
        <w:rPr>
          <w:rFonts w:ascii="Arial" w:hAnsi="Arial" w:cs="Arial"/>
          <w:noProof/>
          <w:color w:val="000000"/>
          <w:spacing w:val="-5"/>
          <w:lang w:val="es-ES"/>
        </w:rPr>
        <w:t xml:space="preserve"> </w:t>
      </w:r>
      <w:r w:rsidRPr="00D60393">
        <w:rPr>
          <w:rFonts w:ascii="Arial" w:hAnsi="Arial" w:cs="Arial"/>
          <w:noProof/>
          <w:color w:val="000000"/>
          <w:lang w:val="es-ES"/>
        </w:rPr>
        <w:t>su</w:t>
      </w:r>
      <w:r w:rsidRPr="00D60393">
        <w:rPr>
          <w:rFonts w:ascii="Arial" w:hAnsi="Arial" w:cs="Arial"/>
          <w:noProof/>
          <w:color w:val="000000"/>
          <w:spacing w:val="-5"/>
          <w:lang w:val="es-ES"/>
        </w:rPr>
        <w:t xml:space="preserve"> </w:t>
      </w:r>
      <w:r w:rsidRPr="00D60393">
        <w:rPr>
          <w:rFonts w:ascii="Arial" w:hAnsi="Arial" w:cs="Arial"/>
          <w:noProof/>
          <w:color w:val="000000"/>
          <w:lang w:val="es-ES"/>
        </w:rPr>
        <w:t>conjunto</w:t>
      </w:r>
      <w:ins w:id="17" w:author="Autor">
        <w:r w:rsidR="00BB71AF" w:rsidRPr="00D60393">
          <w:rPr>
            <w:rFonts w:ascii="Arial" w:hAnsi="Arial" w:cs="Arial"/>
            <w:noProof/>
            <w:color w:val="000000"/>
            <w:lang w:val="es-ES"/>
          </w:rPr>
          <w:t>,</w:t>
        </w:r>
      </w:ins>
      <w:r w:rsidRPr="00D60393">
        <w:rPr>
          <w:rFonts w:ascii="Arial" w:hAnsi="Arial" w:cs="Arial"/>
          <w:noProof/>
          <w:color w:val="000000"/>
          <w:spacing w:val="-5"/>
          <w:lang w:val="es-ES"/>
        </w:rPr>
        <w:t xml:space="preserve"> </w:t>
      </w:r>
      <w:r w:rsidRPr="00D60393">
        <w:rPr>
          <w:rFonts w:ascii="Arial" w:hAnsi="Arial" w:cs="Arial"/>
          <w:noProof/>
          <w:color w:val="000000"/>
          <w:lang w:val="es-ES"/>
        </w:rPr>
        <w:t>y</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estas</w:t>
      </w:r>
      <w:r w:rsidRPr="00D60393">
        <w:rPr>
          <w:rFonts w:ascii="Arial" w:hAnsi="Arial" w:cs="Arial"/>
          <w:noProof/>
          <w:color w:val="000000"/>
          <w:spacing w:val="-5"/>
          <w:lang w:val="es-ES"/>
        </w:rPr>
        <w:t xml:space="preserve"> </w:t>
      </w:r>
      <w:r w:rsidRPr="00D60393">
        <w:rPr>
          <w:rFonts w:ascii="Arial" w:hAnsi="Arial" w:cs="Arial"/>
          <w:noProof/>
          <w:color w:val="000000"/>
          <w:lang w:val="es-ES"/>
        </w:rPr>
        <w:t>instalaciones</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en</w:t>
      </w:r>
      <w:r w:rsidRPr="00D60393">
        <w:rPr>
          <w:rFonts w:ascii="Arial" w:hAnsi="Arial" w:cs="Arial"/>
          <w:noProof/>
          <w:color w:val="000000"/>
          <w:spacing w:val="-5"/>
          <w:lang w:val="es-ES"/>
        </w:rPr>
        <w:t xml:space="preserve"> </w:t>
      </w:r>
      <w:r w:rsidRPr="00D60393">
        <w:rPr>
          <w:rFonts w:ascii="Arial" w:hAnsi="Arial" w:cs="Arial"/>
          <w:noProof/>
          <w:color w:val="000000"/>
          <w:lang w:val="es-ES"/>
        </w:rPr>
        <w:t>particula</w:t>
      </w:r>
      <w:r w:rsidRPr="00D60393">
        <w:rPr>
          <w:rFonts w:ascii="Arial" w:hAnsi="Arial" w:cs="Arial"/>
          <w:noProof/>
          <w:color w:val="000000"/>
          <w:spacing w:val="-12"/>
          <w:lang w:val="es-ES"/>
        </w:rPr>
        <w:t>r</w:t>
      </w:r>
      <w:r w:rsidRPr="00D60393">
        <w:rPr>
          <w:rFonts w:ascii="Arial" w:hAnsi="Arial" w:cs="Arial"/>
          <w:noProof/>
          <w:color w:val="000000"/>
          <w:lang w:val="es-ES"/>
        </w:rPr>
        <w:t>,</w:t>
      </w:r>
      <w:r w:rsidRPr="00D60393">
        <w:rPr>
          <w:rFonts w:ascii="Arial" w:hAnsi="Arial" w:cs="Arial"/>
          <w:noProof/>
          <w:color w:val="000000"/>
          <w:spacing w:val="-5"/>
          <w:lang w:val="es-ES"/>
        </w:rPr>
        <w:t xml:space="preserve"> </w:t>
      </w:r>
      <w:r w:rsidRPr="00D60393">
        <w:rPr>
          <w:rFonts w:ascii="Arial" w:hAnsi="Arial" w:cs="Arial"/>
          <w:noProof/>
          <w:color w:val="000000"/>
          <w:lang w:val="es-ES"/>
        </w:rPr>
        <w:t>que</w:t>
      </w:r>
      <w:r w:rsidRPr="00D60393">
        <w:rPr>
          <w:rFonts w:ascii="Arial" w:hAnsi="Arial" w:cs="Arial"/>
          <w:noProof/>
          <w:color w:val="000000"/>
          <w:spacing w:val="-5"/>
          <w:lang w:val="es-ES"/>
        </w:rPr>
        <w:t xml:space="preserve"> </w:t>
      </w:r>
      <w:r w:rsidRPr="00D60393">
        <w:rPr>
          <w:rFonts w:ascii="Arial" w:hAnsi="Arial" w:cs="Arial"/>
          <w:noProof/>
          <w:color w:val="000000"/>
          <w:lang w:val="es-ES"/>
        </w:rPr>
        <w:t>permitan la</w:t>
      </w:r>
      <w:r w:rsidRPr="00D60393">
        <w:rPr>
          <w:rFonts w:ascii="Arial" w:hAnsi="Arial" w:cs="Arial"/>
          <w:noProof/>
          <w:color w:val="000000"/>
          <w:spacing w:val="-5"/>
          <w:lang w:val="es-ES"/>
        </w:rPr>
        <w:t xml:space="preserve"> </w:t>
      </w:r>
      <w:r w:rsidRPr="00D60393">
        <w:rPr>
          <w:rFonts w:ascii="Arial" w:hAnsi="Arial" w:cs="Arial"/>
          <w:noProof/>
          <w:color w:val="000000"/>
          <w:lang w:val="es-ES"/>
        </w:rPr>
        <w:t>máxima</w:t>
      </w:r>
      <w:r w:rsidRPr="00D60393">
        <w:rPr>
          <w:rFonts w:ascii="Arial" w:hAnsi="Arial" w:cs="Arial"/>
          <w:noProof/>
          <w:color w:val="000000"/>
          <w:spacing w:val="-5"/>
          <w:lang w:val="es-ES"/>
        </w:rPr>
        <w:t xml:space="preserve"> </w:t>
      </w:r>
      <w:r w:rsidRPr="00D60393">
        <w:rPr>
          <w:rFonts w:ascii="Arial" w:hAnsi="Arial" w:cs="Arial"/>
          <w:noProof/>
          <w:color w:val="000000"/>
          <w:lang w:val="es-ES"/>
        </w:rPr>
        <w:t>integración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posible</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la</w:t>
      </w:r>
      <w:r w:rsidRPr="00D60393">
        <w:rPr>
          <w:rFonts w:ascii="Arial" w:hAnsi="Arial" w:cs="Arial"/>
          <w:noProof/>
          <w:color w:val="000000"/>
          <w:spacing w:val="-4"/>
          <w:lang w:val="es-ES"/>
        </w:rPr>
        <w:t xml:space="preserve"> </w:t>
      </w:r>
      <w:r w:rsidRPr="00D60393">
        <w:rPr>
          <w:rFonts w:ascii="Arial" w:hAnsi="Arial" w:cs="Arial"/>
          <w:noProof/>
          <w:color w:val="000000"/>
          <w:lang w:val="es-ES"/>
        </w:rPr>
        <w:t>potencia</w:t>
      </w:r>
      <w:r w:rsidRPr="00D60393">
        <w:rPr>
          <w:rFonts w:ascii="Arial" w:hAnsi="Arial" w:cs="Arial"/>
          <w:noProof/>
          <w:color w:val="000000"/>
          <w:spacing w:val="-5"/>
          <w:lang w:val="es-ES"/>
        </w:rPr>
        <w:t xml:space="preserve"> </w:t>
      </w:r>
      <w:r w:rsidRPr="00D60393">
        <w:rPr>
          <w:rFonts w:ascii="Arial" w:hAnsi="Arial" w:cs="Arial"/>
          <w:noProof/>
          <w:color w:val="000000"/>
          <w:lang w:val="es-ES"/>
        </w:rPr>
        <w:t>y</w:t>
      </w:r>
      <w:r w:rsidRPr="00D60393">
        <w:rPr>
          <w:rFonts w:ascii="Arial" w:hAnsi="Arial" w:cs="Arial"/>
          <w:noProof/>
          <w:color w:val="000000"/>
          <w:spacing w:val="-4"/>
          <w:lang w:val="es-ES"/>
        </w:rPr>
        <w:t xml:space="preserve"> </w:t>
      </w:r>
      <w:r w:rsidRPr="00D60393">
        <w:rPr>
          <w:rFonts w:ascii="Arial" w:hAnsi="Arial" w:cs="Arial"/>
          <w:noProof/>
          <w:color w:val="000000"/>
          <w:lang w:val="es-ES"/>
        </w:rPr>
        <w:t>energía</w:t>
      </w:r>
      <w:r w:rsidRPr="00D60393">
        <w:rPr>
          <w:rFonts w:ascii="Arial" w:hAnsi="Arial" w:cs="Arial"/>
          <w:noProof/>
          <w:color w:val="000000"/>
          <w:spacing w:val="-5"/>
          <w:lang w:val="es-ES"/>
        </w:rPr>
        <w:t xml:space="preserve"> </w:t>
      </w:r>
      <w:ins w:id="18" w:author="Autor">
        <w:r w:rsidR="00133245" w:rsidRPr="00D60393">
          <w:rPr>
            <w:rFonts w:ascii="Arial" w:hAnsi="Arial" w:cs="Arial"/>
            <w:noProof/>
            <w:color w:val="000000"/>
            <w:spacing w:val="-5"/>
            <w:lang w:val="es-ES"/>
          </w:rPr>
          <w:t xml:space="preserve">renovable </w:t>
        </w:r>
        <w:r w:rsidR="000350D1" w:rsidRPr="00D60393">
          <w:rPr>
            <w:rFonts w:ascii="Arial" w:hAnsi="Arial" w:cs="Arial"/>
            <w:noProof/>
            <w:color w:val="000000"/>
            <w:spacing w:val="-5"/>
            <w:lang w:val="es-ES"/>
          </w:rPr>
          <w:t>no gestionable</w:t>
        </w:r>
        <w:r w:rsidR="00864347" w:rsidRPr="00D60393">
          <w:rPr>
            <w:rFonts w:ascii="Arial" w:hAnsi="Arial" w:cs="Arial"/>
            <w:noProof/>
            <w:color w:val="000000"/>
            <w:spacing w:val="-5"/>
            <w:lang w:val="es-ES"/>
          </w:rPr>
          <w:t>,</w:t>
        </w:r>
        <w:r w:rsidR="000350D1" w:rsidRPr="00D60393">
          <w:rPr>
            <w:rFonts w:ascii="Arial" w:hAnsi="Arial" w:cs="Arial"/>
            <w:noProof/>
            <w:color w:val="000000"/>
            <w:spacing w:val="-5"/>
            <w:lang w:val="es-ES"/>
          </w:rPr>
          <w:t xml:space="preserve"> </w:t>
        </w:r>
      </w:ins>
      <w:r w:rsidRPr="00D60393">
        <w:rPr>
          <w:rFonts w:ascii="Arial" w:hAnsi="Arial" w:cs="Arial"/>
          <w:noProof/>
          <w:color w:val="000000"/>
          <w:lang w:val="es-ES"/>
        </w:rPr>
        <w:t>compatible</w:t>
      </w:r>
      <w:r w:rsidRPr="00D60393">
        <w:rPr>
          <w:rFonts w:ascii="Arial" w:hAnsi="Arial" w:cs="Arial"/>
          <w:noProof/>
          <w:color w:val="000000"/>
          <w:spacing w:val="-5"/>
          <w:lang w:val="es-ES"/>
        </w:rPr>
        <w:t xml:space="preserve"> </w:t>
      </w:r>
      <w:r w:rsidRPr="00D60393">
        <w:rPr>
          <w:rFonts w:ascii="Arial" w:hAnsi="Arial" w:cs="Arial"/>
          <w:noProof/>
          <w:color w:val="000000"/>
          <w:lang w:val="es-ES"/>
        </w:rPr>
        <w:t>con</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operación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segura y estable de los Sistemas</w:t>
      </w:r>
      <w:ins w:id="19" w:author="Autor">
        <w:r w:rsidR="00164C46" w:rsidRPr="00D60393">
          <w:rPr>
            <w:rFonts w:ascii="Arial" w:hAnsi="Arial" w:cs="Arial"/>
            <w:noProof/>
            <w:color w:val="000000"/>
            <w:lang w:val="es-ES"/>
          </w:rPr>
          <w:t>, que de lugar a un despacho económico de mínimo coste variable en los términos recogidos en el Título VI del R</w:t>
        </w:r>
        <w:r w:rsidR="009D69A8" w:rsidRPr="00D60393">
          <w:rPr>
            <w:rFonts w:ascii="Arial" w:hAnsi="Arial" w:cs="Arial"/>
            <w:noProof/>
            <w:color w:val="000000"/>
            <w:lang w:val="es-ES"/>
          </w:rPr>
          <w:t xml:space="preserve">eal </w:t>
        </w:r>
        <w:r w:rsidR="00164C46" w:rsidRPr="00D60393">
          <w:rPr>
            <w:rFonts w:ascii="Arial" w:hAnsi="Arial" w:cs="Arial"/>
            <w:noProof/>
            <w:color w:val="000000"/>
            <w:lang w:val="es-ES"/>
          </w:rPr>
          <w:t>D</w:t>
        </w:r>
        <w:r w:rsidR="009D69A8" w:rsidRPr="00D60393">
          <w:rPr>
            <w:rFonts w:ascii="Arial" w:hAnsi="Arial" w:cs="Arial"/>
            <w:noProof/>
            <w:color w:val="000000"/>
            <w:lang w:val="es-ES"/>
          </w:rPr>
          <w:t>ecreto</w:t>
        </w:r>
        <w:r w:rsidR="00164C46" w:rsidRPr="00D60393">
          <w:rPr>
            <w:rFonts w:ascii="Arial" w:hAnsi="Arial" w:cs="Arial"/>
            <w:noProof/>
            <w:color w:val="000000"/>
            <w:lang w:val="es-ES"/>
          </w:rPr>
          <w:t xml:space="preserve"> 738/2015</w:t>
        </w:r>
        <w:r w:rsidR="00DD5426" w:rsidRPr="00D60393">
          <w:rPr>
            <w:rFonts w:ascii="Arial" w:hAnsi="Arial" w:cs="Arial"/>
            <w:noProof/>
            <w:color w:val="000000"/>
            <w:lang w:val="es-ES"/>
          </w:rPr>
          <w:t xml:space="preserve"> de 31 de julio</w:t>
        </w:r>
      </w:ins>
      <w:r w:rsidRPr="00D60393">
        <w:rPr>
          <w:rFonts w:ascii="Arial" w:hAnsi="Arial" w:cs="Arial"/>
          <w:noProof/>
          <w:color w:val="000000"/>
          <w:lang w:val="es-ES"/>
        </w:rPr>
        <w:t>.</w:t>
      </w:r>
      <w:r w:rsidRPr="00D60393">
        <w:rPr>
          <w:rFonts w:ascii="Arial" w:hAnsi="Arial" w:cs="Arial"/>
          <w:noProof/>
          <w:lang w:val="es-ES"/>
        </w:rPr>
        <w:t xml:space="preserve"> </w:t>
      </w:r>
    </w:p>
    <w:p w14:paraId="49E634AA" w14:textId="77777777" w:rsidR="00020F5F" w:rsidRPr="00D60393" w:rsidRDefault="00D3248B" w:rsidP="007042B3">
      <w:pPr>
        <w:spacing w:before="80" w:line="240" w:lineRule="exact"/>
        <w:ind w:right="67" w:firstLine="340"/>
        <w:jc w:val="both"/>
        <w:rPr>
          <w:ins w:id="20" w:author="Autor"/>
          <w:rFonts w:ascii="Arial" w:hAnsi="Arial" w:cs="Arial"/>
          <w:noProof/>
          <w:color w:val="000000"/>
          <w:spacing w:val="-5"/>
          <w:lang w:val="es-ES"/>
        </w:rPr>
      </w:pPr>
      <w:r w:rsidRPr="00D60393">
        <w:rPr>
          <w:rFonts w:ascii="Arial" w:hAnsi="Arial" w:cs="Arial"/>
          <w:noProof/>
          <w:color w:val="000000"/>
          <w:lang w:val="es-ES"/>
        </w:rPr>
        <w:t>2.</w:t>
      </w:r>
      <w:r w:rsidRPr="00D60393">
        <w:rPr>
          <w:rFonts w:ascii="Arial" w:hAnsi="Arial" w:cs="Arial"/>
          <w:noProof/>
          <w:color w:val="000000"/>
          <w:spacing w:val="143"/>
          <w:lang w:val="es-ES"/>
        </w:rPr>
        <w:t xml:space="preserve"> </w:t>
      </w:r>
      <w:r w:rsidRPr="00D60393">
        <w:rPr>
          <w:rFonts w:ascii="Arial" w:hAnsi="Arial" w:cs="Arial"/>
          <w:noProof/>
          <w:color w:val="000000"/>
          <w:lang w:val="es-ES"/>
        </w:rPr>
        <w:t>Ámbito</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aplicación.</w:t>
      </w:r>
      <w:r w:rsidRPr="00D60393">
        <w:rPr>
          <w:rFonts w:ascii="Arial" w:hAnsi="Arial" w:cs="Arial"/>
          <w:noProof/>
          <w:color w:val="000000"/>
          <w:spacing w:val="-5"/>
          <w:lang w:val="es-ES"/>
        </w:rPr>
        <w:t xml:space="preserve"> </w:t>
      </w:r>
    </w:p>
    <w:p w14:paraId="2EF98067" w14:textId="65B0C799"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Este</w:t>
      </w:r>
      <w:r w:rsidRPr="00D60393">
        <w:rPr>
          <w:rFonts w:ascii="Arial" w:hAnsi="Arial" w:cs="Arial"/>
          <w:noProof/>
          <w:color w:val="000000"/>
          <w:spacing w:val="-5"/>
          <w:lang w:val="es-ES"/>
        </w:rPr>
        <w:t xml:space="preserve"> </w:t>
      </w:r>
      <w:r w:rsidRPr="00D60393">
        <w:rPr>
          <w:rFonts w:ascii="Arial" w:hAnsi="Arial" w:cs="Arial"/>
          <w:noProof/>
          <w:color w:val="000000"/>
          <w:lang w:val="es-ES"/>
        </w:rPr>
        <w:t>procedimiento</w:t>
      </w:r>
      <w:r w:rsidRPr="00D60393">
        <w:rPr>
          <w:rFonts w:ascii="Arial" w:hAnsi="Arial" w:cs="Arial"/>
          <w:noProof/>
          <w:color w:val="000000"/>
          <w:spacing w:val="-5"/>
          <w:lang w:val="es-ES"/>
        </w:rPr>
        <w:t xml:space="preserve"> </w:t>
      </w:r>
      <w:r w:rsidRPr="00D60393">
        <w:rPr>
          <w:rFonts w:ascii="Arial" w:hAnsi="Arial" w:cs="Arial"/>
          <w:noProof/>
          <w:color w:val="000000"/>
          <w:lang w:val="es-ES"/>
        </w:rPr>
        <w:t>es</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aplicación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a</w:t>
      </w:r>
      <w:r w:rsidRPr="00D60393">
        <w:rPr>
          <w:rFonts w:ascii="Arial" w:hAnsi="Arial" w:cs="Arial"/>
          <w:noProof/>
          <w:color w:val="000000"/>
          <w:spacing w:val="-5"/>
          <w:lang w:val="es-ES"/>
        </w:rPr>
        <w:t xml:space="preserve"> </w:t>
      </w:r>
      <w:r w:rsidRPr="00D60393">
        <w:rPr>
          <w:rFonts w:ascii="Arial" w:hAnsi="Arial" w:cs="Arial"/>
          <w:noProof/>
          <w:color w:val="000000"/>
          <w:lang w:val="es-ES"/>
        </w:rPr>
        <w:t>los</w:t>
      </w:r>
      <w:r w:rsidRPr="00D60393">
        <w:rPr>
          <w:rFonts w:ascii="Arial" w:hAnsi="Arial" w:cs="Arial"/>
          <w:noProof/>
          <w:color w:val="000000"/>
          <w:spacing w:val="-5"/>
          <w:lang w:val="es-ES"/>
        </w:rPr>
        <w:t xml:space="preserve"> </w:t>
      </w:r>
      <w:r w:rsidRPr="00D60393">
        <w:rPr>
          <w:rFonts w:ascii="Arial" w:hAnsi="Arial" w:cs="Arial"/>
          <w:noProof/>
          <w:color w:val="000000"/>
          <w:lang w:val="es-ES"/>
        </w:rPr>
        <w:t>siguientes</w:t>
      </w:r>
      <w:r w:rsidRPr="00D60393">
        <w:rPr>
          <w:rFonts w:ascii="Arial" w:hAnsi="Arial" w:cs="Arial"/>
          <w:noProof/>
          <w:color w:val="000000"/>
          <w:spacing w:val="-5"/>
          <w:lang w:val="es-ES"/>
        </w:rPr>
        <w:t xml:space="preserve"> </w:t>
      </w:r>
      <w:r w:rsidRPr="00D60393">
        <w:rPr>
          <w:rFonts w:ascii="Arial" w:hAnsi="Arial" w:cs="Arial"/>
          <w:noProof/>
          <w:color w:val="000000"/>
          <w:lang w:val="es-ES"/>
        </w:rPr>
        <w:t>sujetos:</w:t>
      </w:r>
      <w:r w:rsidRPr="00D60393">
        <w:rPr>
          <w:rFonts w:ascii="Arial" w:hAnsi="Arial" w:cs="Arial"/>
          <w:noProof/>
          <w:lang w:val="es-ES"/>
        </w:rPr>
        <w:t xml:space="preserve"> </w:t>
      </w:r>
    </w:p>
    <w:p w14:paraId="2EF98068" w14:textId="36E552BB"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a)</w:t>
      </w:r>
      <w:r w:rsidRPr="00D60393">
        <w:rPr>
          <w:rFonts w:ascii="Arial" w:hAnsi="Arial" w:cs="Arial"/>
          <w:noProof/>
          <w:color w:val="000000"/>
          <w:spacing w:val="144"/>
          <w:lang w:val="es-ES"/>
        </w:rPr>
        <w:t xml:space="preserve"> </w:t>
      </w:r>
      <w:r w:rsidRPr="00D60393">
        <w:rPr>
          <w:rFonts w:ascii="Arial" w:hAnsi="Arial" w:cs="Arial"/>
          <w:noProof/>
          <w:color w:val="000000"/>
          <w:lang w:val="es-ES"/>
        </w:rPr>
        <w:t xml:space="preserve">Operador del </w:t>
      </w:r>
      <w:del w:id="21" w:author="Autor">
        <w:r w:rsidRPr="00D60393" w:rsidDel="001D1F8F">
          <w:rPr>
            <w:rFonts w:ascii="Arial" w:hAnsi="Arial" w:cs="Arial"/>
            <w:noProof/>
            <w:color w:val="000000"/>
            <w:lang w:val="es-ES"/>
          </w:rPr>
          <w:delText>S</w:delText>
        </w:r>
      </w:del>
      <w:ins w:id="22" w:author="Autor">
        <w:r w:rsidR="001D1F8F" w:rsidRPr="00D60393">
          <w:rPr>
            <w:rFonts w:ascii="Arial" w:hAnsi="Arial" w:cs="Arial"/>
            <w:noProof/>
            <w:color w:val="000000"/>
            <w:lang w:val="es-ES"/>
          </w:rPr>
          <w:t>s</w:t>
        </w:r>
      </w:ins>
      <w:r w:rsidRPr="00D60393">
        <w:rPr>
          <w:rFonts w:ascii="Arial" w:hAnsi="Arial" w:cs="Arial"/>
          <w:noProof/>
          <w:color w:val="000000"/>
          <w:lang w:val="es-ES"/>
        </w:rPr>
        <w:t>istema</w:t>
      </w:r>
      <w:del w:id="23" w:author="Autor">
        <w:r w:rsidRPr="00D60393" w:rsidDel="001D1F8F">
          <w:rPr>
            <w:rFonts w:ascii="Arial" w:hAnsi="Arial" w:cs="Arial"/>
            <w:noProof/>
            <w:color w:val="000000"/>
            <w:lang w:val="es-ES"/>
          </w:rPr>
          <w:delText xml:space="preserve"> (OS)</w:delText>
        </w:r>
      </w:del>
      <w:r w:rsidRPr="00D60393">
        <w:rPr>
          <w:rFonts w:ascii="Arial" w:hAnsi="Arial" w:cs="Arial"/>
          <w:noProof/>
          <w:color w:val="000000"/>
          <w:lang w:val="es-ES"/>
        </w:rPr>
        <w:t>.</w:t>
      </w:r>
      <w:r w:rsidRPr="00D60393">
        <w:rPr>
          <w:rFonts w:ascii="Arial" w:hAnsi="Arial" w:cs="Arial"/>
          <w:noProof/>
          <w:lang w:val="es-ES"/>
        </w:rPr>
        <w:t xml:space="preserve"> </w:t>
      </w:r>
    </w:p>
    <w:p w14:paraId="2EF98069" w14:textId="77777777"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b)</w:t>
      </w:r>
      <w:r w:rsidRPr="00D60393">
        <w:rPr>
          <w:rFonts w:ascii="Arial" w:hAnsi="Arial" w:cs="Arial"/>
          <w:noProof/>
          <w:color w:val="000000"/>
          <w:spacing w:val="143"/>
          <w:lang w:val="es-ES"/>
        </w:rPr>
        <w:t xml:space="preserve"> </w:t>
      </w:r>
      <w:r w:rsidRPr="00D60393">
        <w:rPr>
          <w:rFonts w:ascii="Arial" w:hAnsi="Arial" w:cs="Arial"/>
          <w:noProof/>
          <w:color w:val="000000"/>
          <w:spacing w:val="-4"/>
          <w:lang w:val="es-ES"/>
        </w:rPr>
        <w:t>T</w:t>
      </w:r>
      <w:r w:rsidRPr="00D60393">
        <w:rPr>
          <w:rFonts w:ascii="Arial" w:hAnsi="Arial" w:cs="Arial"/>
          <w:noProof/>
          <w:color w:val="000000"/>
          <w:lang w:val="es-ES"/>
        </w:rPr>
        <w:t>ransportista</w:t>
      </w:r>
      <w:r w:rsidRPr="00D60393">
        <w:rPr>
          <w:rFonts w:ascii="Arial" w:hAnsi="Arial" w:cs="Arial"/>
          <w:noProof/>
          <w:color w:val="000000"/>
          <w:spacing w:val="20"/>
          <w:lang w:val="es-ES"/>
        </w:rPr>
        <w:t xml:space="preserve"> </w:t>
      </w:r>
      <w:r w:rsidRPr="00D60393">
        <w:rPr>
          <w:rFonts w:ascii="Arial" w:hAnsi="Arial" w:cs="Arial"/>
          <w:noProof/>
          <w:color w:val="000000"/>
          <w:lang w:val="es-ES"/>
        </w:rPr>
        <w:t>único</w:t>
      </w:r>
      <w:r w:rsidRPr="00D60393">
        <w:rPr>
          <w:rFonts w:ascii="Arial" w:hAnsi="Arial" w:cs="Arial"/>
          <w:noProof/>
          <w:color w:val="000000"/>
          <w:spacing w:val="20"/>
          <w:lang w:val="es-ES"/>
        </w:rPr>
        <w:t xml:space="preserve"> </w:t>
      </w:r>
      <w:r w:rsidRPr="00D60393">
        <w:rPr>
          <w:rFonts w:ascii="Arial" w:hAnsi="Arial" w:cs="Arial"/>
          <w:noProof/>
          <w:color w:val="000000"/>
          <w:lang w:val="es-ES"/>
        </w:rPr>
        <w:t>y</w:t>
      </w:r>
      <w:r w:rsidRPr="00D60393">
        <w:rPr>
          <w:rFonts w:ascii="Arial" w:hAnsi="Arial" w:cs="Arial"/>
          <w:noProof/>
          <w:color w:val="000000"/>
          <w:spacing w:val="20"/>
          <w:lang w:val="es-ES"/>
        </w:rPr>
        <w:t xml:space="preserve"> </w:t>
      </w:r>
      <w:r w:rsidRPr="00D60393">
        <w:rPr>
          <w:rFonts w:ascii="Arial" w:hAnsi="Arial" w:cs="Arial"/>
          <w:noProof/>
          <w:color w:val="000000"/>
          <w:lang w:val="es-ES"/>
        </w:rPr>
        <w:t>otras</w:t>
      </w:r>
      <w:r w:rsidRPr="00D60393">
        <w:rPr>
          <w:rFonts w:ascii="Arial" w:hAnsi="Arial" w:cs="Arial"/>
          <w:noProof/>
          <w:color w:val="000000"/>
          <w:spacing w:val="20"/>
          <w:lang w:val="es-ES"/>
        </w:rPr>
        <w:t xml:space="preserve"> </w:t>
      </w:r>
      <w:r w:rsidRPr="00D60393">
        <w:rPr>
          <w:rFonts w:ascii="Arial" w:hAnsi="Arial" w:cs="Arial"/>
          <w:noProof/>
          <w:color w:val="000000"/>
          <w:lang w:val="es-ES"/>
        </w:rPr>
        <w:t>empresas</w:t>
      </w:r>
      <w:r w:rsidRPr="00D60393">
        <w:rPr>
          <w:rFonts w:ascii="Arial" w:hAnsi="Arial" w:cs="Arial"/>
          <w:noProof/>
          <w:color w:val="000000"/>
          <w:spacing w:val="20"/>
          <w:lang w:val="es-ES"/>
        </w:rPr>
        <w:t xml:space="preserve"> </w:t>
      </w:r>
      <w:r w:rsidRPr="00D60393">
        <w:rPr>
          <w:rFonts w:ascii="Arial" w:hAnsi="Arial" w:cs="Arial"/>
          <w:noProof/>
          <w:color w:val="000000"/>
          <w:lang w:val="es-ES"/>
        </w:rPr>
        <w:t>que</w:t>
      </w:r>
      <w:r w:rsidRPr="00D60393">
        <w:rPr>
          <w:rFonts w:ascii="Arial" w:hAnsi="Arial" w:cs="Arial"/>
          <w:noProof/>
          <w:color w:val="000000"/>
          <w:spacing w:val="20"/>
          <w:lang w:val="es-ES"/>
        </w:rPr>
        <w:t xml:space="preserve"> </w:t>
      </w:r>
      <w:r w:rsidRPr="00D60393">
        <w:rPr>
          <w:rFonts w:ascii="Arial" w:hAnsi="Arial" w:cs="Arial"/>
          <w:noProof/>
          <w:color w:val="000000"/>
          <w:lang w:val="es-ES"/>
        </w:rPr>
        <w:t>excepcionalmente</w:t>
      </w:r>
      <w:r w:rsidRPr="00D60393">
        <w:rPr>
          <w:rFonts w:ascii="Arial" w:hAnsi="Arial" w:cs="Arial"/>
          <w:noProof/>
          <w:color w:val="000000"/>
          <w:spacing w:val="20"/>
          <w:lang w:val="es-ES"/>
        </w:rPr>
        <w:t xml:space="preserve"> </w:t>
      </w:r>
      <w:r w:rsidRPr="00D60393">
        <w:rPr>
          <w:rFonts w:ascii="Arial" w:hAnsi="Arial" w:cs="Arial"/>
          <w:noProof/>
          <w:color w:val="000000"/>
          <w:lang w:val="es-ES"/>
        </w:rPr>
        <w:t>sean</w:t>
      </w:r>
      <w:r w:rsidRPr="00D60393">
        <w:rPr>
          <w:rFonts w:ascii="Arial" w:hAnsi="Arial" w:cs="Arial"/>
          <w:noProof/>
          <w:color w:val="000000"/>
          <w:spacing w:val="20"/>
          <w:lang w:val="es-ES"/>
        </w:rPr>
        <w:t xml:space="preserve"> </w:t>
      </w:r>
      <w:r w:rsidRPr="00D60393">
        <w:rPr>
          <w:rFonts w:ascii="Arial" w:hAnsi="Arial" w:cs="Arial"/>
          <w:noProof/>
          <w:color w:val="000000"/>
          <w:lang w:val="es-ES"/>
        </w:rPr>
        <w:t>titulares</w:t>
      </w:r>
      <w:r w:rsidRPr="00D60393">
        <w:rPr>
          <w:rFonts w:ascii="Arial" w:hAnsi="Arial" w:cs="Arial"/>
          <w:noProof/>
          <w:color w:val="000000"/>
          <w:spacing w:val="20"/>
          <w:lang w:val="es-ES"/>
        </w:rPr>
        <w:t xml:space="preserve"> </w:t>
      </w:r>
      <w:r w:rsidRPr="00D60393">
        <w:rPr>
          <w:rFonts w:ascii="Arial" w:hAnsi="Arial" w:cs="Arial"/>
          <w:noProof/>
          <w:color w:val="000000"/>
          <w:lang w:val="es-ES"/>
        </w:rPr>
        <w:t>de instalaciones de transporte.</w:t>
      </w:r>
      <w:r w:rsidRPr="00D60393">
        <w:rPr>
          <w:rFonts w:ascii="Arial" w:hAnsi="Arial" w:cs="Arial"/>
          <w:noProof/>
          <w:lang w:val="es-ES"/>
        </w:rPr>
        <w:t xml:space="preserve"> </w:t>
      </w:r>
    </w:p>
    <w:p w14:paraId="2EF9806A" w14:textId="66422092"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c)</w:t>
      </w:r>
      <w:r w:rsidRPr="00D60393">
        <w:rPr>
          <w:rFonts w:ascii="Arial" w:hAnsi="Arial" w:cs="Arial"/>
          <w:noProof/>
          <w:color w:val="000000"/>
          <w:spacing w:val="144"/>
          <w:lang w:val="es-ES"/>
        </w:rPr>
        <w:t xml:space="preserve"> </w:t>
      </w:r>
      <w:del w:id="24" w:author="Autor">
        <w:r w:rsidRPr="00D60393" w:rsidDel="009418AD">
          <w:rPr>
            <w:rFonts w:ascii="Arial" w:hAnsi="Arial" w:cs="Arial"/>
            <w:noProof/>
            <w:color w:val="000000"/>
            <w:lang w:val="es-ES"/>
          </w:rPr>
          <w:delText>Los titulares de las instalaciones de producción de categoría B mayores de 0,5 MW de acuerdo con la definición del artículo 7.c) del Real Decreto 413/2014.</w:delText>
        </w:r>
        <w:r w:rsidRPr="00D60393" w:rsidDel="009418AD">
          <w:rPr>
            <w:rFonts w:ascii="Arial" w:hAnsi="Arial" w:cs="Arial"/>
            <w:noProof/>
            <w:lang w:val="es-ES"/>
          </w:rPr>
          <w:delText xml:space="preserve"> </w:delText>
        </w:r>
      </w:del>
      <w:ins w:id="25" w:author="Autor">
        <w:r w:rsidR="00807709" w:rsidRPr="00D60393">
          <w:rPr>
            <w:rFonts w:ascii="Arial" w:hAnsi="Arial" w:cs="Arial"/>
            <w:noProof/>
            <w:lang w:val="es-ES"/>
          </w:rPr>
          <w:t xml:space="preserve">Instalaciones </w:t>
        </w:r>
        <w:r w:rsidR="000370F4" w:rsidRPr="00D60393">
          <w:rPr>
            <w:rFonts w:ascii="Arial" w:hAnsi="Arial" w:cs="Arial"/>
            <w:noProof/>
            <w:lang w:val="es-ES"/>
          </w:rPr>
          <w:t>de producción de categoría B, o agrupaciones de las mismas, con obli</w:t>
        </w:r>
        <w:r w:rsidR="006168BF" w:rsidRPr="00D60393">
          <w:rPr>
            <w:rFonts w:ascii="Arial" w:hAnsi="Arial" w:cs="Arial"/>
            <w:noProof/>
            <w:lang w:val="es-ES"/>
          </w:rPr>
          <w:t xml:space="preserve">gación de adscripción a un centro de control. </w:t>
        </w:r>
      </w:ins>
    </w:p>
    <w:p w14:paraId="2EF9806B" w14:textId="4204F28B"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d)</w:t>
      </w:r>
      <w:r w:rsidRPr="00D60393">
        <w:rPr>
          <w:rFonts w:ascii="Arial" w:hAnsi="Arial" w:cs="Arial"/>
          <w:noProof/>
          <w:color w:val="000000"/>
          <w:spacing w:val="149"/>
          <w:lang w:val="es-ES"/>
        </w:rPr>
        <w:t xml:space="preserve"> </w:t>
      </w:r>
      <w:del w:id="26" w:author="Autor">
        <w:r w:rsidRPr="00D60393" w:rsidDel="00B46194">
          <w:rPr>
            <w:rFonts w:ascii="Arial" w:hAnsi="Arial" w:cs="Arial"/>
            <w:noProof/>
            <w:color w:val="000000"/>
            <w:lang w:val="es-ES"/>
          </w:rPr>
          <w:delText>Los</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titulares</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de</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los</w:delText>
        </w:r>
        <w:r w:rsidRPr="00D60393" w:rsidDel="00B46194">
          <w:rPr>
            <w:rFonts w:ascii="Arial" w:hAnsi="Arial" w:cs="Arial"/>
            <w:noProof/>
            <w:color w:val="000000"/>
            <w:spacing w:val="40"/>
            <w:lang w:val="es-ES"/>
          </w:rPr>
          <w:delText xml:space="preserve"> </w:delText>
        </w:r>
        <w:r w:rsidRPr="00D60393" w:rsidDel="00BD04CC">
          <w:rPr>
            <w:rFonts w:ascii="Arial" w:hAnsi="Arial" w:cs="Arial"/>
            <w:noProof/>
            <w:color w:val="000000"/>
            <w:lang w:val="es-ES"/>
          </w:rPr>
          <w:delText>c</w:delText>
        </w:r>
        <w:r w:rsidRPr="00D60393" w:rsidDel="00B46194">
          <w:rPr>
            <w:rFonts w:ascii="Arial" w:hAnsi="Arial" w:cs="Arial"/>
            <w:noProof/>
            <w:color w:val="000000"/>
            <w:lang w:val="es-ES"/>
          </w:rPr>
          <w:delText>entros</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de</w:delText>
        </w:r>
        <w:r w:rsidRPr="00D60393" w:rsidDel="00B46194">
          <w:rPr>
            <w:rFonts w:ascii="Arial" w:hAnsi="Arial" w:cs="Arial"/>
            <w:noProof/>
            <w:color w:val="000000"/>
            <w:spacing w:val="40"/>
            <w:lang w:val="es-ES"/>
          </w:rPr>
          <w:delText xml:space="preserve"> </w:delText>
        </w:r>
        <w:r w:rsidRPr="00D60393" w:rsidDel="00BD04CC">
          <w:rPr>
            <w:rFonts w:ascii="Arial" w:hAnsi="Arial" w:cs="Arial"/>
            <w:noProof/>
            <w:color w:val="000000"/>
            <w:lang w:val="es-ES"/>
          </w:rPr>
          <w:delText>c</w:delText>
        </w:r>
        <w:r w:rsidRPr="00D60393" w:rsidDel="00B46194">
          <w:rPr>
            <w:rFonts w:ascii="Arial" w:hAnsi="Arial" w:cs="Arial"/>
            <w:noProof/>
            <w:color w:val="000000"/>
            <w:lang w:val="es-ES"/>
          </w:rPr>
          <w:delText>ontrol</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de</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las</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instalaciones</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de</w:delText>
        </w:r>
        <w:r w:rsidRPr="00D60393" w:rsidDel="00B46194">
          <w:rPr>
            <w:rFonts w:ascii="Arial" w:hAnsi="Arial" w:cs="Arial"/>
            <w:noProof/>
            <w:color w:val="000000"/>
            <w:spacing w:val="40"/>
            <w:lang w:val="es-ES"/>
          </w:rPr>
          <w:delText xml:space="preserve"> </w:delText>
        </w:r>
        <w:r w:rsidRPr="00D60393" w:rsidDel="00B46194">
          <w:rPr>
            <w:rFonts w:ascii="Arial" w:hAnsi="Arial" w:cs="Arial"/>
            <w:noProof/>
            <w:color w:val="000000"/>
            <w:lang w:val="es-ES"/>
          </w:rPr>
          <w:delText>producción anteriormente mencionadas.</w:delText>
        </w:r>
        <w:r w:rsidRPr="00D60393" w:rsidDel="00B46194">
          <w:rPr>
            <w:rFonts w:ascii="Arial" w:hAnsi="Arial" w:cs="Arial"/>
            <w:noProof/>
            <w:lang w:val="es-ES"/>
          </w:rPr>
          <w:delText xml:space="preserve"> </w:delText>
        </w:r>
      </w:del>
      <w:ins w:id="27" w:author="Autor">
        <w:r w:rsidR="00B46194" w:rsidRPr="00D60393">
          <w:rPr>
            <w:rFonts w:ascii="Arial" w:hAnsi="Arial" w:cs="Arial"/>
            <w:noProof/>
            <w:lang w:val="es-ES"/>
          </w:rPr>
          <w:t>Los centros de control habilitados para el intercambio de información en tiempo real con el operador del sistema de las instalaciones a las que sea de aplicación el presente procedimiento.</w:t>
        </w:r>
      </w:ins>
    </w:p>
    <w:p w14:paraId="2EF9806C" w14:textId="77777777"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w:t>
      </w:r>
      <w:r w:rsidRPr="00D60393">
        <w:rPr>
          <w:rFonts w:ascii="Arial" w:hAnsi="Arial" w:cs="Arial"/>
          <w:noProof/>
          <w:color w:val="000000"/>
          <w:spacing w:val="144"/>
          <w:lang w:val="es-ES"/>
        </w:rPr>
        <w:t xml:space="preserve"> </w:t>
      </w:r>
      <w:r w:rsidRPr="00D60393">
        <w:rPr>
          <w:rFonts w:ascii="Arial" w:hAnsi="Arial" w:cs="Arial"/>
          <w:noProof/>
          <w:color w:val="000000"/>
          <w:lang w:val="es-ES"/>
        </w:rPr>
        <w:t>Distribuidores y gestores de distribución.</w:t>
      </w:r>
      <w:r w:rsidRPr="00D60393">
        <w:rPr>
          <w:rFonts w:ascii="Arial" w:hAnsi="Arial" w:cs="Arial"/>
          <w:noProof/>
          <w:lang w:val="es-ES"/>
        </w:rPr>
        <w:t xml:space="preserve"> </w:t>
      </w:r>
    </w:p>
    <w:p w14:paraId="2EF9806D" w14:textId="4E03097F"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f)</w:t>
      </w:r>
      <w:r w:rsidRPr="00D60393">
        <w:rPr>
          <w:rFonts w:ascii="Arial" w:hAnsi="Arial" w:cs="Arial"/>
          <w:noProof/>
          <w:color w:val="000000"/>
          <w:spacing w:val="149"/>
          <w:lang w:val="es-ES"/>
        </w:rPr>
        <w:t xml:space="preserve"> </w:t>
      </w:r>
      <w:r w:rsidRPr="00D60393">
        <w:rPr>
          <w:rFonts w:ascii="Arial" w:hAnsi="Arial" w:cs="Arial"/>
          <w:noProof/>
          <w:color w:val="000000"/>
          <w:lang w:val="es-ES"/>
        </w:rPr>
        <w:t>Los</w:t>
      </w:r>
      <w:r w:rsidRPr="00D60393">
        <w:rPr>
          <w:rFonts w:ascii="Arial" w:hAnsi="Arial" w:cs="Arial"/>
          <w:noProof/>
          <w:color w:val="000000"/>
          <w:spacing w:val="37"/>
          <w:lang w:val="es-ES"/>
        </w:rPr>
        <w:t xml:space="preserve"> </w:t>
      </w:r>
      <w:r w:rsidRPr="00D60393">
        <w:rPr>
          <w:rFonts w:ascii="Arial" w:hAnsi="Arial" w:cs="Arial"/>
          <w:noProof/>
          <w:color w:val="000000"/>
          <w:lang w:val="es-ES"/>
        </w:rPr>
        <w:t>representantes</w:t>
      </w:r>
      <w:r w:rsidRPr="00D60393">
        <w:rPr>
          <w:rFonts w:ascii="Arial" w:hAnsi="Arial" w:cs="Arial"/>
          <w:noProof/>
          <w:color w:val="000000"/>
          <w:spacing w:val="37"/>
          <w:lang w:val="es-ES"/>
        </w:rPr>
        <w:t xml:space="preserve"> </w:t>
      </w:r>
      <w:r w:rsidRPr="00D60393">
        <w:rPr>
          <w:rFonts w:ascii="Arial" w:hAnsi="Arial" w:cs="Arial"/>
          <w:noProof/>
          <w:color w:val="000000"/>
          <w:lang w:val="es-ES"/>
        </w:rPr>
        <w:t>de</w:t>
      </w:r>
      <w:r w:rsidRPr="00D60393">
        <w:rPr>
          <w:rFonts w:ascii="Arial" w:hAnsi="Arial" w:cs="Arial"/>
          <w:noProof/>
          <w:color w:val="000000"/>
          <w:spacing w:val="37"/>
          <w:lang w:val="es-ES"/>
        </w:rPr>
        <w:t xml:space="preserve"> </w:t>
      </w:r>
      <w:r w:rsidRPr="00D60393">
        <w:rPr>
          <w:rFonts w:ascii="Arial" w:hAnsi="Arial" w:cs="Arial"/>
          <w:noProof/>
          <w:color w:val="000000"/>
          <w:lang w:val="es-ES"/>
        </w:rPr>
        <w:t>las</w:t>
      </w:r>
      <w:r w:rsidRPr="00D60393">
        <w:rPr>
          <w:rFonts w:ascii="Arial" w:hAnsi="Arial" w:cs="Arial"/>
          <w:noProof/>
          <w:color w:val="000000"/>
          <w:spacing w:val="37"/>
          <w:lang w:val="es-ES"/>
        </w:rPr>
        <w:t xml:space="preserve"> </w:t>
      </w:r>
      <w:r w:rsidRPr="00D60393">
        <w:rPr>
          <w:rFonts w:ascii="Arial" w:hAnsi="Arial" w:cs="Arial"/>
          <w:noProof/>
          <w:color w:val="000000"/>
          <w:lang w:val="es-ES"/>
        </w:rPr>
        <w:t>instalaciones</w:t>
      </w:r>
      <w:r w:rsidRPr="00D60393">
        <w:rPr>
          <w:rFonts w:ascii="Arial" w:hAnsi="Arial" w:cs="Arial"/>
          <w:noProof/>
          <w:color w:val="000000"/>
          <w:spacing w:val="37"/>
          <w:lang w:val="es-ES"/>
        </w:rPr>
        <w:t xml:space="preserve"> </w:t>
      </w:r>
      <w:r w:rsidRPr="00D60393">
        <w:rPr>
          <w:rFonts w:ascii="Arial" w:hAnsi="Arial" w:cs="Arial"/>
          <w:noProof/>
          <w:color w:val="000000"/>
          <w:lang w:val="es-ES"/>
        </w:rPr>
        <w:t>de</w:t>
      </w:r>
      <w:r w:rsidRPr="00D60393">
        <w:rPr>
          <w:rFonts w:ascii="Arial" w:hAnsi="Arial" w:cs="Arial"/>
          <w:noProof/>
          <w:color w:val="000000"/>
          <w:spacing w:val="37"/>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37"/>
          <w:lang w:val="es-ES"/>
        </w:rPr>
        <w:t xml:space="preserve"> </w:t>
      </w:r>
      <w:r w:rsidRPr="00D60393">
        <w:rPr>
          <w:rFonts w:ascii="Arial" w:hAnsi="Arial" w:cs="Arial"/>
          <w:noProof/>
          <w:color w:val="000000"/>
          <w:lang w:val="es-ES"/>
        </w:rPr>
        <w:t>a</w:t>
      </w:r>
      <w:r w:rsidRPr="00D60393">
        <w:rPr>
          <w:rFonts w:ascii="Arial" w:hAnsi="Arial" w:cs="Arial"/>
          <w:noProof/>
          <w:color w:val="000000"/>
          <w:spacing w:val="37"/>
          <w:lang w:val="es-ES"/>
        </w:rPr>
        <w:t xml:space="preserve"> </w:t>
      </w:r>
      <w:r w:rsidRPr="00D60393">
        <w:rPr>
          <w:rFonts w:ascii="Arial" w:hAnsi="Arial" w:cs="Arial"/>
          <w:noProof/>
          <w:color w:val="000000"/>
          <w:lang w:val="es-ES"/>
        </w:rPr>
        <w:t>los</w:t>
      </w:r>
      <w:r w:rsidRPr="00D60393">
        <w:rPr>
          <w:rFonts w:ascii="Arial" w:hAnsi="Arial" w:cs="Arial"/>
          <w:noProof/>
          <w:color w:val="000000"/>
          <w:spacing w:val="37"/>
          <w:lang w:val="es-ES"/>
        </w:rPr>
        <w:t xml:space="preserve"> </w:t>
      </w:r>
      <w:r w:rsidRPr="00D60393">
        <w:rPr>
          <w:rFonts w:ascii="Arial" w:hAnsi="Arial" w:cs="Arial"/>
          <w:noProof/>
          <w:color w:val="000000"/>
          <w:lang w:val="es-ES"/>
        </w:rPr>
        <w:t>efectos</w:t>
      </w:r>
      <w:r w:rsidRPr="00D60393">
        <w:rPr>
          <w:rFonts w:ascii="Arial" w:hAnsi="Arial" w:cs="Arial"/>
          <w:noProof/>
          <w:color w:val="000000"/>
          <w:spacing w:val="37"/>
          <w:lang w:val="es-ES"/>
        </w:rPr>
        <w:t xml:space="preserve"> </w:t>
      </w:r>
      <w:r w:rsidRPr="00D60393">
        <w:rPr>
          <w:rFonts w:ascii="Arial" w:hAnsi="Arial" w:cs="Arial"/>
          <w:noProof/>
          <w:color w:val="000000"/>
          <w:lang w:val="es-ES"/>
        </w:rPr>
        <w:t>de</w:t>
      </w:r>
      <w:r w:rsidRPr="00D60393">
        <w:rPr>
          <w:rFonts w:ascii="Arial" w:hAnsi="Arial" w:cs="Arial"/>
          <w:noProof/>
          <w:color w:val="000000"/>
          <w:spacing w:val="37"/>
          <w:lang w:val="es-ES"/>
        </w:rPr>
        <w:t xml:space="preserve"> </w:t>
      </w:r>
      <w:r w:rsidRPr="00D60393">
        <w:rPr>
          <w:rFonts w:ascii="Arial" w:hAnsi="Arial" w:cs="Arial"/>
          <w:noProof/>
          <w:color w:val="000000"/>
          <w:lang w:val="es-ES"/>
        </w:rPr>
        <w:t>su participación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en</w:t>
      </w:r>
      <w:r w:rsidRPr="00D60393">
        <w:rPr>
          <w:rFonts w:ascii="Arial" w:hAnsi="Arial" w:cs="Arial"/>
          <w:noProof/>
          <w:color w:val="000000"/>
          <w:spacing w:val="-4"/>
          <w:lang w:val="es-ES"/>
        </w:rPr>
        <w:t xml:space="preserve"> </w:t>
      </w:r>
      <w:r w:rsidRPr="00D60393">
        <w:rPr>
          <w:rFonts w:ascii="Arial" w:hAnsi="Arial" w:cs="Arial"/>
          <w:noProof/>
          <w:color w:val="000000"/>
          <w:lang w:val="es-ES"/>
        </w:rPr>
        <w:t>el</w:t>
      </w:r>
      <w:r w:rsidRPr="00D60393">
        <w:rPr>
          <w:rFonts w:ascii="Arial" w:hAnsi="Arial" w:cs="Arial"/>
          <w:noProof/>
          <w:color w:val="000000"/>
          <w:spacing w:val="-4"/>
          <w:lang w:val="es-ES"/>
        </w:rPr>
        <w:t xml:space="preserve"> </w:t>
      </w:r>
      <w:r w:rsidRPr="00D60393">
        <w:rPr>
          <w:rFonts w:ascii="Arial" w:hAnsi="Arial" w:cs="Arial"/>
          <w:noProof/>
          <w:color w:val="000000"/>
          <w:lang w:val="es-ES"/>
        </w:rPr>
        <w:t>despacho</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y</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los</w:t>
      </w:r>
      <w:r w:rsidRPr="00D60393">
        <w:rPr>
          <w:rFonts w:ascii="Arial" w:hAnsi="Arial" w:cs="Arial"/>
          <w:noProof/>
          <w:color w:val="000000"/>
          <w:spacing w:val="-4"/>
          <w:lang w:val="es-ES"/>
        </w:rPr>
        <w:t xml:space="preserve"> </w:t>
      </w:r>
      <w:r w:rsidRPr="00D60393">
        <w:rPr>
          <w:rFonts w:ascii="Arial" w:hAnsi="Arial" w:cs="Arial"/>
          <w:noProof/>
          <w:color w:val="000000"/>
          <w:lang w:val="es-ES"/>
        </w:rPr>
        <w:t>cobros</w:t>
      </w:r>
      <w:r w:rsidRPr="00D60393">
        <w:rPr>
          <w:rFonts w:ascii="Arial" w:hAnsi="Arial" w:cs="Arial"/>
          <w:noProof/>
          <w:color w:val="000000"/>
          <w:spacing w:val="-4"/>
          <w:lang w:val="es-ES"/>
        </w:rPr>
        <w:t xml:space="preserve"> </w:t>
      </w:r>
      <w:r w:rsidRPr="00D60393">
        <w:rPr>
          <w:rFonts w:ascii="Arial" w:hAnsi="Arial" w:cs="Arial"/>
          <w:noProof/>
          <w:color w:val="000000"/>
          <w:lang w:val="es-ES"/>
        </w:rPr>
        <w:t>y</w:t>
      </w:r>
      <w:r w:rsidRPr="00D60393">
        <w:rPr>
          <w:rFonts w:ascii="Arial" w:hAnsi="Arial" w:cs="Arial"/>
          <w:noProof/>
          <w:color w:val="000000"/>
          <w:spacing w:val="-4"/>
          <w:lang w:val="es-ES"/>
        </w:rPr>
        <w:t xml:space="preserve"> </w:t>
      </w:r>
      <w:r w:rsidRPr="00D60393">
        <w:rPr>
          <w:rFonts w:ascii="Arial" w:hAnsi="Arial" w:cs="Arial"/>
          <w:noProof/>
          <w:color w:val="000000"/>
          <w:lang w:val="es-ES"/>
        </w:rPr>
        <w:t>pagos</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los</w:t>
      </w:r>
      <w:r w:rsidRPr="00D60393">
        <w:rPr>
          <w:rFonts w:ascii="Arial" w:hAnsi="Arial" w:cs="Arial"/>
          <w:noProof/>
          <w:color w:val="000000"/>
          <w:spacing w:val="-4"/>
          <w:lang w:val="es-ES"/>
        </w:rPr>
        <w:t xml:space="preserve"> </w:t>
      </w:r>
      <w:r w:rsidRPr="00D60393">
        <w:rPr>
          <w:rFonts w:ascii="Arial" w:hAnsi="Arial" w:cs="Arial"/>
          <w:noProof/>
          <w:color w:val="000000"/>
          <w:lang w:val="es-ES"/>
        </w:rPr>
        <w:t>peajes,</w:t>
      </w:r>
      <w:r w:rsidRPr="00D60393">
        <w:rPr>
          <w:rFonts w:ascii="Arial" w:hAnsi="Arial" w:cs="Arial"/>
          <w:noProof/>
          <w:color w:val="000000"/>
          <w:spacing w:val="-4"/>
          <w:lang w:val="es-ES"/>
        </w:rPr>
        <w:t xml:space="preserve"> </w:t>
      </w:r>
      <w:r w:rsidRPr="00D60393">
        <w:rPr>
          <w:rFonts w:ascii="Arial" w:hAnsi="Arial" w:cs="Arial"/>
          <w:noProof/>
          <w:color w:val="000000"/>
          <w:lang w:val="es-ES"/>
        </w:rPr>
        <w:t>cargos, precios y retribuciones reguladas de acuerdo con lo previsto en la Ley 24/2013, de 26 de diciembre.</w:t>
      </w:r>
      <w:r w:rsidRPr="00D60393">
        <w:rPr>
          <w:rFonts w:ascii="Arial" w:hAnsi="Arial" w:cs="Arial"/>
          <w:noProof/>
          <w:lang w:val="es-ES"/>
        </w:rPr>
        <w:t xml:space="preserve"> </w:t>
      </w:r>
    </w:p>
    <w:p w14:paraId="6A2CC1E2" w14:textId="77777777" w:rsidR="00661A40" w:rsidRPr="00D60393" w:rsidRDefault="00D3248B" w:rsidP="007042B3">
      <w:pPr>
        <w:spacing w:before="80" w:line="240" w:lineRule="exact"/>
        <w:ind w:right="67" w:firstLine="340"/>
        <w:jc w:val="both"/>
        <w:rPr>
          <w:ins w:id="28" w:author="Autor"/>
          <w:rFonts w:ascii="Arial" w:hAnsi="Arial" w:cs="Arial"/>
          <w:noProof/>
          <w:color w:val="000000"/>
          <w:lang w:val="es-ES"/>
        </w:rPr>
      </w:pPr>
      <w:r w:rsidRPr="00D60393">
        <w:rPr>
          <w:rFonts w:ascii="Arial" w:hAnsi="Arial" w:cs="Arial"/>
          <w:noProof/>
          <w:color w:val="000000"/>
          <w:lang w:val="es-ES"/>
        </w:rPr>
        <w:t>3.</w:t>
      </w:r>
      <w:r w:rsidRPr="00D60393">
        <w:rPr>
          <w:rFonts w:ascii="Arial" w:hAnsi="Arial" w:cs="Arial"/>
          <w:noProof/>
          <w:color w:val="000000"/>
          <w:spacing w:val="144"/>
          <w:lang w:val="es-ES"/>
        </w:rPr>
        <w:t xml:space="preserve"> </w:t>
      </w:r>
      <w:r w:rsidRPr="00D60393">
        <w:rPr>
          <w:rFonts w:ascii="Arial" w:hAnsi="Arial" w:cs="Arial"/>
          <w:noProof/>
          <w:color w:val="000000"/>
          <w:lang w:val="es-ES"/>
        </w:rPr>
        <w:t xml:space="preserve">Definiciones. </w:t>
      </w:r>
    </w:p>
    <w:p w14:paraId="2EF9806E" w14:textId="50D3D8B0"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 xml:space="preserve">Las instalaciones de producción de categoría </w:t>
      </w:r>
      <w:r w:rsidRPr="00D60393">
        <w:rPr>
          <w:rFonts w:ascii="Arial" w:hAnsi="Arial" w:cs="Arial"/>
          <w:noProof/>
          <w:color w:val="000000"/>
          <w:spacing w:val="-10"/>
          <w:lang w:val="es-ES"/>
        </w:rPr>
        <w:t>A</w:t>
      </w:r>
      <w:r w:rsidRPr="00D60393">
        <w:rPr>
          <w:rFonts w:ascii="Arial" w:hAnsi="Arial" w:cs="Arial"/>
          <w:noProof/>
          <w:color w:val="000000"/>
          <w:lang w:val="es-ES"/>
        </w:rPr>
        <w:t xml:space="preserve"> e instalaciones de producción</w:t>
      </w:r>
      <w:r w:rsidRPr="00D60393">
        <w:rPr>
          <w:rFonts w:ascii="Arial" w:hAnsi="Arial" w:cs="Arial"/>
          <w:noProof/>
          <w:color w:val="000000"/>
          <w:spacing w:val="29"/>
          <w:lang w:val="es-ES"/>
        </w:rPr>
        <w:t xml:space="preserve"> </w:t>
      </w:r>
      <w:r w:rsidRPr="00D60393">
        <w:rPr>
          <w:rFonts w:ascii="Arial" w:hAnsi="Arial" w:cs="Arial"/>
          <w:noProof/>
          <w:color w:val="000000"/>
          <w:lang w:val="es-ES"/>
        </w:rPr>
        <w:t>de</w:t>
      </w:r>
      <w:r w:rsidRPr="00D60393">
        <w:rPr>
          <w:rFonts w:ascii="Arial" w:hAnsi="Arial" w:cs="Arial"/>
          <w:noProof/>
          <w:color w:val="000000"/>
          <w:spacing w:val="29"/>
          <w:lang w:val="es-ES"/>
        </w:rPr>
        <w:t xml:space="preserve"> </w:t>
      </w:r>
      <w:r w:rsidRPr="00D60393">
        <w:rPr>
          <w:rFonts w:ascii="Arial" w:hAnsi="Arial" w:cs="Arial"/>
          <w:noProof/>
          <w:color w:val="000000"/>
          <w:lang w:val="es-ES"/>
        </w:rPr>
        <w:t>categoría</w:t>
      </w:r>
      <w:r w:rsidRPr="00D60393">
        <w:rPr>
          <w:rFonts w:ascii="Arial" w:hAnsi="Arial" w:cs="Arial"/>
          <w:noProof/>
          <w:color w:val="000000"/>
          <w:spacing w:val="29"/>
          <w:lang w:val="es-ES"/>
        </w:rPr>
        <w:t xml:space="preserve"> </w:t>
      </w:r>
      <w:r w:rsidRPr="00D60393">
        <w:rPr>
          <w:rFonts w:ascii="Arial" w:hAnsi="Arial" w:cs="Arial"/>
          <w:noProof/>
          <w:color w:val="000000"/>
          <w:lang w:val="es-ES"/>
        </w:rPr>
        <w:t>B</w:t>
      </w:r>
      <w:r w:rsidRPr="00D60393">
        <w:rPr>
          <w:rFonts w:ascii="Arial" w:hAnsi="Arial" w:cs="Arial"/>
          <w:noProof/>
          <w:color w:val="000000"/>
          <w:spacing w:val="29"/>
          <w:lang w:val="es-ES"/>
        </w:rPr>
        <w:t xml:space="preserve"> </w:t>
      </w:r>
      <w:r w:rsidRPr="00D60393">
        <w:rPr>
          <w:rFonts w:ascii="Arial" w:hAnsi="Arial" w:cs="Arial"/>
          <w:noProof/>
          <w:color w:val="000000"/>
          <w:lang w:val="es-ES"/>
        </w:rPr>
        <w:t>son</w:t>
      </w:r>
      <w:r w:rsidRPr="00D60393">
        <w:rPr>
          <w:rFonts w:ascii="Arial" w:hAnsi="Arial" w:cs="Arial"/>
          <w:noProof/>
          <w:color w:val="000000"/>
          <w:spacing w:val="29"/>
          <w:lang w:val="es-ES"/>
        </w:rPr>
        <w:t xml:space="preserve"> </w:t>
      </w:r>
      <w:r w:rsidRPr="00D60393">
        <w:rPr>
          <w:rFonts w:ascii="Arial" w:hAnsi="Arial" w:cs="Arial"/>
          <w:noProof/>
          <w:color w:val="000000"/>
          <w:lang w:val="es-ES"/>
        </w:rPr>
        <w:t>aquellas</w:t>
      </w:r>
      <w:r w:rsidRPr="00D60393">
        <w:rPr>
          <w:rFonts w:ascii="Arial" w:hAnsi="Arial" w:cs="Arial"/>
          <w:noProof/>
          <w:color w:val="000000"/>
          <w:spacing w:val="29"/>
          <w:lang w:val="es-ES"/>
        </w:rPr>
        <w:t xml:space="preserve"> </w:t>
      </w:r>
      <w:r w:rsidRPr="00D60393">
        <w:rPr>
          <w:rFonts w:ascii="Arial" w:hAnsi="Arial" w:cs="Arial"/>
          <w:noProof/>
          <w:color w:val="000000"/>
          <w:lang w:val="es-ES"/>
        </w:rPr>
        <w:t>definidas</w:t>
      </w:r>
      <w:r w:rsidRPr="00D60393">
        <w:rPr>
          <w:rFonts w:ascii="Arial" w:hAnsi="Arial" w:cs="Arial"/>
          <w:noProof/>
          <w:color w:val="000000"/>
          <w:spacing w:val="29"/>
          <w:lang w:val="es-ES"/>
        </w:rPr>
        <w:t xml:space="preserve"> </w:t>
      </w:r>
      <w:r w:rsidRPr="00D60393">
        <w:rPr>
          <w:rFonts w:ascii="Arial" w:hAnsi="Arial" w:cs="Arial"/>
          <w:noProof/>
          <w:color w:val="000000"/>
          <w:lang w:val="es-ES"/>
        </w:rPr>
        <w:t>en</w:t>
      </w:r>
      <w:r w:rsidRPr="00D60393">
        <w:rPr>
          <w:rFonts w:ascii="Arial" w:hAnsi="Arial" w:cs="Arial"/>
          <w:noProof/>
          <w:color w:val="000000"/>
          <w:spacing w:val="29"/>
          <w:lang w:val="es-ES"/>
        </w:rPr>
        <w:t xml:space="preserve"> </w:t>
      </w:r>
      <w:r w:rsidRPr="00D60393">
        <w:rPr>
          <w:rFonts w:ascii="Arial" w:hAnsi="Arial" w:cs="Arial"/>
          <w:noProof/>
          <w:color w:val="000000"/>
          <w:lang w:val="es-ES"/>
        </w:rPr>
        <w:t>el</w:t>
      </w:r>
      <w:r w:rsidRPr="00D60393">
        <w:rPr>
          <w:rFonts w:ascii="Arial" w:hAnsi="Arial" w:cs="Arial"/>
          <w:noProof/>
          <w:color w:val="000000"/>
          <w:spacing w:val="29"/>
          <w:lang w:val="es-ES"/>
        </w:rPr>
        <w:t xml:space="preserve"> </w:t>
      </w:r>
      <w:r w:rsidRPr="00D60393">
        <w:rPr>
          <w:rFonts w:ascii="Arial" w:hAnsi="Arial" w:cs="Arial"/>
          <w:noProof/>
          <w:color w:val="000000"/>
          <w:lang w:val="es-ES"/>
        </w:rPr>
        <w:t>artículo</w:t>
      </w:r>
      <w:r w:rsidRPr="00D60393">
        <w:rPr>
          <w:rFonts w:ascii="Arial" w:hAnsi="Arial" w:cs="Arial"/>
          <w:noProof/>
          <w:color w:val="000000"/>
          <w:spacing w:val="29"/>
          <w:lang w:val="es-ES"/>
        </w:rPr>
        <w:t xml:space="preserve"> </w:t>
      </w:r>
      <w:r w:rsidRPr="00D60393">
        <w:rPr>
          <w:rFonts w:ascii="Arial" w:hAnsi="Arial" w:cs="Arial"/>
          <w:noProof/>
          <w:color w:val="000000"/>
          <w:lang w:val="es-ES"/>
        </w:rPr>
        <w:t>2</w:t>
      </w:r>
      <w:r w:rsidRPr="00D60393">
        <w:rPr>
          <w:rFonts w:ascii="Arial" w:hAnsi="Arial" w:cs="Arial"/>
          <w:noProof/>
          <w:color w:val="000000"/>
          <w:spacing w:val="29"/>
          <w:lang w:val="es-ES"/>
        </w:rPr>
        <w:t xml:space="preserve"> </w:t>
      </w:r>
      <w:r w:rsidRPr="00D60393">
        <w:rPr>
          <w:rFonts w:ascii="Arial" w:hAnsi="Arial" w:cs="Arial"/>
          <w:noProof/>
          <w:color w:val="000000"/>
          <w:lang w:val="es-ES"/>
        </w:rPr>
        <w:t>del</w:t>
      </w:r>
      <w:r w:rsidRPr="00D60393">
        <w:rPr>
          <w:rFonts w:ascii="Arial" w:hAnsi="Arial" w:cs="Arial"/>
          <w:noProof/>
          <w:color w:val="000000"/>
          <w:spacing w:val="29"/>
          <w:lang w:val="es-ES"/>
        </w:rPr>
        <w:t xml:space="preserve"> </w:t>
      </w:r>
      <w:r w:rsidRPr="00D60393">
        <w:rPr>
          <w:rFonts w:ascii="Arial" w:hAnsi="Arial" w:cs="Arial"/>
          <w:noProof/>
          <w:color w:val="000000"/>
          <w:lang w:val="es-ES"/>
        </w:rPr>
        <w:t>Real</w:t>
      </w:r>
      <w:r w:rsidRPr="00D60393">
        <w:rPr>
          <w:rFonts w:ascii="Arial" w:hAnsi="Arial" w:cs="Arial"/>
          <w:noProof/>
          <w:color w:val="000000"/>
          <w:spacing w:val="29"/>
          <w:lang w:val="es-ES"/>
        </w:rPr>
        <w:t xml:space="preserve"> </w:t>
      </w:r>
      <w:r w:rsidRPr="00D60393">
        <w:rPr>
          <w:rFonts w:ascii="Arial" w:hAnsi="Arial" w:cs="Arial"/>
          <w:noProof/>
          <w:color w:val="000000"/>
          <w:lang w:val="es-ES"/>
        </w:rPr>
        <w:t>Decreto 738/2015 de 31 de julio.</w:t>
      </w:r>
      <w:r w:rsidRPr="00D60393">
        <w:rPr>
          <w:rFonts w:ascii="Arial" w:hAnsi="Arial" w:cs="Arial"/>
          <w:noProof/>
          <w:lang w:val="es-ES"/>
        </w:rPr>
        <w:t xml:space="preserve"> </w:t>
      </w:r>
    </w:p>
    <w:p w14:paraId="2EF9806F" w14:textId="3EEB6663" w:rsidR="00584806" w:rsidRPr="00D60393" w:rsidDel="0069480B" w:rsidRDefault="00D3248B" w:rsidP="007042B3">
      <w:pPr>
        <w:spacing w:before="80" w:line="240" w:lineRule="exact"/>
        <w:ind w:right="67" w:firstLine="340"/>
        <w:jc w:val="both"/>
        <w:rPr>
          <w:del w:id="29" w:author="Autor"/>
          <w:rFonts w:ascii="Arial" w:hAnsi="Arial" w:cs="Arial"/>
          <w:noProof/>
          <w:lang w:val="es-ES"/>
        </w:rPr>
      </w:pPr>
      <w:r w:rsidRPr="00D60393">
        <w:rPr>
          <w:rFonts w:ascii="Arial" w:hAnsi="Arial" w:cs="Arial"/>
          <w:noProof/>
          <w:color w:val="000000"/>
          <w:lang w:val="es-ES"/>
        </w:rPr>
        <w:t>4.</w:t>
      </w:r>
      <w:r w:rsidRPr="00D60393">
        <w:rPr>
          <w:rFonts w:ascii="Arial" w:hAnsi="Arial" w:cs="Arial"/>
          <w:noProof/>
          <w:color w:val="000000"/>
          <w:spacing w:val="144"/>
          <w:lang w:val="es-ES"/>
        </w:rPr>
        <w:t xml:space="preserve"> </w:t>
      </w:r>
      <w:r w:rsidRPr="00D60393">
        <w:rPr>
          <w:rFonts w:ascii="Arial" w:hAnsi="Arial" w:cs="Arial"/>
          <w:noProof/>
          <w:color w:val="000000"/>
          <w:lang w:val="es-ES"/>
        </w:rPr>
        <w:t xml:space="preserve">Información a suministrar al operador del sistema. </w:t>
      </w:r>
      <w:del w:id="30" w:author="Autor">
        <w:r w:rsidR="00A63CAB" w:rsidRPr="00D60393" w:rsidDel="00A63CAB">
          <w:rPr>
            <w:rFonts w:ascii="Arial" w:hAnsi="Arial" w:cs="Arial"/>
            <w:noProof/>
            <w:color w:val="000000"/>
            <w:lang w:val="es-ES"/>
          </w:rPr>
          <w:delText>Además de</w:delText>
        </w:r>
      </w:del>
      <w:r w:rsidRPr="00D60393">
        <w:rPr>
          <w:rFonts w:ascii="Arial" w:hAnsi="Arial" w:cs="Arial"/>
          <w:noProof/>
          <w:color w:val="000000"/>
          <w:lang w:val="es-ES"/>
        </w:rPr>
        <w:t xml:space="preserve"> </w:t>
      </w:r>
      <w:ins w:id="31" w:author="Autor">
        <w:r w:rsidR="00A63CAB" w:rsidRPr="00D60393">
          <w:rPr>
            <w:rFonts w:ascii="Arial" w:hAnsi="Arial" w:cs="Arial"/>
            <w:noProof/>
            <w:color w:val="000000"/>
            <w:lang w:val="es-ES"/>
          </w:rPr>
          <w:t xml:space="preserve">De acuerdo con </w:t>
        </w:r>
      </w:ins>
      <w:r w:rsidR="00A63CAB" w:rsidRPr="00D60393">
        <w:rPr>
          <w:rFonts w:ascii="Arial" w:hAnsi="Arial" w:cs="Arial"/>
          <w:noProof/>
          <w:color w:val="000000"/>
          <w:lang w:val="es-ES"/>
        </w:rPr>
        <w:t xml:space="preserve">lo </w:t>
      </w:r>
      <w:r w:rsidRPr="00D60393">
        <w:rPr>
          <w:rFonts w:ascii="Arial" w:hAnsi="Arial" w:cs="Arial"/>
          <w:noProof/>
          <w:color w:val="000000"/>
          <w:lang w:val="es-ES"/>
        </w:rPr>
        <w:t>dispuesto en el P</w:t>
      </w:r>
      <w:ins w:id="32" w:author="Autor">
        <w:r w:rsidR="00F154CD" w:rsidRPr="00D60393">
          <w:rPr>
            <w:rFonts w:ascii="Arial" w:hAnsi="Arial" w:cs="Arial"/>
            <w:noProof/>
            <w:color w:val="000000"/>
            <w:lang w:val="es-ES"/>
          </w:rPr>
          <w:t>.</w:t>
        </w:r>
      </w:ins>
      <w:r w:rsidRPr="00D60393">
        <w:rPr>
          <w:rFonts w:ascii="Arial" w:hAnsi="Arial" w:cs="Arial"/>
          <w:noProof/>
          <w:color w:val="000000"/>
          <w:lang w:val="es-ES"/>
        </w:rPr>
        <w:t>O</w:t>
      </w:r>
      <w:ins w:id="33" w:author="Autor">
        <w:r w:rsidR="00F154CD" w:rsidRPr="00D60393">
          <w:rPr>
            <w:rFonts w:ascii="Arial" w:hAnsi="Arial" w:cs="Arial"/>
            <w:noProof/>
            <w:color w:val="000000"/>
            <w:lang w:val="es-ES"/>
          </w:rPr>
          <w:t>.</w:t>
        </w:r>
      </w:ins>
      <w:del w:id="34" w:author="Autor">
        <w:r w:rsidRPr="00D60393" w:rsidDel="00F154CD">
          <w:rPr>
            <w:rFonts w:ascii="Arial" w:hAnsi="Arial" w:cs="Arial"/>
            <w:noProof/>
            <w:color w:val="000000"/>
            <w:lang w:val="es-ES"/>
          </w:rPr>
          <w:delText>-</w:delText>
        </w:r>
      </w:del>
      <w:ins w:id="35" w:author="Autor">
        <w:r w:rsidR="00F154CD" w:rsidRPr="00D60393">
          <w:rPr>
            <w:rFonts w:ascii="Arial" w:hAnsi="Arial" w:cs="Arial"/>
            <w:noProof/>
            <w:color w:val="000000"/>
            <w:lang w:val="es-ES"/>
          </w:rPr>
          <w:t xml:space="preserve"> </w:t>
        </w:r>
      </w:ins>
      <w:r w:rsidRPr="00D60393">
        <w:rPr>
          <w:rFonts w:ascii="Arial" w:hAnsi="Arial" w:cs="Arial"/>
          <w:noProof/>
          <w:color w:val="000000"/>
          <w:lang w:val="es-ES"/>
        </w:rPr>
        <w:t>SEN</w:t>
      </w:r>
      <w:r w:rsidRPr="00D60393">
        <w:rPr>
          <w:rFonts w:ascii="Arial" w:hAnsi="Arial" w:cs="Arial"/>
          <w:noProof/>
          <w:color w:val="000000"/>
          <w:spacing w:val="-3"/>
          <w:lang w:val="es-ES"/>
        </w:rPr>
        <w:t>P</w:t>
      </w:r>
      <w:r w:rsidRPr="00D60393">
        <w:rPr>
          <w:rFonts w:ascii="Arial" w:hAnsi="Arial" w:cs="Arial"/>
          <w:noProof/>
          <w:color w:val="000000"/>
          <w:lang w:val="es-ES"/>
        </w:rPr>
        <w:t xml:space="preserve"> 9 «Información a Intercambiar con el </w:t>
      </w:r>
      <w:del w:id="36" w:author="Autor">
        <w:r w:rsidRPr="00D60393" w:rsidDel="00CF78FC">
          <w:rPr>
            <w:rFonts w:ascii="Arial" w:hAnsi="Arial" w:cs="Arial"/>
            <w:noProof/>
            <w:color w:val="000000"/>
            <w:lang w:val="es-ES"/>
          </w:rPr>
          <w:delText>O</w:delText>
        </w:r>
      </w:del>
      <w:ins w:id="37" w:author="Autor">
        <w:r w:rsidR="00CF78FC" w:rsidRPr="00D60393">
          <w:rPr>
            <w:rFonts w:ascii="Arial" w:hAnsi="Arial" w:cs="Arial"/>
            <w:noProof/>
            <w:color w:val="000000"/>
            <w:lang w:val="es-ES"/>
          </w:rPr>
          <w:t>o</w:t>
        </w:r>
      </w:ins>
      <w:r w:rsidRPr="00D60393">
        <w:rPr>
          <w:rFonts w:ascii="Arial" w:hAnsi="Arial" w:cs="Arial"/>
          <w:noProof/>
          <w:color w:val="000000"/>
          <w:lang w:val="es-ES"/>
        </w:rPr>
        <w:t xml:space="preserve">perador del </w:t>
      </w:r>
      <w:ins w:id="38" w:author="Autor">
        <w:r w:rsidR="00EA5FD0" w:rsidRPr="00D60393">
          <w:rPr>
            <w:rFonts w:ascii="Arial" w:hAnsi="Arial" w:cs="Arial"/>
            <w:noProof/>
            <w:color w:val="000000"/>
            <w:lang w:val="es-ES"/>
          </w:rPr>
          <w:t>s</w:t>
        </w:r>
      </w:ins>
      <w:del w:id="39"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 xml:space="preserve">istema», los </w:t>
      </w:r>
      <w:ins w:id="40" w:author="Autor">
        <w:r w:rsidR="008D0C78" w:rsidRPr="00D60393">
          <w:rPr>
            <w:rFonts w:ascii="Arial" w:hAnsi="Arial" w:cs="Arial"/>
            <w:noProof/>
            <w:color w:val="000000"/>
            <w:lang w:val="es-ES"/>
          </w:rPr>
          <w:t>c</w:t>
        </w:r>
      </w:ins>
      <w:del w:id="41" w:author="Autor">
        <w:r w:rsidRPr="00D60393" w:rsidDel="008D0C78">
          <w:rPr>
            <w:rFonts w:ascii="Arial" w:hAnsi="Arial" w:cs="Arial"/>
            <w:noProof/>
            <w:color w:val="000000"/>
            <w:lang w:val="es-ES"/>
          </w:rPr>
          <w:delText>C</w:delText>
        </w:r>
      </w:del>
      <w:r w:rsidRPr="00D60393">
        <w:rPr>
          <w:rFonts w:ascii="Arial" w:hAnsi="Arial" w:cs="Arial"/>
          <w:noProof/>
          <w:color w:val="000000"/>
          <w:lang w:val="es-ES"/>
        </w:rPr>
        <w:t xml:space="preserve">entros de </w:t>
      </w:r>
      <w:ins w:id="42" w:author="Autor">
        <w:r w:rsidR="008D0C78" w:rsidRPr="00D60393">
          <w:rPr>
            <w:rFonts w:ascii="Arial" w:hAnsi="Arial" w:cs="Arial"/>
            <w:noProof/>
            <w:color w:val="000000"/>
            <w:lang w:val="es-ES"/>
          </w:rPr>
          <w:t>c</w:t>
        </w:r>
      </w:ins>
      <w:del w:id="43" w:author="Autor">
        <w:r w:rsidRPr="00D60393" w:rsidDel="008D0C78">
          <w:rPr>
            <w:rFonts w:ascii="Arial" w:hAnsi="Arial" w:cs="Arial"/>
            <w:noProof/>
            <w:color w:val="000000"/>
            <w:lang w:val="es-ES"/>
          </w:rPr>
          <w:delText>C</w:delText>
        </w:r>
      </w:del>
      <w:r w:rsidRPr="00D60393">
        <w:rPr>
          <w:rFonts w:ascii="Arial" w:hAnsi="Arial" w:cs="Arial"/>
          <w:noProof/>
          <w:color w:val="000000"/>
          <w:lang w:val="es-ES"/>
        </w:rPr>
        <w:t xml:space="preserve">ontrol a los que es de aplicación el presente procedimiento, enviarán al </w:t>
      </w:r>
      <w:del w:id="44" w:author="Autor">
        <w:r w:rsidRPr="00D60393" w:rsidDel="00EA5FD0">
          <w:rPr>
            <w:rFonts w:ascii="Arial" w:hAnsi="Arial" w:cs="Arial"/>
            <w:noProof/>
            <w:color w:val="000000"/>
            <w:lang w:val="es-ES"/>
          </w:rPr>
          <w:delText>O</w:delText>
        </w:r>
      </w:del>
      <w:ins w:id="45" w:author="Autor">
        <w:r w:rsidR="00EA5FD0" w:rsidRPr="00D60393">
          <w:rPr>
            <w:rFonts w:ascii="Arial" w:hAnsi="Arial" w:cs="Arial"/>
            <w:noProof/>
            <w:color w:val="000000"/>
            <w:lang w:val="es-ES"/>
          </w:rPr>
          <w:t>o</w:t>
        </w:r>
      </w:ins>
      <w:r w:rsidRPr="00D60393">
        <w:rPr>
          <w:rFonts w:ascii="Arial" w:hAnsi="Arial" w:cs="Arial"/>
          <w:noProof/>
          <w:color w:val="000000"/>
          <w:lang w:val="es-ES"/>
        </w:rPr>
        <w:t xml:space="preserve">perador del </w:t>
      </w:r>
      <w:del w:id="46" w:author="Autor">
        <w:r w:rsidRPr="00D60393" w:rsidDel="00EA5FD0">
          <w:rPr>
            <w:rFonts w:ascii="Arial" w:hAnsi="Arial" w:cs="Arial"/>
            <w:noProof/>
            <w:color w:val="000000"/>
            <w:lang w:val="es-ES"/>
          </w:rPr>
          <w:delText>S</w:delText>
        </w:r>
      </w:del>
      <w:ins w:id="47" w:author="Autor">
        <w:r w:rsidR="00EA5FD0"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4"/>
          <w:lang w:val="es-ES"/>
        </w:rPr>
        <w:t xml:space="preserve"> </w:t>
      </w:r>
      <w:del w:id="48" w:author="Autor">
        <w:r w:rsidRPr="00D60393" w:rsidDel="00A63CAB">
          <w:rPr>
            <w:rFonts w:ascii="Arial" w:hAnsi="Arial" w:cs="Arial"/>
            <w:noProof/>
            <w:color w:val="000000"/>
            <w:lang w:val="es-ES"/>
          </w:rPr>
          <w:delText>dentro</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de</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los</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diez</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primeros</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días</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naturales</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de</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cada</w:delText>
        </w:r>
        <w:r w:rsidRPr="00D60393" w:rsidDel="00A63CAB">
          <w:rPr>
            <w:rFonts w:ascii="Arial" w:hAnsi="Arial" w:cs="Arial"/>
            <w:noProof/>
            <w:color w:val="000000"/>
            <w:spacing w:val="-4"/>
            <w:lang w:val="es-ES"/>
          </w:rPr>
          <w:delText xml:space="preserve"> </w:delText>
        </w:r>
        <w:r w:rsidRPr="00D60393" w:rsidDel="00A63CAB">
          <w:rPr>
            <w:rFonts w:ascii="Arial" w:hAnsi="Arial" w:cs="Arial"/>
            <w:noProof/>
            <w:color w:val="000000"/>
            <w:lang w:val="es-ES"/>
          </w:rPr>
          <w:delText>mes</w:delText>
        </w:r>
      </w:del>
      <w:ins w:id="49" w:author="Autor">
        <w:r w:rsidR="00A63CAB" w:rsidRPr="00D60393">
          <w:rPr>
            <w:rFonts w:ascii="Arial" w:hAnsi="Arial" w:cs="Arial"/>
            <w:noProof/>
            <w:color w:val="000000"/>
            <w:lang w:val="es-ES"/>
          </w:rPr>
          <w:t>siempre que se produzca una modificación</w:t>
        </w:r>
      </w:ins>
      <w:r w:rsidRPr="00D60393">
        <w:rPr>
          <w:rFonts w:ascii="Arial" w:hAnsi="Arial" w:cs="Arial"/>
          <w:noProof/>
          <w:color w:val="000000"/>
          <w:lang w:val="es-ES"/>
        </w:rPr>
        <w:t>,</w:t>
      </w:r>
      <w:r w:rsidRPr="00D60393">
        <w:rPr>
          <w:rFonts w:ascii="Arial" w:hAnsi="Arial" w:cs="Arial"/>
          <w:noProof/>
          <w:color w:val="000000"/>
          <w:spacing w:val="-4"/>
          <w:lang w:val="es-ES"/>
        </w:rPr>
        <w:t xml:space="preserve"> </w:t>
      </w:r>
      <w:r w:rsidRPr="00D60393">
        <w:rPr>
          <w:rFonts w:ascii="Arial" w:hAnsi="Arial" w:cs="Arial"/>
          <w:noProof/>
          <w:color w:val="000000"/>
          <w:lang w:val="es-ES"/>
        </w:rPr>
        <w:t>una</w:t>
      </w:r>
      <w:r w:rsidRPr="00D60393">
        <w:rPr>
          <w:rFonts w:ascii="Arial" w:hAnsi="Arial" w:cs="Arial"/>
          <w:noProof/>
          <w:color w:val="000000"/>
          <w:spacing w:val="-4"/>
          <w:lang w:val="es-ES"/>
        </w:rPr>
        <w:t xml:space="preserve"> </w:t>
      </w:r>
      <w:r w:rsidRPr="00D60393">
        <w:rPr>
          <w:rFonts w:ascii="Arial" w:hAnsi="Arial" w:cs="Arial"/>
          <w:noProof/>
          <w:color w:val="000000"/>
          <w:lang w:val="es-ES"/>
        </w:rPr>
        <w:t>actualización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 xml:space="preserve">las instalaciones de producción dentro del ámbito de aplicación de este procedimiento a ellos adscritas. La información se remitirá conforme a los formularios que al efecto </w:t>
      </w:r>
      <w:r w:rsidRPr="00D60393">
        <w:rPr>
          <w:rFonts w:ascii="Arial" w:hAnsi="Arial" w:cs="Arial"/>
          <w:noProof/>
          <w:color w:val="000000"/>
          <w:lang w:val="es-ES"/>
        </w:rPr>
        <w:lastRenderedPageBreak/>
        <w:t xml:space="preserve">disponga el </w:t>
      </w:r>
      <w:del w:id="50" w:author="Autor">
        <w:r w:rsidRPr="00D60393" w:rsidDel="00EA5FD0">
          <w:rPr>
            <w:rFonts w:ascii="Arial" w:hAnsi="Arial" w:cs="Arial"/>
            <w:noProof/>
            <w:color w:val="000000"/>
            <w:lang w:val="es-ES"/>
          </w:rPr>
          <w:delText>O</w:delText>
        </w:r>
      </w:del>
      <w:ins w:id="51" w:author="Autor">
        <w:r w:rsidR="00EA5FD0" w:rsidRPr="00D60393">
          <w:rPr>
            <w:rFonts w:ascii="Arial" w:hAnsi="Arial" w:cs="Arial"/>
            <w:noProof/>
            <w:color w:val="000000"/>
            <w:lang w:val="es-ES"/>
          </w:rPr>
          <w:t>o</w:t>
        </w:r>
      </w:ins>
      <w:r w:rsidRPr="00D60393">
        <w:rPr>
          <w:rFonts w:ascii="Arial" w:hAnsi="Arial" w:cs="Arial"/>
          <w:noProof/>
          <w:color w:val="000000"/>
          <w:lang w:val="es-ES"/>
        </w:rPr>
        <w:t xml:space="preserve">perador del </w:t>
      </w:r>
      <w:del w:id="52" w:author="Autor">
        <w:r w:rsidRPr="00D60393" w:rsidDel="00EA5FD0">
          <w:rPr>
            <w:rFonts w:ascii="Arial" w:hAnsi="Arial" w:cs="Arial"/>
            <w:noProof/>
            <w:color w:val="000000"/>
            <w:lang w:val="es-ES"/>
          </w:rPr>
          <w:delText>S</w:delText>
        </w:r>
      </w:del>
      <w:ins w:id="53" w:author="Autor">
        <w:r w:rsidR="00EA5FD0" w:rsidRPr="00D60393">
          <w:rPr>
            <w:rFonts w:ascii="Arial" w:hAnsi="Arial" w:cs="Arial"/>
            <w:noProof/>
            <w:color w:val="000000"/>
            <w:lang w:val="es-ES"/>
          </w:rPr>
          <w:t>s</w:t>
        </w:r>
      </w:ins>
      <w:r w:rsidRPr="00D60393">
        <w:rPr>
          <w:rFonts w:ascii="Arial" w:hAnsi="Arial" w:cs="Arial"/>
          <w:noProof/>
          <w:color w:val="000000"/>
          <w:lang w:val="es-ES"/>
        </w:rPr>
        <w:t>istema</w:t>
      </w:r>
      <w:ins w:id="54" w:author="Autor">
        <w:r w:rsidR="00F154CD" w:rsidRPr="00D60393">
          <w:rPr>
            <w:rFonts w:ascii="Arial" w:hAnsi="Arial" w:cs="Arial"/>
            <w:noProof/>
            <w:color w:val="000000"/>
            <w:lang w:val="es-ES"/>
          </w:rPr>
          <w:t>.</w:t>
        </w:r>
      </w:ins>
      <w:r w:rsidRPr="00D60393">
        <w:rPr>
          <w:rFonts w:ascii="Arial" w:hAnsi="Arial" w:cs="Arial"/>
          <w:noProof/>
          <w:color w:val="000000"/>
          <w:lang w:val="es-ES"/>
        </w:rPr>
        <w:t xml:space="preserve"> </w:t>
      </w:r>
      <w:del w:id="55" w:author="Autor">
        <w:r w:rsidRPr="00D60393" w:rsidDel="0069480B">
          <w:rPr>
            <w:rFonts w:ascii="Arial" w:hAnsi="Arial" w:cs="Arial"/>
            <w:noProof/>
            <w:color w:val="000000"/>
            <w:lang w:val="es-ES"/>
          </w:rPr>
          <w:delText>e incluirá, al menos, la siguiente información para cada unidad de producción:</w:delText>
        </w:r>
        <w:r w:rsidRPr="00D60393" w:rsidDel="0069480B">
          <w:rPr>
            <w:rFonts w:ascii="Arial" w:hAnsi="Arial" w:cs="Arial"/>
            <w:noProof/>
            <w:lang w:val="es-ES"/>
          </w:rPr>
          <w:delText xml:space="preserve"> </w:delText>
        </w:r>
      </w:del>
    </w:p>
    <w:p w14:paraId="2EF98070" w14:textId="4E560210" w:rsidR="00584806" w:rsidRPr="00D60393" w:rsidDel="0069480B" w:rsidRDefault="00D3248B" w:rsidP="007042B3">
      <w:pPr>
        <w:spacing w:before="80" w:line="240" w:lineRule="exact"/>
        <w:ind w:right="67" w:firstLine="340"/>
        <w:jc w:val="both"/>
        <w:rPr>
          <w:del w:id="56" w:author="Autor"/>
          <w:rFonts w:ascii="Arial" w:hAnsi="Arial" w:cs="Arial"/>
          <w:noProof/>
          <w:color w:val="000000"/>
          <w:lang w:val="es-ES"/>
        </w:rPr>
      </w:pPr>
      <w:del w:id="57" w:author="Autor">
        <w:r w:rsidRPr="00D60393" w:rsidDel="0069480B">
          <w:rPr>
            <w:rFonts w:ascii="Arial" w:hAnsi="Arial" w:cs="Arial"/>
            <w:noProof/>
            <w:color w:val="000000"/>
            <w:lang w:val="es-ES"/>
          </w:rPr>
          <w:delText>a)</w:delText>
        </w:r>
        <w:r w:rsidRPr="00D60393" w:rsidDel="0069480B">
          <w:rPr>
            <w:rFonts w:ascii="Arial" w:hAnsi="Arial" w:cs="Arial"/>
            <w:noProof/>
            <w:color w:val="000000"/>
            <w:spacing w:val="150"/>
            <w:lang w:val="es-ES"/>
          </w:rPr>
          <w:delText xml:space="preserve"> </w:delText>
        </w:r>
        <w:r w:rsidRPr="00D60393" w:rsidDel="0069480B">
          <w:rPr>
            <w:rFonts w:ascii="Arial" w:hAnsi="Arial" w:cs="Arial"/>
            <w:noProof/>
            <w:color w:val="000000"/>
            <w:lang w:val="es-ES"/>
          </w:rPr>
          <w:delText>Código</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identificación</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en</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el</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registro</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administrativo</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instalaciones</w:delText>
        </w:r>
        <w:r w:rsidRPr="00D60393" w:rsidDel="0069480B">
          <w:rPr>
            <w:rFonts w:ascii="Arial" w:hAnsi="Arial" w:cs="Arial"/>
            <w:noProof/>
            <w:color w:val="000000"/>
            <w:spacing w:val="46"/>
            <w:lang w:val="es-ES"/>
          </w:rPr>
          <w:delText xml:space="preserve"> </w:delText>
        </w:r>
        <w:r w:rsidRPr="00D60393" w:rsidDel="0069480B">
          <w:rPr>
            <w:rFonts w:ascii="Arial" w:hAnsi="Arial" w:cs="Arial"/>
            <w:noProof/>
            <w:color w:val="000000"/>
            <w:lang w:val="es-ES"/>
          </w:rPr>
          <w:delText>de producción de energía eléctrica del Ministerio para la</w:delText>
        </w:r>
        <w:r w:rsidRPr="00D60393" w:rsidDel="0069480B">
          <w:rPr>
            <w:rFonts w:ascii="Arial" w:hAnsi="Arial" w:cs="Arial"/>
            <w:noProof/>
            <w:color w:val="000000"/>
            <w:spacing w:val="-2"/>
            <w:lang w:val="es-ES"/>
          </w:rPr>
          <w:delText xml:space="preserve"> </w:delText>
        </w:r>
        <w:r w:rsidRPr="00D60393" w:rsidDel="0069480B">
          <w:rPr>
            <w:rFonts w:ascii="Arial" w:hAnsi="Arial" w:cs="Arial"/>
            <w:noProof/>
            <w:color w:val="000000"/>
            <w:spacing w:val="-7"/>
            <w:lang w:val="es-ES"/>
          </w:rPr>
          <w:delText>T</w:delText>
        </w:r>
        <w:r w:rsidRPr="00D60393" w:rsidDel="0069480B">
          <w:rPr>
            <w:rFonts w:ascii="Arial" w:hAnsi="Arial" w:cs="Arial"/>
            <w:noProof/>
            <w:color w:val="000000"/>
            <w:lang w:val="es-ES"/>
          </w:rPr>
          <w:delText>ransición Ecológica.</w:delText>
        </w:r>
      </w:del>
    </w:p>
    <w:p w14:paraId="2EF98071" w14:textId="365AC1BE" w:rsidR="00584806" w:rsidRPr="00D60393" w:rsidDel="0069480B" w:rsidRDefault="00D3248B" w:rsidP="007042B3">
      <w:pPr>
        <w:spacing w:before="80" w:line="240" w:lineRule="exact"/>
        <w:ind w:right="67" w:firstLine="340"/>
        <w:jc w:val="both"/>
        <w:rPr>
          <w:del w:id="58" w:author="Autor"/>
          <w:rFonts w:ascii="Arial" w:hAnsi="Arial" w:cs="Arial"/>
          <w:noProof/>
          <w:lang w:val="es-ES"/>
        </w:rPr>
      </w:pPr>
      <w:del w:id="59" w:author="Autor">
        <w:r w:rsidRPr="00D60393" w:rsidDel="0069480B">
          <w:rPr>
            <w:rFonts w:ascii="Arial" w:hAnsi="Arial" w:cs="Arial"/>
            <w:noProof/>
            <w:color w:val="000000"/>
            <w:lang w:val="es-ES"/>
          </w:rPr>
          <w:delText>b)</w:delText>
        </w:r>
        <w:r w:rsidRPr="00D60393" w:rsidDel="0069480B">
          <w:rPr>
            <w:rFonts w:ascii="Arial" w:hAnsi="Arial" w:cs="Arial"/>
            <w:noProof/>
            <w:color w:val="000000"/>
            <w:spacing w:val="149"/>
            <w:lang w:val="es-ES"/>
          </w:rPr>
          <w:delText xml:space="preserve"> </w:delText>
        </w:r>
        <w:r w:rsidRPr="00D60393" w:rsidDel="0069480B">
          <w:rPr>
            <w:rFonts w:ascii="Arial" w:hAnsi="Arial" w:cs="Arial"/>
            <w:noProof/>
            <w:color w:val="000000"/>
            <w:lang w:val="es-ES"/>
          </w:rPr>
          <w:delText>Código</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1"/>
            <w:lang w:val="es-ES"/>
          </w:rPr>
          <w:delText xml:space="preserve"> </w:delText>
        </w:r>
        <w:r w:rsidRPr="00D60393" w:rsidDel="0069480B">
          <w:rPr>
            <w:rFonts w:ascii="Arial" w:hAnsi="Arial" w:cs="Arial"/>
            <w:noProof/>
            <w:color w:val="000000"/>
            <w:lang w:val="es-ES"/>
          </w:rPr>
          <w:delText>Instalación</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a</w:delText>
        </w:r>
        <w:r w:rsidRPr="00D60393" w:rsidDel="0069480B">
          <w:rPr>
            <w:rFonts w:ascii="Arial" w:hAnsi="Arial" w:cs="Arial"/>
            <w:noProof/>
            <w:color w:val="000000"/>
            <w:spacing w:val="41"/>
            <w:lang w:val="es-ES"/>
          </w:rPr>
          <w:delText xml:space="preserve"> </w:delText>
        </w:r>
        <w:r w:rsidRPr="00D60393" w:rsidDel="0069480B">
          <w:rPr>
            <w:rFonts w:ascii="Arial" w:hAnsi="Arial" w:cs="Arial"/>
            <w:noProof/>
            <w:color w:val="000000"/>
            <w:lang w:val="es-ES"/>
          </w:rPr>
          <w:delText>efectos</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Liquidación</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(CIL)</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la</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instalación</w:delText>
        </w:r>
        <w:r w:rsidRPr="00D60393" w:rsidDel="0069480B">
          <w:rPr>
            <w:rFonts w:ascii="Arial" w:hAnsi="Arial" w:cs="Arial"/>
            <w:noProof/>
            <w:color w:val="000000"/>
            <w:spacing w:val="41"/>
            <w:lang w:val="es-ES"/>
          </w:rPr>
          <w:delText xml:space="preserve"> </w:delText>
        </w:r>
        <w:r w:rsidRPr="00D60393" w:rsidDel="0069480B">
          <w:rPr>
            <w:rFonts w:ascii="Arial" w:hAnsi="Arial" w:cs="Arial"/>
            <w:noProof/>
            <w:color w:val="000000"/>
            <w:lang w:val="es-ES"/>
          </w:rPr>
          <w:delText>de producción o de cada una de las unidades que componen la instalación de producción</w:delText>
        </w:r>
        <w:r w:rsidRPr="00D60393">
          <w:rPr>
            <w:rFonts w:ascii="Arial" w:hAnsi="Arial" w:cs="Arial"/>
            <w:noProof/>
            <w:color w:val="000000"/>
            <w:lang w:val="es-ES"/>
          </w:rPr>
          <w:delText>,</w:delText>
        </w:r>
        <w:r w:rsidRPr="00D60393">
          <w:rPr>
            <w:rFonts w:ascii="Arial" w:hAnsi="Arial" w:cs="Arial"/>
            <w:noProof/>
            <w:lang w:val="es-ES"/>
          </w:rPr>
          <w:delText xml:space="preserve"> </w:delText>
        </w:r>
      </w:del>
    </w:p>
    <w:p w14:paraId="2EF98072" w14:textId="0C98F3C7" w:rsidR="00584806" w:rsidRPr="00D60393" w:rsidDel="0069480B" w:rsidRDefault="00D3248B" w:rsidP="007042B3">
      <w:pPr>
        <w:spacing w:before="80" w:line="240" w:lineRule="exact"/>
        <w:ind w:right="67" w:firstLine="340"/>
        <w:jc w:val="both"/>
        <w:rPr>
          <w:del w:id="60" w:author="Autor"/>
          <w:rFonts w:ascii="Arial" w:hAnsi="Arial" w:cs="Arial"/>
          <w:noProof/>
          <w:lang w:val="es-ES"/>
        </w:rPr>
      </w:pPr>
      <w:del w:id="61" w:author="Autor">
        <w:r w:rsidRPr="00D60393" w:rsidDel="0069480B">
          <w:rPr>
            <w:rFonts w:ascii="Arial" w:hAnsi="Arial" w:cs="Arial"/>
            <w:noProof/>
            <w:color w:val="000000"/>
            <w:lang w:val="es-ES"/>
          </w:rPr>
          <w:delText>c)</w:delText>
        </w:r>
        <w:r w:rsidRPr="00D60393" w:rsidDel="0069480B">
          <w:rPr>
            <w:rFonts w:ascii="Arial" w:hAnsi="Arial" w:cs="Arial"/>
            <w:noProof/>
            <w:color w:val="000000"/>
            <w:spacing w:val="144"/>
            <w:lang w:val="es-ES"/>
          </w:rPr>
          <w:delText xml:space="preserve"> </w:delText>
        </w:r>
        <w:r w:rsidRPr="00D60393" w:rsidDel="0069480B">
          <w:rPr>
            <w:rFonts w:ascii="Arial" w:hAnsi="Arial" w:cs="Arial"/>
            <w:noProof/>
            <w:color w:val="000000"/>
            <w:lang w:val="es-ES"/>
          </w:rPr>
          <w:delText>Subgrupo normativo del artículo 2 del Real Decreto 413/2014, o normativa que lo sustituya, de la instalación de producción.</w:delText>
        </w:r>
        <w:r w:rsidRPr="00D60393" w:rsidDel="0069480B">
          <w:rPr>
            <w:rFonts w:ascii="Arial" w:hAnsi="Arial" w:cs="Arial"/>
            <w:noProof/>
            <w:lang w:val="es-ES"/>
          </w:rPr>
          <w:delText xml:space="preserve"> </w:delText>
        </w:r>
      </w:del>
    </w:p>
    <w:p w14:paraId="2EF98073" w14:textId="1B10E1F9" w:rsidR="00584806" w:rsidRPr="00D60393" w:rsidDel="0069480B" w:rsidRDefault="00D3248B" w:rsidP="007042B3">
      <w:pPr>
        <w:spacing w:before="80" w:line="240" w:lineRule="exact"/>
        <w:ind w:right="67" w:firstLine="340"/>
        <w:jc w:val="both"/>
        <w:rPr>
          <w:del w:id="62" w:author="Autor"/>
          <w:rFonts w:ascii="Arial" w:hAnsi="Arial" w:cs="Arial"/>
          <w:noProof/>
          <w:lang w:val="es-ES"/>
        </w:rPr>
      </w:pPr>
      <w:del w:id="63" w:author="Autor">
        <w:r w:rsidRPr="00D60393" w:rsidDel="0069480B">
          <w:rPr>
            <w:rFonts w:ascii="Arial" w:hAnsi="Arial" w:cs="Arial"/>
            <w:noProof/>
            <w:color w:val="000000"/>
            <w:lang w:val="es-ES"/>
          </w:rPr>
          <w:delText>d)</w:delText>
        </w:r>
        <w:r w:rsidRPr="00D60393" w:rsidDel="0069480B">
          <w:rPr>
            <w:rFonts w:ascii="Arial" w:hAnsi="Arial" w:cs="Arial"/>
            <w:noProof/>
            <w:color w:val="000000"/>
            <w:spacing w:val="144"/>
            <w:lang w:val="es-ES"/>
          </w:rPr>
          <w:delText xml:space="preserve"> </w:delText>
        </w:r>
        <w:r w:rsidRPr="00D60393" w:rsidDel="0069480B">
          <w:rPr>
            <w:rFonts w:ascii="Arial" w:hAnsi="Arial" w:cs="Arial"/>
            <w:noProof/>
            <w:color w:val="000000"/>
            <w:lang w:val="es-ES"/>
          </w:rPr>
          <w:delText>Nombre de la instalación de producción.</w:delText>
        </w:r>
        <w:r w:rsidRPr="00D60393" w:rsidDel="0069480B">
          <w:rPr>
            <w:rFonts w:ascii="Arial" w:hAnsi="Arial" w:cs="Arial"/>
            <w:noProof/>
            <w:lang w:val="es-ES"/>
          </w:rPr>
          <w:delText xml:space="preserve"> </w:delText>
        </w:r>
      </w:del>
    </w:p>
    <w:p w14:paraId="2EF98074" w14:textId="4491696C" w:rsidR="00584806" w:rsidRPr="00D60393" w:rsidDel="0069480B" w:rsidRDefault="00D3248B" w:rsidP="007042B3">
      <w:pPr>
        <w:spacing w:before="80" w:line="240" w:lineRule="exact"/>
        <w:ind w:right="67" w:firstLine="340"/>
        <w:jc w:val="both"/>
        <w:rPr>
          <w:del w:id="64" w:author="Autor"/>
          <w:rFonts w:ascii="Arial" w:hAnsi="Arial" w:cs="Arial"/>
          <w:noProof/>
          <w:lang w:val="es-ES"/>
        </w:rPr>
      </w:pPr>
      <w:del w:id="65" w:author="Autor">
        <w:r w:rsidRPr="00D60393" w:rsidDel="0069480B">
          <w:rPr>
            <w:rFonts w:ascii="Arial" w:hAnsi="Arial" w:cs="Arial"/>
            <w:noProof/>
            <w:color w:val="000000"/>
            <w:lang w:val="es-ES"/>
          </w:rPr>
          <w:delText>e)</w:delText>
        </w:r>
        <w:r w:rsidRPr="00D60393" w:rsidDel="0069480B">
          <w:rPr>
            <w:rFonts w:ascii="Arial" w:hAnsi="Arial" w:cs="Arial"/>
            <w:noProof/>
            <w:color w:val="000000"/>
            <w:spacing w:val="144"/>
            <w:lang w:val="es-ES"/>
          </w:rPr>
          <w:delText xml:space="preserve"> </w:delText>
        </w:r>
        <w:r w:rsidRPr="00D60393" w:rsidDel="0069480B">
          <w:rPr>
            <w:rFonts w:ascii="Arial" w:hAnsi="Arial" w:cs="Arial"/>
            <w:noProof/>
            <w:color w:val="000000"/>
            <w:lang w:val="es-ES"/>
          </w:rPr>
          <w:delText>Propietario.</w:delText>
        </w:r>
        <w:r w:rsidRPr="00D60393" w:rsidDel="0069480B">
          <w:rPr>
            <w:rFonts w:ascii="Arial" w:hAnsi="Arial" w:cs="Arial"/>
            <w:noProof/>
            <w:lang w:val="es-ES"/>
          </w:rPr>
          <w:delText xml:space="preserve"> </w:delText>
        </w:r>
      </w:del>
    </w:p>
    <w:p w14:paraId="2FA8CA19" w14:textId="23E302F4" w:rsidR="00F16EB6" w:rsidRPr="00D60393" w:rsidDel="0069480B" w:rsidRDefault="00D3248B" w:rsidP="007042B3">
      <w:pPr>
        <w:spacing w:before="80" w:line="240" w:lineRule="exact"/>
        <w:ind w:right="67" w:firstLine="340"/>
        <w:jc w:val="both"/>
        <w:rPr>
          <w:ins w:id="66" w:author="Autor"/>
          <w:del w:id="67" w:author="Autor"/>
          <w:rFonts w:ascii="Arial" w:hAnsi="Arial" w:cs="Arial"/>
          <w:noProof/>
          <w:lang w:val="es-ES"/>
        </w:rPr>
      </w:pPr>
      <w:del w:id="68" w:author="Autor">
        <w:r w:rsidRPr="00D60393" w:rsidDel="0069480B">
          <w:rPr>
            <w:rFonts w:ascii="Arial" w:hAnsi="Arial" w:cs="Arial"/>
            <w:noProof/>
            <w:color w:val="000000"/>
            <w:lang w:val="es-ES"/>
          </w:rPr>
          <w:delText xml:space="preserve">f) </w:delText>
        </w:r>
        <w:r w:rsidRPr="00D60393" w:rsidDel="0069480B">
          <w:rPr>
            <w:rFonts w:ascii="Arial" w:hAnsi="Arial" w:cs="Arial"/>
            <w:noProof/>
            <w:color w:val="000000"/>
            <w:lang w:val="es-ES"/>
          </w:rPr>
          <w:tab/>
          <w:delText>Isla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o</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Ciudad</w:delText>
        </w:r>
        <w:r w:rsidRPr="00D60393" w:rsidDel="0069480B">
          <w:rPr>
            <w:rFonts w:ascii="Arial" w:hAnsi="Arial" w:cs="Arial"/>
            <w:noProof/>
            <w:color w:val="000000"/>
            <w:spacing w:val="20"/>
            <w:lang w:val="es-ES"/>
          </w:rPr>
          <w:delText xml:space="preserve"> </w:delText>
        </w:r>
        <w:r w:rsidRPr="00D60393" w:rsidDel="0069480B">
          <w:rPr>
            <w:rFonts w:ascii="Arial" w:hAnsi="Arial" w:cs="Arial"/>
            <w:noProof/>
            <w:color w:val="000000"/>
            <w:lang w:val="es-ES"/>
          </w:rPr>
          <w:delText>Autónoma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en</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la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cual</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se</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encuentra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instalada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la</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instalación</w:delText>
        </w:r>
        <w:r w:rsidRPr="00D60393" w:rsidDel="0069480B">
          <w:rPr>
            <w:rFonts w:ascii="Arial" w:hAnsi="Arial" w:cs="Arial"/>
            <w:noProof/>
            <w:color w:val="000000"/>
            <w:spacing w:val="31"/>
            <w:lang w:val="es-ES"/>
          </w:rPr>
          <w:delText xml:space="preserve"> </w:delText>
        </w:r>
        <w:r w:rsidRPr="00D60393" w:rsidDel="0069480B">
          <w:rPr>
            <w:rFonts w:ascii="Arial" w:hAnsi="Arial" w:cs="Arial"/>
            <w:noProof/>
            <w:color w:val="000000"/>
            <w:lang w:val="es-ES"/>
          </w:rPr>
          <w:delText>de producción.</w:delText>
        </w:r>
        <w:r w:rsidRPr="00D60393" w:rsidDel="0069480B">
          <w:rPr>
            <w:rFonts w:ascii="Arial" w:hAnsi="Arial" w:cs="Arial"/>
            <w:noProof/>
            <w:lang w:val="es-ES"/>
          </w:rPr>
          <w:delText xml:space="preserve"> </w:delText>
        </w:r>
      </w:del>
    </w:p>
    <w:p w14:paraId="2EF98075" w14:textId="4027414C" w:rsidR="00584806" w:rsidRPr="00D60393" w:rsidDel="0069480B" w:rsidRDefault="00D3248B" w:rsidP="007042B3">
      <w:pPr>
        <w:spacing w:before="80" w:line="240" w:lineRule="exact"/>
        <w:ind w:right="67" w:firstLine="340"/>
        <w:jc w:val="both"/>
        <w:rPr>
          <w:del w:id="69" w:author="Autor"/>
          <w:rFonts w:ascii="Arial" w:hAnsi="Arial" w:cs="Arial"/>
          <w:noProof/>
          <w:lang w:val="es-ES"/>
        </w:rPr>
      </w:pPr>
      <w:del w:id="70" w:author="Autor">
        <w:r w:rsidRPr="00D60393" w:rsidDel="0069480B">
          <w:rPr>
            <w:rFonts w:ascii="Arial" w:hAnsi="Arial" w:cs="Arial"/>
            <w:noProof/>
            <w:color w:val="000000"/>
            <w:lang w:val="es-ES"/>
          </w:rPr>
          <w:delText>g)</w:delText>
        </w:r>
        <w:r w:rsidRPr="00D60393" w:rsidDel="0069480B">
          <w:rPr>
            <w:rFonts w:ascii="Arial" w:hAnsi="Arial" w:cs="Arial"/>
            <w:noProof/>
            <w:color w:val="000000"/>
            <w:spacing w:val="149"/>
            <w:lang w:val="es-ES"/>
          </w:rPr>
          <w:delText xml:space="preserve"> </w:delText>
        </w:r>
        <w:r w:rsidRPr="00D60393" w:rsidDel="0069480B">
          <w:rPr>
            <w:rFonts w:ascii="Arial" w:hAnsi="Arial" w:cs="Arial"/>
            <w:noProof/>
            <w:color w:val="000000"/>
            <w:lang w:val="es-ES"/>
          </w:rPr>
          <w:delText>Número</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y</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tecnología</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de</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las</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instalaciones</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generadoras</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que</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integran</w:delText>
        </w:r>
        <w:r w:rsidRPr="00D60393" w:rsidDel="0069480B">
          <w:rPr>
            <w:rFonts w:ascii="Arial" w:hAnsi="Arial" w:cs="Arial"/>
            <w:noProof/>
            <w:color w:val="000000"/>
            <w:spacing w:val="42"/>
            <w:lang w:val="es-ES"/>
          </w:rPr>
          <w:delText xml:space="preserve"> </w:delText>
        </w:r>
        <w:r w:rsidRPr="00D60393" w:rsidDel="0069480B">
          <w:rPr>
            <w:rFonts w:ascii="Arial" w:hAnsi="Arial" w:cs="Arial"/>
            <w:noProof/>
            <w:color w:val="000000"/>
            <w:lang w:val="es-ES"/>
          </w:rPr>
          <w:delText>cada instalación de producción, así como, en su caso, equipo asociado.</w:delText>
        </w:r>
        <w:r w:rsidRPr="00D60393" w:rsidDel="0069480B">
          <w:rPr>
            <w:rFonts w:ascii="Arial" w:hAnsi="Arial" w:cs="Arial"/>
            <w:noProof/>
            <w:lang w:val="es-ES"/>
          </w:rPr>
          <w:delText xml:space="preserve"> </w:delText>
        </w:r>
      </w:del>
    </w:p>
    <w:p w14:paraId="105FAA2E" w14:textId="0BE7CE0C" w:rsidR="00670FCE" w:rsidRPr="00D60393" w:rsidDel="0069480B" w:rsidRDefault="00D3248B" w:rsidP="007042B3">
      <w:pPr>
        <w:spacing w:before="80" w:line="240" w:lineRule="exact"/>
        <w:ind w:right="67" w:firstLine="340"/>
        <w:jc w:val="both"/>
        <w:rPr>
          <w:ins w:id="71" w:author="Autor"/>
          <w:del w:id="72" w:author="Autor"/>
          <w:rFonts w:ascii="Arial" w:hAnsi="Arial" w:cs="Arial"/>
          <w:noProof/>
          <w:color w:val="000000"/>
          <w:lang w:val="es-ES"/>
        </w:rPr>
      </w:pPr>
      <w:del w:id="73" w:author="Autor">
        <w:r w:rsidRPr="00D60393" w:rsidDel="0069480B">
          <w:rPr>
            <w:rFonts w:ascii="Arial" w:hAnsi="Arial" w:cs="Arial"/>
            <w:noProof/>
            <w:color w:val="000000"/>
            <w:lang w:val="es-ES"/>
          </w:rPr>
          <w:delText>h)</w:delText>
        </w:r>
        <w:r w:rsidRPr="00D60393" w:rsidDel="0069480B">
          <w:rPr>
            <w:rFonts w:ascii="Arial" w:hAnsi="Arial" w:cs="Arial"/>
            <w:noProof/>
            <w:color w:val="000000"/>
            <w:spacing w:val="144"/>
            <w:lang w:val="es-ES"/>
          </w:rPr>
          <w:delText xml:space="preserve"> </w:delText>
        </w:r>
        <w:r w:rsidRPr="00D60393" w:rsidDel="0069480B">
          <w:rPr>
            <w:rFonts w:ascii="Arial" w:hAnsi="Arial" w:cs="Arial"/>
            <w:noProof/>
            <w:color w:val="000000"/>
            <w:lang w:val="es-ES"/>
          </w:rPr>
          <w:delText xml:space="preserve">Potencia máxima de las instalaciones de producción de </w:delText>
        </w:r>
        <w:r w:rsidRPr="00D60393" w:rsidDel="00B070E6">
          <w:rPr>
            <w:rFonts w:ascii="Arial" w:hAnsi="Arial" w:cs="Arial"/>
            <w:noProof/>
            <w:color w:val="000000"/>
            <w:lang w:val="es-ES"/>
          </w:rPr>
          <w:delText>C</w:delText>
        </w:r>
        <w:r w:rsidRPr="00D60393" w:rsidDel="0069480B">
          <w:rPr>
            <w:rFonts w:ascii="Arial" w:hAnsi="Arial" w:cs="Arial"/>
            <w:noProof/>
            <w:color w:val="000000"/>
            <w:lang w:val="es-ES"/>
          </w:rPr>
          <w:delText>ategoría B.</w:delText>
        </w:r>
      </w:del>
    </w:p>
    <w:p w14:paraId="2BC57424" w14:textId="5507DCDC" w:rsidR="000C3F13" w:rsidRPr="00D60393" w:rsidDel="0069480B" w:rsidRDefault="00670FCE" w:rsidP="007042B3">
      <w:pPr>
        <w:spacing w:before="80" w:line="240" w:lineRule="exact"/>
        <w:ind w:right="67" w:firstLine="340"/>
        <w:jc w:val="both"/>
        <w:rPr>
          <w:ins w:id="74" w:author="Autor"/>
          <w:del w:id="75" w:author="Autor"/>
          <w:rFonts w:ascii="Arial" w:hAnsi="Arial" w:cs="Arial"/>
          <w:noProof/>
          <w:lang w:val="es-ES"/>
        </w:rPr>
      </w:pPr>
      <w:ins w:id="76" w:author="Autor">
        <w:del w:id="77" w:author="Autor">
          <w:r w:rsidRPr="00D60393" w:rsidDel="0069480B">
            <w:rPr>
              <w:rFonts w:ascii="Arial" w:hAnsi="Arial" w:cs="Arial"/>
              <w:noProof/>
              <w:color w:val="000000"/>
              <w:lang w:val="es-ES"/>
            </w:rPr>
            <w:delText xml:space="preserve">i) </w:delText>
          </w:r>
          <w:r w:rsidRPr="00D60393" w:rsidDel="0069480B">
            <w:rPr>
              <w:rFonts w:ascii="Arial" w:hAnsi="Arial" w:cs="Arial"/>
              <w:noProof/>
              <w:color w:val="000000"/>
              <w:lang w:val="es-ES"/>
            </w:rPr>
            <w:tab/>
            <w:delText xml:space="preserve">Existencia de instalaciones de almacenamiento asociadas </w:delText>
          </w:r>
          <w:r w:rsidR="00AE4BC8" w:rsidRPr="00D60393" w:rsidDel="0069480B">
            <w:rPr>
              <w:rFonts w:ascii="Arial" w:hAnsi="Arial" w:cs="Arial"/>
              <w:noProof/>
              <w:color w:val="000000"/>
              <w:lang w:val="es-ES"/>
            </w:rPr>
            <w:delText xml:space="preserve">a </w:delText>
          </w:r>
          <w:r w:rsidR="00EC27B3" w:rsidRPr="00D60393" w:rsidDel="0069480B">
            <w:rPr>
              <w:rFonts w:ascii="Arial" w:hAnsi="Arial" w:cs="Arial"/>
              <w:noProof/>
              <w:color w:val="000000"/>
              <w:lang w:val="es-ES"/>
            </w:rPr>
            <w:delText>cada</w:delText>
          </w:r>
          <w:r w:rsidR="00AE4BC8" w:rsidRPr="00D60393" w:rsidDel="0069480B">
            <w:rPr>
              <w:rFonts w:ascii="Arial" w:hAnsi="Arial" w:cs="Arial"/>
              <w:noProof/>
              <w:color w:val="000000"/>
              <w:lang w:val="es-ES"/>
            </w:rPr>
            <w:delText xml:space="preserve"> instalación de producción</w:delText>
          </w:r>
          <w:r w:rsidR="00EC27B3" w:rsidRPr="00D60393" w:rsidDel="0069480B">
            <w:rPr>
              <w:rFonts w:ascii="Arial" w:hAnsi="Arial" w:cs="Arial"/>
              <w:noProof/>
              <w:color w:val="000000"/>
              <w:lang w:val="es-ES"/>
            </w:rPr>
            <w:delText xml:space="preserve"> y en su caso, </w:delText>
          </w:r>
          <w:r w:rsidR="00DA77C7" w:rsidRPr="00D60393" w:rsidDel="0069480B">
            <w:rPr>
              <w:rFonts w:ascii="Arial" w:hAnsi="Arial" w:cs="Arial"/>
              <w:noProof/>
              <w:color w:val="000000"/>
              <w:lang w:val="es-ES"/>
            </w:rPr>
            <w:delText xml:space="preserve">número y </w:delText>
          </w:r>
          <w:r w:rsidR="00EC27B3" w:rsidRPr="00D60393" w:rsidDel="0069480B">
            <w:rPr>
              <w:rFonts w:ascii="Arial" w:hAnsi="Arial" w:cs="Arial"/>
              <w:noProof/>
              <w:color w:val="000000"/>
              <w:lang w:val="es-ES"/>
            </w:rPr>
            <w:delText>tecnología</w:delText>
          </w:r>
          <w:r w:rsidR="00DA77C7" w:rsidRPr="00D60393" w:rsidDel="0069480B">
            <w:rPr>
              <w:rFonts w:ascii="Arial" w:hAnsi="Arial" w:cs="Arial"/>
              <w:noProof/>
              <w:color w:val="000000"/>
              <w:lang w:val="es-ES"/>
            </w:rPr>
            <w:delText>, potencia y energía.</w:delText>
          </w:r>
          <w:r w:rsidR="002A203C" w:rsidRPr="00D60393" w:rsidDel="0069480B">
            <w:rPr>
              <w:rFonts w:ascii="Arial" w:hAnsi="Arial" w:cs="Arial"/>
              <w:noProof/>
              <w:color w:val="000000"/>
              <w:lang w:val="es-ES"/>
            </w:rPr>
            <w:delText>máxima</w:delText>
          </w:r>
          <w:r w:rsidR="00F54BD1" w:rsidRPr="00D60393" w:rsidDel="0069480B">
            <w:rPr>
              <w:rFonts w:ascii="Arial" w:hAnsi="Arial" w:cs="Arial"/>
              <w:noProof/>
              <w:color w:val="000000"/>
              <w:lang w:val="es-ES"/>
            </w:rPr>
            <w:delText xml:space="preserve"> y si comparten convertidores de potencia con las instalaciones generadoras</w:delText>
          </w:r>
          <w:r w:rsidR="00AE4BC8" w:rsidRPr="00D60393" w:rsidDel="0069480B">
            <w:rPr>
              <w:rFonts w:ascii="Arial" w:hAnsi="Arial" w:cs="Arial"/>
              <w:noProof/>
              <w:color w:val="000000"/>
              <w:lang w:val="es-ES"/>
            </w:rPr>
            <w:delText>.</w:delText>
          </w:r>
        </w:del>
      </w:ins>
      <w:del w:id="78" w:author="Autor">
        <w:r w:rsidR="00D3248B" w:rsidRPr="00D60393" w:rsidDel="0069480B">
          <w:rPr>
            <w:rFonts w:ascii="Arial" w:hAnsi="Arial" w:cs="Arial"/>
            <w:noProof/>
            <w:lang w:val="es-ES"/>
          </w:rPr>
          <w:delText xml:space="preserve"> </w:delText>
        </w:r>
      </w:del>
    </w:p>
    <w:p w14:paraId="2EF98076" w14:textId="5D78CC5E" w:rsidR="00584806" w:rsidRPr="00D60393" w:rsidDel="0069480B" w:rsidRDefault="00670FCE" w:rsidP="007042B3">
      <w:pPr>
        <w:spacing w:before="80" w:line="240" w:lineRule="exact"/>
        <w:ind w:right="67" w:firstLine="340"/>
        <w:jc w:val="both"/>
        <w:rPr>
          <w:del w:id="79" w:author="Autor"/>
          <w:rFonts w:ascii="Arial" w:hAnsi="Arial" w:cs="Arial"/>
          <w:noProof/>
          <w:lang w:val="es-ES"/>
        </w:rPr>
      </w:pPr>
      <w:ins w:id="80" w:author="Autor">
        <w:del w:id="81" w:author="Autor">
          <w:r w:rsidRPr="00D60393" w:rsidDel="0069480B">
            <w:rPr>
              <w:rFonts w:ascii="Arial" w:hAnsi="Arial" w:cs="Arial"/>
              <w:noProof/>
              <w:color w:val="000000"/>
              <w:lang w:val="es-ES"/>
            </w:rPr>
            <w:delText>j</w:delText>
          </w:r>
        </w:del>
      </w:ins>
      <w:del w:id="82" w:author="Autor">
        <w:r w:rsidR="00D3248B" w:rsidRPr="00D60393" w:rsidDel="0069480B">
          <w:rPr>
            <w:rFonts w:ascii="Arial" w:hAnsi="Arial" w:cs="Arial"/>
            <w:noProof/>
            <w:color w:val="000000"/>
            <w:lang w:val="es-ES"/>
          </w:rPr>
          <w:delText>i)</w:delText>
        </w:r>
        <w:r w:rsidR="00D3248B" w:rsidRPr="00D60393" w:rsidDel="0069480B">
          <w:rPr>
            <w:rFonts w:ascii="Arial" w:hAnsi="Arial" w:cs="Arial"/>
            <w:noProof/>
            <w:color w:val="000000"/>
            <w:spacing w:val="213"/>
            <w:lang w:val="es-ES"/>
          </w:rPr>
          <w:delText xml:space="preserve"> </w:delText>
        </w:r>
        <w:r w:rsidR="00D3248B" w:rsidRPr="00D60393" w:rsidDel="0069480B">
          <w:rPr>
            <w:rFonts w:ascii="Arial" w:hAnsi="Arial" w:cs="Arial"/>
            <w:noProof/>
            <w:color w:val="000000"/>
            <w:lang w:val="es-ES"/>
          </w:rPr>
          <w:delText>Nudo de la Red de</w:delText>
        </w:r>
        <w:r w:rsidR="00D3248B" w:rsidRPr="00D60393" w:rsidDel="0069480B">
          <w:rPr>
            <w:rFonts w:ascii="Arial" w:hAnsi="Arial" w:cs="Arial"/>
            <w:noProof/>
            <w:color w:val="000000"/>
            <w:spacing w:val="-3"/>
            <w:lang w:val="es-ES"/>
          </w:rPr>
          <w:delText xml:space="preserve"> </w:delText>
        </w:r>
        <w:r w:rsidR="00D3248B" w:rsidRPr="00D60393" w:rsidDel="0069480B">
          <w:rPr>
            <w:rFonts w:ascii="Arial" w:hAnsi="Arial" w:cs="Arial"/>
            <w:noProof/>
            <w:color w:val="000000"/>
            <w:spacing w:val="-7"/>
            <w:lang w:val="es-ES"/>
          </w:rPr>
          <w:delText>T</w:delText>
        </w:r>
        <w:r w:rsidR="00D3248B" w:rsidRPr="00D60393" w:rsidDel="0069480B">
          <w:rPr>
            <w:rFonts w:ascii="Arial" w:hAnsi="Arial" w:cs="Arial"/>
            <w:noProof/>
            <w:color w:val="000000"/>
            <w:lang w:val="es-ES"/>
          </w:rPr>
          <w:delText>ransporte sobre el que vierte su generación.</w:delText>
        </w:r>
        <w:r w:rsidR="00D3248B" w:rsidRPr="00D60393" w:rsidDel="0069480B">
          <w:rPr>
            <w:rFonts w:ascii="Arial" w:hAnsi="Arial" w:cs="Arial"/>
            <w:noProof/>
            <w:lang w:val="es-ES"/>
          </w:rPr>
          <w:delText xml:space="preserve"> </w:delText>
        </w:r>
      </w:del>
    </w:p>
    <w:p w14:paraId="2EF98077" w14:textId="48A136C5" w:rsidR="00584806" w:rsidRPr="00D60393" w:rsidDel="0069480B" w:rsidRDefault="000B3844" w:rsidP="007042B3">
      <w:pPr>
        <w:spacing w:before="80" w:line="240" w:lineRule="exact"/>
        <w:ind w:right="67" w:firstLine="340"/>
        <w:jc w:val="both"/>
        <w:rPr>
          <w:del w:id="83" w:author="Autor"/>
          <w:rFonts w:ascii="Arial" w:hAnsi="Arial" w:cs="Arial"/>
          <w:noProof/>
          <w:lang w:val="es-ES"/>
        </w:rPr>
      </w:pPr>
      <w:ins w:id="84" w:author="Autor">
        <w:del w:id="85" w:author="Autor">
          <w:r w:rsidRPr="00D60393" w:rsidDel="0069480B">
            <w:rPr>
              <w:rFonts w:ascii="Arial" w:hAnsi="Arial" w:cs="Arial"/>
              <w:noProof/>
              <w:color w:val="000000"/>
              <w:lang w:val="es-ES"/>
            </w:rPr>
            <w:delText>k</w:delText>
          </w:r>
        </w:del>
      </w:ins>
      <w:del w:id="86" w:author="Autor">
        <w:r w:rsidR="00D3248B" w:rsidRPr="00D60393" w:rsidDel="0069480B">
          <w:rPr>
            <w:rFonts w:ascii="Arial" w:hAnsi="Arial" w:cs="Arial"/>
            <w:noProof/>
            <w:color w:val="000000"/>
            <w:lang w:val="es-ES"/>
          </w:rPr>
          <w:delText>j)</w:delText>
        </w:r>
        <w:r w:rsidR="00D3248B" w:rsidRPr="00D60393" w:rsidDel="0069480B">
          <w:rPr>
            <w:rFonts w:ascii="Arial" w:hAnsi="Arial" w:cs="Arial"/>
            <w:noProof/>
            <w:color w:val="000000"/>
            <w:spacing w:val="152"/>
            <w:lang w:val="es-ES"/>
          </w:rPr>
          <w:delText xml:space="preserve"> </w:delText>
        </w:r>
        <w:r w:rsidR="00D3248B" w:rsidRPr="00D60393" w:rsidDel="0069480B">
          <w:rPr>
            <w:rFonts w:ascii="Arial" w:hAnsi="Arial" w:cs="Arial"/>
            <w:noProof/>
            <w:color w:val="000000"/>
            <w:lang w:val="es-ES"/>
          </w:rPr>
          <w:delText>Mecanismos</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disponibles</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de</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control</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de</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la</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potencia</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y</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energía,</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así</w:delText>
        </w:r>
        <w:r w:rsidR="00D3248B" w:rsidRPr="00D60393" w:rsidDel="0069480B">
          <w:rPr>
            <w:rFonts w:ascii="Arial" w:hAnsi="Arial" w:cs="Arial"/>
            <w:noProof/>
            <w:color w:val="000000"/>
            <w:spacing w:val="59"/>
            <w:lang w:val="es-ES"/>
          </w:rPr>
          <w:delText xml:space="preserve"> </w:delText>
        </w:r>
        <w:r w:rsidR="00D3248B" w:rsidRPr="00D60393" w:rsidDel="0069480B">
          <w:rPr>
            <w:rFonts w:ascii="Arial" w:hAnsi="Arial" w:cs="Arial"/>
            <w:noProof/>
            <w:color w:val="000000"/>
            <w:lang w:val="es-ES"/>
          </w:rPr>
          <w:delText>como características de dichos sistemas de control asociados a la instalación de producción.</w:delText>
        </w:r>
        <w:r w:rsidR="00D3248B" w:rsidRPr="00D60393" w:rsidDel="0069480B">
          <w:rPr>
            <w:rFonts w:ascii="Arial" w:hAnsi="Arial" w:cs="Arial"/>
            <w:noProof/>
            <w:lang w:val="es-ES"/>
          </w:rPr>
          <w:delText xml:space="preserve"> </w:delText>
        </w:r>
      </w:del>
    </w:p>
    <w:p w14:paraId="2EF98078" w14:textId="7DC2DE5E" w:rsidR="00584806" w:rsidRPr="00D60393" w:rsidDel="0069480B" w:rsidRDefault="005F1AB2" w:rsidP="007042B3">
      <w:pPr>
        <w:spacing w:before="80" w:line="240" w:lineRule="exact"/>
        <w:ind w:right="67" w:firstLine="340"/>
        <w:jc w:val="both"/>
        <w:rPr>
          <w:del w:id="87" w:author="Autor"/>
          <w:rFonts w:ascii="Arial" w:hAnsi="Arial" w:cs="Arial"/>
          <w:noProof/>
          <w:lang w:val="es-ES"/>
        </w:rPr>
      </w:pPr>
      <w:ins w:id="88" w:author="Autor">
        <w:del w:id="89" w:author="Autor">
          <w:r w:rsidRPr="00D60393" w:rsidDel="0069480B">
            <w:rPr>
              <w:rFonts w:ascii="Arial" w:hAnsi="Arial" w:cs="Arial"/>
              <w:noProof/>
              <w:color w:val="000000"/>
              <w:lang w:val="es-ES"/>
            </w:rPr>
            <w:delText>l</w:delText>
          </w:r>
        </w:del>
      </w:ins>
      <w:del w:id="90" w:author="Autor">
        <w:r w:rsidR="00D3248B" w:rsidRPr="00D60393" w:rsidDel="0069480B">
          <w:rPr>
            <w:rFonts w:ascii="Arial" w:hAnsi="Arial" w:cs="Arial"/>
            <w:noProof/>
            <w:color w:val="000000"/>
            <w:lang w:val="es-ES"/>
          </w:rPr>
          <w:delText>k)</w:delText>
        </w:r>
        <w:r w:rsidR="00D3248B" w:rsidRPr="00D60393" w:rsidDel="0069480B">
          <w:rPr>
            <w:rFonts w:ascii="Arial" w:hAnsi="Arial" w:cs="Arial"/>
            <w:noProof/>
            <w:color w:val="000000"/>
            <w:spacing w:val="144"/>
            <w:lang w:val="es-ES"/>
          </w:rPr>
          <w:delText xml:space="preserve"> </w:delText>
        </w:r>
        <w:r w:rsidR="00D3248B" w:rsidRPr="00D60393" w:rsidDel="0069480B">
          <w:rPr>
            <w:rFonts w:ascii="Arial" w:hAnsi="Arial" w:cs="Arial"/>
            <w:noProof/>
            <w:color w:val="000000"/>
            <w:lang w:val="es-ES"/>
          </w:rPr>
          <w:delText>Cualquier información que el Centro de Control considere relevante para la mejor programación de estas instalaciones de producción.</w:delText>
        </w:r>
        <w:r w:rsidR="00D3248B" w:rsidRPr="00D60393" w:rsidDel="0069480B">
          <w:rPr>
            <w:rFonts w:ascii="Arial" w:hAnsi="Arial" w:cs="Arial"/>
            <w:noProof/>
            <w:lang w:val="es-ES"/>
          </w:rPr>
          <w:delText xml:space="preserve"> </w:delText>
        </w:r>
      </w:del>
    </w:p>
    <w:p w14:paraId="2EF98079" w14:textId="79DCBAF4" w:rsidR="00584806" w:rsidRPr="00D60393" w:rsidRDefault="005F1AB2" w:rsidP="007042B3">
      <w:pPr>
        <w:spacing w:before="80" w:line="240" w:lineRule="exact"/>
        <w:ind w:right="67" w:firstLine="340"/>
        <w:jc w:val="both"/>
        <w:rPr>
          <w:rFonts w:ascii="Arial" w:hAnsi="Arial" w:cs="Arial"/>
          <w:noProof/>
          <w:lang w:val="es-ES"/>
        </w:rPr>
      </w:pPr>
      <w:ins w:id="91" w:author="Autor">
        <w:del w:id="92" w:author="Autor">
          <w:r w:rsidRPr="00D60393" w:rsidDel="0069480B">
            <w:rPr>
              <w:rFonts w:ascii="Arial" w:hAnsi="Arial" w:cs="Arial"/>
              <w:noProof/>
              <w:color w:val="000000"/>
              <w:lang w:val="es-ES"/>
            </w:rPr>
            <w:delText>m</w:delText>
          </w:r>
        </w:del>
      </w:ins>
      <w:del w:id="93" w:author="Autor">
        <w:r w:rsidR="00D3248B" w:rsidRPr="00D60393" w:rsidDel="0069480B">
          <w:rPr>
            <w:rFonts w:ascii="Arial" w:hAnsi="Arial" w:cs="Arial"/>
            <w:noProof/>
            <w:color w:val="000000"/>
            <w:lang w:val="es-ES"/>
          </w:rPr>
          <w:delText>l)</w:delText>
        </w:r>
        <w:r w:rsidR="00D3248B" w:rsidRPr="00D60393" w:rsidDel="0069480B">
          <w:rPr>
            <w:rFonts w:ascii="Arial" w:hAnsi="Arial" w:cs="Arial"/>
            <w:noProof/>
            <w:color w:val="000000"/>
            <w:spacing w:val="213"/>
            <w:lang w:val="es-ES"/>
          </w:rPr>
          <w:delText xml:space="preserve"> </w:delText>
        </w:r>
        <w:r w:rsidR="00D3248B" w:rsidRPr="00D60393" w:rsidDel="0069480B">
          <w:rPr>
            <w:rFonts w:ascii="Arial" w:hAnsi="Arial" w:cs="Arial"/>
            <w:noProof/>
            <w:color w:val="000000"/>
            <w:lang w:val="es-ES"/>
          </w:rPr>
          <w:delText xml:space="preserve">Protecciones y ajustes de la </w:delText>
        </w:r>
        <w:r w:rsidR="00D3248B" w:rsidRPr="00D60393" w:rsidDel="00B070E6">
          <w:rPr>
            <w:rFonts w:ascii="Arial" w:hAnsi="Arial" w:cs="Arial"/>
            <w:noProof/>
            <w:color w:val="000000"/>
            <w:lang w:val="es-ES"/>
          </w:rPr>
          <w:delText>I</w:delText>
        </w:r>
        <w:r w:rsidR="00D3248B" w:rsidRPr="00D60393" w:rsidDel="0069480B">
          <w:rPr>
            <w:rFonts w:ascii="Arial" w:hAnsi="Arial" w:cs="Arial"/>
            <w:noProof/>
            <w:color w:val="000000"/>
            <w:lang w:val="es-ES"/>
          </w:rPr>
          <w:delText xml:space="preserve">nstalación de </w:delText>
        </w:r>
        <w:r w:rsidR="00D3248B" w:rsidRPr="00D60393" w:rsidDel="00B070E6">
          <w:rPr>
            <w:rFonts w:ascii="Arial" w:hAnsi="Arial" w:cs="Arial"/>
            <w:noProof/>
            <w:color w:val="000000"/>
            <w:lang w:val="es-ES"/>
          </w:rPr>
          <w:delText>P</w:delText>
        </w:r>
        <w:r w:rsidR="00D3248B" w:rsidRPr="00D60393" w:rsidDel="0069480B">
          <w:rPr>
            <w:rFonts w:ascii="Arial" w:hAnsi="Arial" w:cs="Arial"/>
            <w:noProof/>
            <w:color w:val="000000"/>
            <w:lang w:val="es-ES"/>
          </w:rPr>
          <w:delText>roducción.</w:delText>
        </w:r>
        <w:r w:rsidR="00D3248B" w:rsidRPr="00D60393" w:rsidDel="0069480B">
          <w:rPr>
            <w:rFonts w:ascii="Arial" w:hAnsi="Arial" w:cs="Arial"/>
            <w:noProof/>
            <w:lang w:val="es-ES"/>
          </w:rPr>
          <w:delText xml:space="preserve"> </w:delText>
        </w:r>
      </w:del>
      <w:ins w:id="94" w:author="Autor">
        <w:del w:id="95" w:author="Autor">
          <w:r w:rsidR="00D96017" w:rsidRPr="00D60393" w:rsidDel="0069480B">
            <w:rPr>
              <w:rFonts w:ascii="Arial" w:hAnsi="Arial" w:cs="Arial"/>
              <w:noProof/>
              <w:lang w:val="es-ES"/>
            </w:rPr>
            <w:delText xml:space="preserve">Particularmente de </w:delText>
          </w:r>
          <w:r w:rsidR="00B53C0E" w:rsidRPr="00D60393" w:rsidDel="0069480B">
            <w:rPr>
              <w:rFonts w:ascii="Arial" w:hAnsi="Arial" w:cs="Arial"/>
              <w:noProof/>
              <w:lang w:val="es-ES"/>
            </w:rPr>
            <w:delText>mínima y máxima</w:delText>
          </w:r>
          <w:r w:rsidR="00D96017" w:rsidRPr="00D60393" w:rsidDel="0069480B">
            <w:rPr>
              <w:rFonts w:ascii="Arial" w:hAnsi="Arial" w:cs="Arial"/>
              <w:noProof/>
              <w:lang w:val="es-ES"/>
            </w:rPr>
            <w:delText xml:space="preserve"> frecuencia y </w:delText>
          </w:r>
          <w:r w:rsidR="00B53C0E" w:rsidRPr="00D60393" w:rsidDel="0069480B">
            <w:rPr>
              <w:rFonts w:ascii="Arial" w:hAnsi="Arial" w:cs="Arial"/>
              <w:noProof/>
              <w:lang w:val="es-ES"/>
            </w:rPr>
            <w:delText>tensión.</w:delText>
          </w:r>
        </w:del>
      </w:ins>
    </w:p>
    <w:p w14:paraId="2EF9807A" w14:textId="358A04AC" w:rsidR="00584806" w:rsidRPr="00D60393" w:rsidDel="004A7F62" w:rsidRDefault="00D3248B" w:rsidP="007042B3">
      <w:pPr>
        <w:spacing w:before="80" w:line="240" w:lineRule="exact"/>
        <w:ind w:right="67" w:firstLine="340"/>
        <w:jc w:val="both"/>
        <w:rPr>
          <w:del w:id="96" w:author="Autor"/>
          <w:rFonts w:ascii="Arial" w:hAnsi="Arial" w:cs="Arial"/>
          <w:noProof/>
          <w:lang w:val="es-ES"/>
        </w:rPr>
      </w:pPr>
      <w:r w:rsidRPr="00D60393">
        <w:rPr>
          <w:rFonts w:ascii="Arial" w:hAnsi="Arial" w:cs="Arial"/>
          <w:noProof/>
          <w:color w:val="000000"/>
          <w:lang w:val="es-ES"/>
        </w:rPr>
        <w:t>5.</w:t>
      </w:r>
      <w:r w:rsidRPr="00D60393">
        <w:rPr>
          <w:rFonts w:ascii="Arial" w:hAnsi="Arial" w:cs="Arial"/>
          <w:noProof/>
          <w:color w:val="000000"/>
          <w:spacing w:val="146"/>
          <w:lang w:val="es-ES"/>
        </w:rPr>
        <w:t xml:space="preserve"> </w:t>
      </w:r>
      <w:r w:rsidRPr="00D60393">
        <w:rPr>
          <w:rFonts w:ascii="Arial" w:hAnsi="Arial" w:cs="Arial"/>
          <w:noProof/>
          <w:color w:val="000000"/>
          <w:lang w:val="es-ES"/>
        </w:rPr>
        <w:t>Programación</w:t>
      </w:r>
      <w:r w:rsidRPr="00D60393">
        <w:rPr>
          <w:rFonts w:ascii="Arial" w:hAnsi="Arial" w:cs="Arial"/>
          <w:noProof/>
          <w:color w:val="000000"/>
          <w:spacing w:val="20"/>
          <w:lang w:val="es-ES"/>
        </w:rPr>
        <w:t xml:space="preserve"> </w:t>
      </w:r>
      <w:r w:rsidRPr="00D60393">
        <w:rPr>
          <w:rFonts w:ascii="Arial" w:hAnsi="Arial" w:cs="Arial"/>
          <w:noProof/>
          <w:color w:val="000000"/>
          <w:lang w:val="es-ES"/>
        </w:rPr>
        <w:t>de</w:t>
      </w:r>
      <w:r w:rsidRPr="00D60393">
        <w:rPr>
          <w:rFonts w:ascii="Arial" w:hAnsi="Arial" w:cs="Arial"/>
          <w:noProof/>
          <w:color w:val="000000"/>
          <w:spacing w:val="20"/>
          <w:lang w:val="es-ES"/>
        </w:rPr>
        <w:t xml:space="preserve"> </w:t>
      </w:r>
      <w:r w:rsidRPr="00D60393">
        <w:rPr>
          <w:rFonts w:ascii="Arial" w:hAnsi="Arial" w:cs="Arial"/>
          <w:noProof/>
          <w:color w:val="000000"/>
          <w:lang w:val="es-ES"/>
        </w:rPr>
        <w:t>las</w:t>
      </w:r>
      <w:r w:rsidRPr="00D60393">
        <w:rPr>
          <w:rFonts w:ascii="Arial" w:hAnsi="Arial" w:cs="Arial"/>
          <w:noProof/>
          <w:color w:val="000000"/>
          <w:spacing w:val="20"/>
          <w:lang w:val="es-ES"/>
        </w:rPr>
        <w:t xml:space="preserve"> </w:t>
      </w:r>
      <w:r w:rsidRPr="00D60393">
        <w:rPr>
          <w:rFonts w:ascii="Arial" w:hAnsi="Arial" w:cs="Arial"/>
          <w:noProof/>
          <w:color w:val="000000"/>
          <w:lang w:val="es-ES"/>
        </w:rPr>
        <w:t>modificaciones</w:t>
      </w:r>
      <w:r w:rsidRPr="00D60393">
        <w:rPr>
          <w:rFonts w:ascii="Arial" w:hAnsi="Arial" w:cs="Arial"/>
          <w:noProof/>
          <w:color w:val="000000"/>
          <w:spacing w:val="20"/>
          <w:lang w:val="es-ES"/>
        </w:rPr>
        <w:t xml:space="preserve"> </w:t>
      </w:r>
      <w:r w:rsidRPr="00D60393">
        <w:rPr>
          <w:rFonts w:ascii="Arial" w:hAnsi="Arial" w:cs="Arial"/>
          <w:noProof/>
          <w:color w:val="000000"/>
          <w:lang w:val="es-ES"/>
        </w:rPr>
        <w:t>de</w:t>
      </w:r>
      <w:r w:rsidRPr="00D60393">
        <w:rPr>
          <w:rFonts w:ascii="Arial" w:hAnsi="Arial" w:cs="Arial"/>
          <w:noProof/>
          <w:color w:val="000000"/>
          <w:spacing w:val="20"/>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20"/>
          <w:lang w:val="es-ES"/>
        </w:rPr>
        <w:t xml:space="preserve"> </w:t>
      </w:r>
      <w:r w:rsidRPr="00D60393">
        <w:rPr>
          <w:rFonts w:ascii="Arial" w:hAnsi="Arial" w:cs="Arial"/>
          <w:noProof/>
          <w:color w:val="000000"/>
          <w:lang w:val="es-ES"/>
        </w:rPr>
        <w:t>El</w:t>
      </w:r>
      <w:r w:rsidRPr="00D60393">
        <w:rPr>
          <w:rFonts w:ascii="Arial" w:hAnsi="Arial" w:cs="Arial"/>
          <w:noProof/>
          <w:color w:val="000000"/>
          <w:spacing w:val="20"/>
          <w:lang w:val="es-ES"/>
        </w:rPr>
        <w:t xml:space="preserve"> </w:t>
      </w:r>
      <w:del w:id="97" w:author="Autor">
        <w:r w:rsidRPr="00D60393" w:rsidDel="00EA5FD0">
          <w:rPr>
            <w:rFonts w:ascii="Arial" w:hAnsi="Arial" w:cs="Arial"/>
            <w:noProof/>
            <w:color w:val="000000"/>
            <w:lang w:val="es-ES"/>
          </w:rPr>
          <w:delText>O</w:delText>
        </w:r>
      </w:del>
      <w:ins w:id="98" w:author="Autor">
        <w:r w:rsidR="00EA5FD0" w:rsidRPr="00D60393">
          <w:rPr>
            <w:rFonts w:ascii="Arial" w:hAnsi="Arial" w:cs="Arial"/>
            <w:noProof/>
            <w:color w:val="000000"/>
            <w:lang w:val="es-ES"/>
          </w:rPr>
          <w:t>o</w:t>
        </w:r>
      </w:ins>
      <w:r w:rsidRPr="00D60393">
        <w:rPr>
          <w:rFonts w:ascii="Arial" w:hAnsi="Arial" w:cs="Arial"/>
          <w:noProof/>
          <w:color w:val="000000"/>
          <w:lang w:val="es-ES"/>
        </w:rPr>
        <w:t>perador</w:t>
      </w:r>
      <w:r w:rsidRPr="00D60393">
        <w:rPr>
          <w:rFonts w:ascii="Arial" w:hAnsi="Arial" w:cs="Arial"/>
          <w:noProof/>
          <w:color w:val="000000"/>
          <w:spacing w:val="20"/>
          <w:lang w:val="es-ES"/>
        </w:rPr>
        <w:t xml:space="preserve"> </w:t>
      </w:r>
      <w:r w:rsidRPr="00D60393">
        <w:rPr>
          <w:rFonts w:ascii="Arial" w:hAnsi="Arial" w:cs="Arial"/>
          <w:noProof/>
          <w:color w:val="000000"/>
          <w:lang w:val="es-ES"/>
        </w:rPr>
        <w:t>del</w:t>
      </w:r>
      <w:r w:rsidRPr="00D60393">
        <w:rPr>
          <w:rFonts w:ascii="Arial" w:hAnsi="Arial" w:cs="Arial"/>
          <w:noProof/>
          <w:color w:val="000000"/>
          <w:spacing w:val="20"/>
          <w:lang w:val="es-ES"/>
        </w:rPr>
        <w:t xml:space="preserve"> </w:t>
      </w:r>
      <w:del w:id="99" w:author="Autor">
        <w:r w:rsidRPr="00D60393" w:rsidDel="00EA5FD0">
          <w:rPr>
            <w:rFonts w:ascii="Arial" w:hAnsi="Arial" w:cs="Arial"/>
            <w:noProof/>
            <w:color w:val="000000"/>
            <w:lang w:val="es-ES"/>
          </w:rPr>
          <w:delText>S</w:delText>
        </w:r>
      </w:del>
      <w:ins w:id="100" w:author="Autor">
        <w:r w:rsidR="00EA5FD0" w:rsidRPr="00D60393">
          <w:rPr>
            <w:rFonts w:ascii="Arial" w:hAnsi="Arial" w:cs="Arial"/>
            <w:noProof/>
            <w:color w:val="000000"/>
            <w:lang w:val="es-ES"/>
          </w:rPr>
          <w:t>s</w:t>
        </w:r>
      </w:ins>
      <w:r w:rsidRPr="00D60393">
        <w:rPr>
          <w:rFonts w:ascii="Arial" w:hAnsi="Arial" w:cs="Arial"/>
          <w:noProof/>
          <w:color w:val="000000"/>
          <w:lang w:val="es-ES"/>
        </w:rPr>
        <w:t>istema, como resultado del análisis y supervisión que realiza de la seguridad de los SEN</w:t>
      </w:r>
      <w:r w:rsidRPr="00D60393">
        <w:rPr>
          <w:rFonts w:ascii="Arial" w:hAnsi="Arial" w:cs="Arial"/>
          <w:noProof/>
          <w:color w:val="000000"/>
          <w:spacing w:val="-2"/>
          <w:lang w:val="es-ES"/>
        </w:rPr>
        <w:t>P</w:t>
      </w:r>
      <w:r w:rsidRPr="00D60393">
        <w:rPr>
          <w:rFonts w:ascii="Arial" w:hAnsi="Arial" w:cs="Arial"/>
          <w:noProof/>
          <w:color w:val="000000"/>
          <w:lang w:val="es-ES"/>
        </w:rPr>
        <w:t xml:space="preserve"> en distintos horizontes temporales, puede detectar diferentes </w:t>
      </w:r>
      <w:del w:id="101" w:author="Autor">
        <w:r w:rsidRPr="00D60393" w:rsidDel="00567548">
          <w:rPr>
            <w:rFonts w:ascii="Arial" w:hAnsi="Arial" w:cs="Arial"/>
            <w:noProof/>
            <w:color w:val="000000"/>
            <w:lang w:val="es-ES"/>
          </w:rPr>
          <w:delText>condiciones</w:delText>
        </w:r>
      </w:del>
      <w:ins w:id="102" w:author="Autor">
        <w:r w:rsidR="00567548" w:rsidRPr="00D60393">
          <w:rPr>
            <w:rFonts w:ascii="Arial" w:hAnsi="Arial" w:cs="Arial"/>
            <w:noProof/>
            <w:color w:val="000000"/>
            <w:lang w:val="es-ES"/>
          </w:rPr>
          <w:t>situaciones</w:t>
        </w:r>
        <w:r w:rsidR="00B72ACA" w:rsidRPr="00D60393">
          <w:rPr>
            <w:rFonts w:ascii="Arial" w:hAnsi="Arial" w:cs="Arial"/>
            <w:noProof/>
            <w:color w:val="000000"/>
            <w:lang w:val="es-ES"/>
          </w:rPr>
          <w:t xml:space="preserve">, recogidas en el </w:t>
        </w:r>
        <w:r w:rsidR="00667FF0" w:rsidRPr="00D60393">
          <w:rPr>
            <w:rFonts w:ascii="Arial" w:hAnsi="Arial" w:cs="Arial"/>
            <w:noProof/>
            <w:color w:val="000000"/>
            <w:lang w:val="es-ES"/>
          </w:rPr>
          <w:t>epígrafe</w:t>
        </w:r>
        <w:r w:rsidR="00B72ACA" w:rsidRPr="00D60393">
          <w:rPr>
            <w:rFonts w:ascii="Arial" w:hAnsi="Arial" w:cs="Arial"/>
            <w:noProof/>
            <w:color w:val="000000"/>
            <w:lang w:val="es-ES"/>
          </w:rPr>
          <w:t xml:space="preserve"> 5.2 de este procedimiento, </w:t>
        </w:r>
      </w:ins>
      <w:del w:id="103" w:author="Autor">
        <w:r w:rsidRPr="00D60393" w:rsidDel="00B72ACA">
          <w:rPr>
            <w:rFonts w:ascii="Arial" w:hAnsi="Arial" w:cs="Arial"/>
            <w:noProof/>
            <w:color w:val="000000"/>
            <w:lang w:val="es-ES"/>
          </w:rPr>
          <w:delText xml:space="preserve"> </w:delText>
        </w:r>
      </w:del>
      <w:r w:rsidRPr="00D60393">
        <w:rPr>
          <w:rFonts w:ascii="Arial" w:hAnsi="Arial" w:cs="Arial"/>
          <w:noProof/>
          <w:color w:val="000000"/>
          <w:lang w:val="es-ES"/>
        </w:rPr>
        <w:t>que supongan un riesgo cierto para la calidad y continuidad del suministro.</w:t>
      </w:r>
      <w:del w:id="104" w:author="Autor">
        <w:r w:rsidRPr="00D60393" w:rsidDel="00B72ACA">
          <w:rPr>
            <w:rFonts w:ascii="Arial" w:hAnsi="Arial" w:cs="Arial"/>
            <w:noProof/>
            <w:color w:val="000000"/>
            <w:lang w:val="es-ES"/>
          </w:rPr>
          <w:delText xml:space="preserve"> </w:delText>
        </w:r>
      </w:del>
      <w:ins w:id="105" w:author="Autor">
        <w:r w:rsidR="00166AD2" w:rsidRPr="00D60393">
          <w:rPr>
            <w:rFonts w:ascii="Arial" w:hAnsi="Arial" w:cs="Arial"/>
            <w:noProof/>
            <w:color w:val="000000"/>
            <w:lang w:val="es-ES"/>
          </w:rPr>
          <w:t xml:space="preserve"> </w:t>
        </w:r>
        <w:r w:rsidR="001557EB" w:rsidRPr="00D60393">
          <w:rPr>
            <w:rFonts w:ascii="Arial" w:hAnsi="Arial" w:cs="Arial"/>
            <w:noProof/>
            <w:color w:val="000000"/>
            <w:lang w:val="es-ES"/>
          </w:rPr>
          <w:t xml:space="preserve">Para la resolución de estas </w:t>
        </w:r>
      </w:ins>
      <w:del w:id="106" w:author="Autor">
        <w:r w:rsidRPr="00D60393" w:rsidDel="001557EB">
          <w:rPr>
            <w:rFonts w:ascii="Arial" w:hAnsi="Arial" w:cs="Arial"/>
            <w:noProof/>
            <w:color w:val="000000"/>
            <w:lang w:val="es-ES"/>
          </w:rPr>
          <w:delText xml:space="preserve">En el ámbito de las </w:delText>
        </w:r>
      </w:del>
      <w:r w:rsidRPr="00D60393">
        <w:rPr>
          <w:rFonts w:ascii="Arial" w:hAnsi="Arial" w:cs="Arial"/>
          <w:noProof/>
          <w:color w:val="000000"/>
          <w:lang w:val="es-ES"/>
        </w:rPr>
        <w:t>restricciones técnicas</w:t>
      </w:r>
      <w:ins w:id="107" w:author="Autor">
        <w:r w:rsidR="001557EB" w:rsidRPr="00D60393">
          <w:rPr>
            <w:rFonts w:ascii="Arial" w:hAnsi="Arial" w:cs="Arial"/>
            <w:noProof/>
            <w:color w:val="000000"/>
            <w:lang w:val="es-ES"/>
          </w:rPr>
          <w:t>,</w:t>
        </w:r>
      </w:ins>
      <w:r w:rsidRPr="00D60393">
        <w:rPr>
          <w:rFonts w:ascii="Arial" w:hAnsi="Arial" w:cs="Arial"/>
          <w:noProof/>
          <w:color w:val="000000"/>
          <w:lang w:val="es-ES"/>
        </w:rPr>
        <w:t xml:space="preserve"> </w:t>
      </w:r>
      <w:del w:id="108" w:author="Autor">
        <w:r w:rsidRPr="00D60393" w:rsidDel="001557EB">
          <w:rPr>
            <w:rFonts w:ascii="Arial" w:hAnsi="Arial" w:cs="Arial"/>
            <w:noProof/>
            <w:color w:val="000000"/>
            <w:lang w:val="es-ES"/>
          </w:rPr>
          <w:delText xml:space="preserve">descritas en el presente procedimiento </w:delText>
        </w:r>
      </w:del>
      <w:r w:rsidRPr="00D60393">
        <w:rPr>
          <w:rFonts w:ascii="Arial" w:hAnsi="Arial" w:cs="Arial"/>
          <w:noProof/>
          <w:color w:val="000000"/>
          <w:lang w:val="es-ES"/>
        </w:rPr>
        <w:t>y solo en aquellos casos en los que no existan otros medios</w:t>
      </w:r>
      <w:r w:rsidR="0057466C" w:rsidRPr="00D60393">
        <w:rPr>
          <w:rFonts w:ascii="Arial" w:hAnsi="Arial" w:cs="Arial"/>
          <w:noProof/>
          <w:color w:val="000000"/>
          <w:lang w:val="es-ES"/>
        </w:rPr>
        <w:t xml:space="preserve"> </w:t>
      </w:r>
      <w:del w:id="109" w:author="Autor">
        <w:r w:rsidR="0057466C" w:rsidRPr="00D60393" w:rsidDel="00A7624D">
          <w:rPr>
            <w:rFonts w:ascii="Arial" w:hAnsi="Arial" w:cs="Arial"/>
            <w:noProof/>
            <w:color w:val="000000"/>
            <w:lang w:val="es-ES"/>
          </w:rPr>
          <w:delText xml:space="preserve">para </w:delText>
        </w:r>
        <w:r w:rsidR="000B0770" w:rsidRPr="00D60393" w:rsidDel="00A7624D">
          <w:rPr>
            <w:rFonts w:ascii="Arial" w:hAnsi="Arial" w:cs="Arial"/>
            <w:noProof/>
            <w:color w:val="000000"/>
            <w:lang w:val="es-ES"/>
          </w:rPr>
          <w:delText>evitar dicho riesgo</w:delText>
        </w:r>
      </w:del>
      <w:ins w:id="110" w:author="Autor">
        <w:r w:rsidR="00621A18" w:rsidRPr="00D60393">
          <w:rPr>
            <w:rFonts w:ascii="Arial" w:hAnsi="Arial" w:cs="Arial"/>
            <w:noProof/>
            <w:color w:val="000000"/>
            <w:lang w:val="es-ES"/>
          </w:rPr>
          <w:t>de</w:t>
        </w:r>
        <w:r w:rsidR="0052552C" w:rsidRPr="00D60393">
          <w:rPr>
            <w:rFonts w:ascii="Arial" w:hAnsi="Arial" w:cs="Arial"/>
            <w:noProof/>
            <w:color w:val="000000"/>
            <w:lang w:val="es-ES"/>
          </w:rPr>
          <w:t xml:space="preserve"> menor coste</w:t>
        </w:r>
        <w:r w:rsidR="00460759" w:rsidRPr="00D60393">
          <w:rPr>
            <w:rFonts w:ascii="Arial" w:hAnsi="Arial" w:cs="Arial"/>
            <w:noProof/>
            <w:color w:val="000000"/>
            <w:lang w:val="es-ES"/>
          </w:rPr>
          <w:t xml:space="preserve"> </w:t>
        </w:r>
        <w:r w:rsidR="00CF35D9" w:rsidRPr="00D60393">
          <w:rPr>
            <w:rFonts w:ascii="Arial" w:hAnsi="Arial" w:cs="Arial"/>
            <w:noProof/>
            <w:color w:val="000000"/>
            <w:lang w:val="es-ES"/>
          </w:rPr>
          <w:t>para</w:t>
        </w:r>
        <w:r w:rsidR="00460759" w:rsidRPr="00D60393">
          <w:rPr>
            <w:rFonts w:ascii="Arial" w:hAnsi="Arial" w:cs="Arial"/>
            <w:noProof/>
            <w:color w:val="000000"/>
            <w:lang w:val="es-ES"/>
          </w:rPr>
          <w:t xml:space="preserve"> </w:t>
        </w:r>
        <w:r w:rsidR="00CF35D9" w:rsidRPr="00D60393">
          <w:rPr>
            <w:rFonts w:ascii="Arial" w:hAnsi="Arial" w:cs="Arial"/>
            <w:noProof/>
            <w:color w:val="000000"/>
            <w:lang w:val="es-ES"/>
          </w:rPr>
          <w:t xml:space="preserve">el </w:t>
        </w:r>
        <w:r w:rsidR="00460759" w:rsidRPr="00D60393">
          <w:rPr>
            <w:rFonts w:ascii="Arial" w:hAnsi="Arial" w:cs="Arial"/>
            <w:noProof/>
            <w:color w:val="000000"/>
            <w:lang w:val="es-ES"/>
          </w:rPr>
          <w:t>despacho</w:t>
        </w:r>
        <w:r w:rsidR="00C0074B" w:rsidRPr="00D60393">
          <w:rPr>
            <w:rFonts w:ascii="Arial" w:hAnsi="Arial" w:cs="Arial"/>
            <w:noProof/>
            <w:color w:val="000000"/>
            <w:lang w:val="es-ES"/>
          </w:rPr>
          <w:t xml:space="preserve"> de producción</w:t>
        </w:r>
        <w:r w:rsidR="0099674B" w:rsidRPr="00D60393">
          <w:rPr>
            <w:rFonts w:ascii="Arial" w:hAnsi="Arial" w:cs="Arial"/>
            <w:noProof/>
            <w:color w:val="000000"/>
            <w:lang w:val="es-ES"/>
          </w:rPr>
          <w:t>,</w:t>
        </w:r>
        <w:r w:rsidR="00FE2D15" w:rsidRPr="00D60393">
          <w:rPr>
            <w:rFonts w:ascii="Arial" w:hAnsi="Arial" w:cs="Arial"/>
            <w:noProof/>
            <w:color w:val="000000"/>
            <w:lang w:val="es-ES"/>
          </w:rPr>
          <w:t xml:space="preserve"> el</w:t>
        </w:r>
        <w:r w:rsidR="00FE2D15" w:rsidRPr="00D60393">
          <w:rPr>
            <w:rFonts w:ascii="Arial" w:hAnsi="Arial" w:cs="Arial"/>
            <w:noProof/>
            <w:color w:val="000000"/>
            <w:spacing w:val="36"/>
            <w:lang w:val="es-ES"/>
          </w:rPr>
          <w:t xml:space="preserve"> </w:t>
        </w:r>
        <w:r w:rsidR="00FE2D15" w:rsidRPr="00D60393">
          <w:rPr>
            <w:rFonts w:ascii="Arial" w:hAnsi="Arial" w:cs="Arial"/>
            <w:noProof/>
            <w:color w:val="000000"/>
            <w:lang w:val="es-ES"/>
          </w:rPr>
          <w:t>operador</w:t>
        </w:r>
        <w:r w:rsidR="00FE2D15" w:rsidRPr="00D60393">
          <w:rPr>
            <w:rFonts w:ascii="Arial" w:hAnsi="Arial" w:cs="Arial"/>
            <w:noProof/>
            <w:color w:val="000000"/>
            <w:spacing w:val="36"/>
            <w:lang w:val="es-ES"/>
          </w:rPr>
          <w:t xml:space="preserve"> </w:t>
        </w:r>
        <w:r w:rsidR="00FE2D15" w:rsidRPr="00D60393">
          <w:rPr>
            <w:rFonts w:ascii="Arial" w:hAnsi="Arial" w:cs="Arial"/>
            <w:noProof/>
            <w:color w:val="000000"/>
            <w:lang w:val="es-ES"/>
          </w:rPr>
          <w:t>del</w:t>
        </w:r>
        <w:r w:rsidR="00FE2D15" w:rsidRPr="00D60393">
          <w:rPr>
            <w:rFonts w:ascii="Arial" w:hAnsi="Arial" w:cs="Arial"/>
            <w:noProof/>
            <w:color w:val="000000"/>
            <w:spacing w:val="36"/>
            <w:lang w:val="es-ES"/>
          </w:rPr>
          <w:t xml:space="preserve"> </w:t>
        </w:r>
        <w:r w:rsidR="00FE2D15" w:rsidRPr="00D60393">
          <w:rPr>
            <w:rFonts w:ascii="Arial" w:hAnsi="Arial" w:cs="Arial"/>
            <w:noProof/>
            <w:color w:val="000000"/>
            <w:lang w:val="es-ES"/>
          </w:rPr>
          <w:t>sistema</w:t>
        </w:r>
        <w:r w:rsidR="00FE2D15" w:rsidRPr="00D60393">
          <w:rPr>
            <w:rFonts w:ascii="Arial" w:hAnsi="Arial" w:cs="Arial"/>
            <w:noProof/>
            <w:color w:val="000000"/>
            <w:spacing w:val="36"/>
            <w:lang w:val="es-ES"/>
          </w:rPr>
          <w:t xml:space="preserve"> </w:t>
        </w:r>
        <w:r w:rsidR="00FE2D15" w:rsidRPr="00D60393">
          <w:rPr>
            <w:rFonts w:ascii="Arial" w:hAnsi="Arial" w:cs="Arial"/>
            <w:noProof/>
            <w:color w:val="000000"/>
            <w:lang w:val="es-ES"/>
          </w:rPr>
          <w:t>dará</w:t>
        </w:r>
        <w:r w:rsidR="00FE2D15" w:rsidRPr="00D60393">
          <w:rPr>
            <w:rFonts w:ascii="Arial" w:hAnsi="Arial" w:cs="Arial"/>
            <w:noProof/>
            <w:color w:val="000000"/>
            <w:spacing w:val="36"/>
            <w:lang w:val="es-ES"/>
          </w:rPr>
          <w:t xml:space="preserve"> </w:t>
        </w:r>
        <w:r w:rsidR="00FE2D15" w:rsidRPr="00D60393">
          <w:rPr>
            <w:rFonts w:ascii="Arial" w:hAnsi="Arial" w:cs="Arial"/>
            <w:noProof/>
            <w:color w:val="000000"/>
            <w:lang w:val="es-ES"/>
          </w:rPr>
          <w:t>las instrucciones oportunas de modificación de producción a las instalaciones objeto de este procedimiento</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por</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medio</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de</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los</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respectivos</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centros</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de</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control habilitados.</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En</w:t>
        </w:r>
        <w:r w:rsidR="00FE2D15" w:rsidRPr="00D60393">
          <w:rPr>
            <w:rFonts w:ascii="Arial" w:hAnsi="Arial" w:cs="Arial"/>
            <w:noProof/>
            <w:color w:val="000000"/>
            <w:spacing w:val="-2"/>
            <w:lang w:val="es-ES"/>
          </w:rPr>
          <w:t xml:space="preserve"> </w:t>
        </w:r>
        <w:r w:rsidR="002B092C" w:rsidRPr="00D60393">
          <w:rPr>
            <w:rFonts w:ascii="Arial" w:hAnsi="Arial" w:cs="Arial"/>
            <w:noProof/>
            <w:color w:val="000000"/>
            <w:spacing w:val="-2"/>
            <w:lang w:val="es-ES"/>
          </w:rPr>
          <w:t>particular</w:t>
        </w:r>
        <w:r w:rsidR="00FE2D15" w:rsidRPr="00D60393">
          <w:rPr>
            <w:rFonts w:ascii="Arial" w:hAnsi="Arial" w:cs="Arial"/>
            <w:noProof/>
            <w:color w:val="000000"/>
            <w:lang w:val="es-ES"/>
          </w:rPr>
          <w:t>,</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el</w:t>
        </w:r>
        <w:r w:rsidR="00FE2D15" w:rsidRPr="00D60393">
          <w:rPr>
            <w:rFonts w:ascii="Arial" w:hAnsi="Arial" w:cs="Arial"/>
            <w:noProof/>
            <w:color w:val="000000"/>
            <w:spacing w:val="-2"/>
            <w:lang w:val="es-ES"/>
          </w:rPr>
          <w:t xml:space="preserve"> </w:t>
        </w:r>
        <w:r w:rsidR="00FE2D15" w:rsidRPr="00D60393">
          <w:rPr>
            <w:rFonts w:ascii="Arial" w:hAnsi="Arial" w:cs="Arial"/>
            <w:noProof/>
            <w:color w:val="000000"/>
            <w:lang w:val="es-ES"/>
          </w:rPr>
          <w:t>operador del</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sistema</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identificará</w:t>
        </w:r>
        <w:r w:rsidR="0005013B" w:rsidRPr="00D60393">
          <w:rPr>
            <w:rFonts w:ascii="Arial" w:hAnsi="Arial" w:cs="Arial"/>
            <w:noProof/>
            <w:color w:val="000000"/>
            <w:lang w:val="es-ES"/>
          </w:rPr>
          <w:t xml:space="preserve"> y comunicará</w:t>
        </w:r>
        <w:r w:rsidR="00FE2D15" w:rsidRPr="00D60393">
          <w:rPr>
            <w:rFonts w:ascii="Arial" w:hAnsi="Arial" w:cs="Arial"/>
            <w:noProof/>
            <w:color w:val="000000"/>
            <w:spacing w:val="20"/>
            <w:lang w:val="es-ES"/>
          </w:rPr>
          <w:t xml:space="preserve"> </w:t>
        </w:r>
        <w:r w:rsidR="004622E4" w:rsidRPr="00D60393">
          <w:rPr>
            <w:rFonts w:ascii="Arial" w:hAnsi="Arial" w:cs="Arial"/>
            <w:noProof/>
            <w:color w:val="000000"/>
            <w:lang w:val="es-ES"/>
          </w:rPr>
          <w:t xml:space="preserve">tanto </w:t>
        </w:r>
        <w:r w:rsidR="00FE2D15" w:rsidRPr="00D60393">
          <w:rPr>
            <w:rFonts w:ascii="Arial" w:hAnsi="Arial" w:cs="Arial"/>
            <w:noProof/>
            <w:color w:val="000000"/>
            <w:lang w:val="es-ES"/>
          </w:rPr>
          <w:t>la producci</w:t>
        </w:r>
        <w:r w:rsidR="00603267" w:rsidRPr="00D60393">
          <w:rPr>
            <w:rFonts w:ascii="Arial" w:hAnsi="Arial" w:cs="Arial"/>
            <w:noProof/>
            <w:color w:val="000000"/>
            <w:lang w:val="es-ES"/>
          </w:rPr>
          <w:t>ón</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máxima</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admisible</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por</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nudo</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de</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la</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Red</w:t>
        </w:r>
        <w:r w:rsidR="00FE2D15" w:rsidRPr="00D60393">
          <w:rPr>
            <w:rFonts w:ascii="Arial" w:hAnsi="Arial" w:cs="Arial"/>
            <w:noProof/>
            <w:color w:val="000000"/>
            <w:spacing w:val="20"/>
            <w:lang w:val="es-ES"/>
          </w:rPr>
          <w:t xml:space="preserve"> </w:t>
        </w:r>
        <w:r w:rsidR="00FE2D15" w:rsidRPr="00D60393">
          <w:rPr>
            <w:rFonts w:ascii="Arial" w:hAnsi="Arial" w:cs="Arial"/>
            <w:noProof/>
            <w:color w:val="000000"/>
            <w:lang w:val="es-ES"/>
          </w:rPr>
          <w:t xml:space="preserve">de </w:t>
        </w:r>
        <w:r w:rsidR="00FE2D15" w:rsidRPr="00D60393">
          <w:rPr>
            <w:rFonts w:ascii="Arial" w:hAnsi="Arial" w:cs="Arial"/>
            <w:noProof/>
            <w:color w:val="000000"/>
            <w:spacing w:val="-7"/>
            <w:lang w:val="es-ES"/>
          </w:rPr>
          <w:t>T</w:t>
        </w:r>
        <w:r w:rsidR="00FE2D15" w:rsidRPr="00D60393">
          <w:rPr>
            <w:rFonts w:ascii="Arial" w:hAnsi="Arial" w:cs="Arial"/>
            <w:noProof/>
            <w:color w:val="000000"/>
            <w:lang w:val="es-ES"/>
          </w:rPr>
          <w:t>ransporte</w:t>
        </w:r>
        <w:bookmarkStart w:id="111" w:name="_Ref117146204"/>
        <w:r w:rsidR="00F44948" w:rsidRPr="00D60393">
          <w:rPr>
            <w:rStyle w:val="Refdenotaalpie"/>
            <w:rFonts w:ascii="Arial" w:hAnsi="Arial" w:cs="Arial"/>
            <w:noProof/>
            <w:color w:val="000000"/>
            <w:lang w:val="es-ES"/>
          </w:rPr>
          <w:footnoteReference w:id="2"/>
        </w:r>
        <w:bookmarkEnd w:id="111"/>
        <w:r w:rsidR="00FE2D15" w:rsidRPr="00D60393">
          <w:rPr>
            <w:rFonts w:ascii="Arial" w:hAnsi="Arial" w:cs="Arial"/>
            <w:noProof/>
            <w:color w:val="000000"/>
            <w:lang w:val="es-ES"/>
          </w:rPr>
          <w:t xml:space="preserve"> y capacidad técnica y/o tecnología</w:t>
        </w:r>
        <w:r w:rsidR="003358EF" w:rsidRPr="00D60393">
          <w:rPr>
            <w:rFonts w:ascii="Arial" w:hAnsi="Arial" w:cs="Arial"/>
            <w:noProof/>
            <w:color w:val="000000"/>
            <w:lang w:val="es-ES"/>
          </w:rPr>
          <w:t>, como la</w:t>
        </w:r>
        <w:r w:rsidR="003358EF" w:rsidRPr="00D60393">
          <w:rPr>
            <w:rFonts w:ascii="Arial" w:hAnsi="Arial" w:cs="Arial"/>
            <w:noProof/>
            <w:color w:val="000000"/>
            <w:spacing w:val="-4"/>
            <w:lang w:val="es-ES"/>
          </w:rPr>
          <w:t xml:space="preserve"> </w:t>
        </w:r>
        <w:r w:rsidR="003358EF" w:rsidRPr="00D60393">
          <w:rPr>
            <w:rFonts w:ascii="Arial" w:hAnsi="Arial" w:cs="Arial"/>
            <w:noProof/>
            <w:color w:val="000000"/>
            <w:lang w:val="es-ES"/>
          </w:rPr>
          <w:t>producción</w:t>
        </w:r>
        <w:r w:rsidR="00AF6639" w:rsidRPr="00D60393">
          <w:rPr>
            <w:rFonts w:ascii="Arial" w:hAnsi="Arial" w:cs="Arial"/>
            <w:noProof/>
            <w:color w:val="000000"/>
            <w:lang w:val="es-ES"/>
          </w:rPr>
          <w:t xml:space="preserve"> máxima</w:t>
        </w:r>
        <w:r w:rsidR="003358EF" w:rsidRPr="00D60393">
          <w:rPr>
            <w:rFonts w:ascii="Arial" w:hAnsi="Arial" w:cs="Arial"/>
            <w:noProof/>
            <w:color w:val="000000"/>
            <w:spacing w:val="-4"/>
            <w:lang w:val="es-ES"/>
          </w:rPr>
          <w:t xml:space="preserve"> </w:t>
        </w:r>
        <w:r w:rsidR="003358EF" w:rsidRPr="00D60393">
          <w:rPr>
            <w:rFonts w:ascii="Arial" w:hAnsi="Arial" w:cs="Arial"/>
            <w:noProof/>
            <w:color w:val="000000"/>
            <w:lang w:val="es-ES"/>
          </w:rPr>
          <w:t>de</w:t>
        </w:r>
        <w:r w:rsidR="003358EF" w:rsidRPr="00D60393">
          <w:rPr>
            <w:rFonts w:ascii="Arial" w:hAnsi="Arial" w:cs="Arial"/>
            <w:noProof/>
            <w:color w:val="000000"/>
            <w:spacing w:val="-4"/>
            <w:lang w:val="es-ES"/>
          </w:rPr>
          <w:t xml:space="preserve"> </w:t>
        </w:r>
        <w:r w:rsidR="003358EF" w:rsidRPr="00D60393">
          <w:rPr>
            <w:rFonts w:ascii="Arial" w:hAnsi="Arial" w:cs="Arial"/>
            <w:noProof/>
            <w:color w:val="000000"/>
            <w:lang w:val="es-ES"/>
          </w:rPr>
          <w:t>cada</w:t>
        </w:r>
        <w:r w:rsidR="003358EF" w:rsidRPr="00D60393">
          <w:rPr>
            <w:rFonts w:ascii="Arial" w:hAnsi="Arial" w:cs="Arial"/>
            <w:noProof/>
            <w:color w:val="000000"/>
            <w:spacing w:val="-4"/>
            <w:lang w:val="es-ES"/>
          </w:rPr>
          <w:t xml:space="preserve"> </w:t>
        </w:r>
        <w:r w:rsidR="003358EF" w:rsidRPr="00D60393">
          <w:rPr>
            <w:rFonts w:ascii="Arial" w:hAnsi="Arial" w:cs="Arial"/>
            <w:noProof/>
            <w:color w:val="000000"/>
            <w:lang w:val="es-ES"/>
          </w:rPr>
          <w:t>instalación</w:t>
        </w:r>
        <w:r w:rsidR="003358EF" w:rsidRPr="00D60393">
          <w:rPr>
            <w:rFonts w:ascii="Arial" w:hAnsi="Arial" w:cs="Arial"/>
            <w:noProof/>
            <w:color w:val="000000"/>
            <w:spacing w:val="-4"/>
            <w:lang w:val="es-ES"/>
          </w:rPr>
          <w:t xml:space="preserve"> </w:t>
        </w:r>
        <w:r w:rsidR="00214B39" w:rsidRPr="00D60393">
          <w:rPr>
            <w:rFonts w:ascii="Arial" w:hAnsi="Arial" w:cs="Arial"/>
            <w:noProof/>
            <w:color w:val="000000"/>
            <w:spacing w:val="-4"/>
            <w:lang w:val="es-ES"/>
          </w:rPr>
          <w:t xml:space="preserve">de producción </w:t>
        </w:r>
        <w:r w:rsidR="003358EF" w:rsidRPr="00D60393">
          <w:rPr>
            <w:rFonts w:ascii="Arial" w:hAnsi="Arial" w:cs="Arial"/>
            <w:noProof/>
            <w:color w:val="000000"/>
            <w:lang w:val="es-ES"/>
          </w:rPr>
          <w:t>que</w:t>
        </w:r>
        <w:r w:rsidR="003358EF" w:rsidRPr="00D60393">
          <w:rPr>
            <w:rFonts w:ascii="Arial" w:hAnsi="Arial" w:cs="Arial"/>
            <w:noProof/>
            <w:color w:val="000000"/>
            <w:spacing w:val="27"/>
            <w:lang w:val="es-ES"/>
          </w:rPr>
          <w:t xml:space="preserve"> </w:t>
        </w:r>
        <w:r w:rsidR="003358EF" w:rsidRPr="00D60393">
          <w:rPr>
            <w:rFonts w:ascii="Arial" w:hAnsi="Arial" w:cs="Arial"/>
            <w:noProof/>
            <w:color w:val="000000"/>
            <w:lang w:val="es-ES"/>
          </w:rPr>
          <w:t>se</w:t>
        </w:r>
        <w:r w:rsidR="003358EF" w:rsidRPr="00D60393">
          <w:rPr>
            <w:rFonts w:ascii="Arial" w:hAnsi="Arial" w:cs="Arial"/>
            <w:noProof/>
            <w:color w:val="000000"/>
            <w:spacing w:val="27"/>
            <w:lang w:val="es-ES"/>
          </w:rPr>
          <w:t xml:space="preserve"> </w:t>
        </w:r>
        <w:r w:rsidR="003358EF" w:rsidRPr="00D60393">
          <w:rPr>
            <w:rFonts w:ascii="Arial" w:hAnsi="Arial" w:cs="Arial"/>
            <w:noProof/>
            <w:color w:val="000000"/>
            <w:lang w:val="es-ES"/>
          </w:rPr>
          <w:t>ha</w:t>
        </w:r>
        <w:r w:rsidR="003358EF" w:rsidRPr="00D60393">
          <w:rPr>
            <w:rFonts w:ascii="Arial" w:hAnsi="Arial" w:cs="Arial"/>
            <w:noProof/>
            <w:color w:val="000000"/>
            <w:spacing w:val="27"/>
            <w:lang w:val="es-ES"/>
          </w:rPr>
          <w:t xml:space="preserve"> </w:t>
        </w:r>
        <w:r w:rsidR="003358EF" w:rsidRPr="00D60393">
          <w:rPr>
            <w:rFonts w:ascii="Arial" w:hAnsi="Arial" w:cs="Arial"/>
            <w:noProof/>
            <w:color w:val="000000"/>
            <w:lang w:val="es-ES"/>
          </w:rPr>
          <w:t>considerado</w:t>
        </w:r>
        <w:r w:rsidR="003358EF" w:rsidRPr="00D60393">
          <w:rPr>
            <w:rFonts w:ascii="Arial" w:hAnsi="Arial" w:cs="Arial"/>
            <w:noProof/>
            <w:color w:val="000000"/>
            <w:spacing w:val="27"/>
            <w:lang w:val="es-ES"/>
          </w:rPr>
          <w:t xml:space="preserve"> </w:t>
        </w:r>
        <w:r w:rsidR="003358EF" w:rsidRPr="00D60393">
          <w:rPr>
            <w:rFonts w:ascii="Arial" w:hAnsi="Arial" w:cs="Arial"/>
            <w:noProof/>
            <w:color w:val="000000"/>
            <w:lang w:val="es-ES"/>
          </w:rPr>
          <w:t>para</w:t>
        </w:r>
        <w:r w:rsidR="003358EF" w:rsidRPr="00D60393">
          <w:rPr>
            <w:rFonts w:ascii="Arial" w:hAnsi="Arial" w:cs="Arial"/>
            <w:noProof/>
            <w:color w:val="000000"/>
            <w:spacing w:val="27"/>
            <w:lang w:val="es-ES"/>
          </w:rPr>
          <w:t xml:space="preserve"> </w:t>
        </w:r>
        <w:r w:rsidR="003358EF" w:rsidRPr="00D60393">
          <w:rPr>
            <w:rFonts w:ascii="Arial" w:hAnsi="Arial" w:cs="Arial"/>
            <w:noProof/>
            <w:color w:val="000000"/>
            <w:lang w:val="es-ES"/>
          </w:rPr>
          <w:t xml:space="preserve">llegar a </w:t>
        </w:r>
        <w:r w:rsidR="00C245A3" w:rsidRPr="00D60393">
          <w:rPr>
            <w:rFonts w:ascii="Arial" w:hAnsi="Arial" w:cs="Arial"/>
            <w:noProof/>
            <w:color w:val="000000"/>
            <w:lang w:val="es-ES"/>
          </w:rPr>
          <w:t>dicho cálculo</w:t>
        </w:r>
        <w:r w:rsidR="007567E3" w:rsidRPr="00D60393">
          <w:rPr>
            <w:rFonts w:ascii="Arial" w:hAnsi="Arial" w:cs="Arial"/>
            <w:noProof/>
            <w:color w:val="000000"/>
            <w:lang w:val="es-ES"/>
          </w:rPr>
          <w:t xml:space="preserve"> de producción máxima</w:t>
        </w:r>
        <w:r w:rsidR="00214B39" w:rsidRPr="00D60393">
          <w:rPr>
            <w:rFonts w:ascii="Arial" w:hAnsi="Arial" w:cs="Arial"/>
            <w:noProof/>
            <w:color w:val="000000"/>
            <w:lang w:val="es-ES"/>
          </w:rPr>
          <w:t xml:space="preserve"> por nudo</w:t>
        </w:r>
        <w:r w:rsidR="00C245A3" w:rsidRPr="00D60393">
          <w:rPr>
            <w:rFonts w:ascii="Arial" w:hAnsi="Arial" w:cs="Arial"/>
            <w:noProof/>
            <w:color w:val="000000"/>
            <w:lang w:val="es-ES"/>
          </w:rPr>
          <w:t>.</w:t>
        </w:r>
      </w:ins>
      <w:del w:id="113" w:author="Autor">
        <w:r w:rsidR="00A9512F" w:rsidRPr="00D60393" w:rsidDel="00A63CAB">
          <w:rPr>
            <w:rFonts w:ascii="Arial" w:hAnsi="Arial" w:cs="Arial"/>
            <w:noProof/>
            <w:color w:val="000000"/>
            <w:spacing w:val="27"/>
            <w:lang w:val="es-ES"/>
          </w:rPr>
          <w:delText xml:space="preserve"> </w:delText>
        </w:r>
        <w:r w:rsidRPr="00D60393" w:rsidDel="004A7F62">
          <w:rPr>
            <w:rFonts w:ascii="Arial" w:hAnsi="Arial" w:cs="Arial"/>
            <w:noProof/>
            <w:color w:val="000000"/>
            <w:lang w:val="es-ES"/>
          </w:rPr>
          <w:delText>, actuando en tiempo real o con la antelación suficiente,</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bien</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porque</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ya</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se</w:delText>
        </w:r>
        <w:r w:rsidRPr="00D60393" w:rsidDel="004A7F62">
          <w:rPr>
            <w:rFonts w:ascii="Arial" w:hAnsi="Arial" w:cs="Arial"/>
            <w:noProof/>
            <w:color w:val="000000"/>
            <w:spacing w:val="22"/>
            <w:lang w:val="es-ES"/>
          </w:rPr>
          <w:delText xml:space="preserve"> </w:delText>
        </w:r>
        <w:r w:rsidRPr="00D60393" w:rsidDel="004A7F62">
          <w:rPr>
            <w:rFonts w:ascii="Arial" w:hAnsi="Arial" w:cs="Arial"/>
            <w:noProof/>
            <w:color w:val="000000"/>
            <w:lang w:val="es-ES"/>
          </w:rPr>
          <w:delText>haya</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actuado</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sobre</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las</w:delText>
        </w:r>
        <w:r w:rsidRPr="00D60393" w:rsidDel="004A7F62">
          <w:rPr>
            <w:rFonts w:ascii="Arial" w:hAnsi="Arial" w:cs="Arial"/>
            <w:noProof/>
            <w:color w:val="000000"/>
            <w:spacing w:val="22"/>
            <w:lang w:val="es-ES"/>
          </w:rPr>
          <w:delText xml:space="preserve"> </w:delText>
        </w:r>
        <w:r w:rsidRPr="00D60393" w:rsidDel="004A7F62">
          <w:rPr>
            <w:rFonts w:ascii="Arial" w:hAnsi="Arial" w:cs="Arial"/>
            <w:noProof/>
            <w:color w:val="000000"/>
            <w:lang w:val="es-ES"/>
          </w:rPr>
          <w:delText>instalaciones</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de</w:delText>
        </w:r>
        <w:r w:rsidRPr="00D60393" w:rsidDel="004A7F62">
          <w:rPr>
            <w:rFonts w:ascii="Arial" w:hAnsi="Arial" w:cs="Arial"/>
            <w:noProof/>
            <w:color w:val="000000"/>
            <w:spacing w:val="21"/>
            <w:lang w:val="es-ES"/>
          </w:rPr>
          <w:delText xml:space="preserve"> </w:delText>
        </w:r>
        <w:r w:rsidRPr="00D60393" w:rsidDel="004A7F62">
          <w:rPr>
            <w:rFonts w:ascii="Arial" w:hAnsi="Arial" w:cs="Arial"/>
            <w:noProof/>
            <w:color w:val="000000"/>
            <w:lang w:val="es-ES"/>
          </w:rPr>
          <w:delText>producción</w:delText>
        </w:r>
        <w:r w:rsidRPr="00D60393" w:rsidDel="004A7F62">
          <w:rPr>
            <w:rFonts w:ascii="Arial" w:hAnsi="Arial" w:cs="Arial"/>
            <w:noProof/>
            <w:color w:val="000000"/>
            <w:spacing w:val="22"/>
            <w:lang w:val="es-ES"/>
          </w:rPr>
          <w:delText xml:space="preserve"> </w:delText>
        </w:r>
        <w:r w:rsidRPr="00D60393" w:rsidDel="004A7F62">
          <w:rPr>
            <w:rFonts w:ascii="Arial" w:hAnsi="Arial" w:cs="Arial"/>
            <w:noProof/>
            <w:color w:val="000000"/>
            <w:lang w:val="es-ES"/>
          </w:rPr>
          <w:delText>de categoría</w:delText>
        </w:r>
        <w:r w:rsidRPr="00D60393" w:rsidDel="004A7F62">
          <w:rPr>
            <w:rFonts w:ascii="Arial" w:hAnsi="Arial" w:cs="Arial"/>
            <w:noProof/>
            <w:color w:val="000000"/>
            <w:spacing w:val="-15"/>
            <w:lang w:val="es-ES"/>
          </w:rPr>
          <w:delText xml:space="preserve"> </w:delText>
        </w:r>
        <w:r w:rsidRPr="00D60393" w:rsidDel="004A7F62">
          <w:rPr>
            <w:rFonts w:ascii="Arial" w:hAnsi="Arial" w:cs="Arial"/>
            <w:noProof/>
            <w:color w:val="000000"/>
            <w:spacing w:val="-11"/>
            <w:lang w:val="es-ES"/>
          </w:rPr>
          <w:delText>A</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o</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bien</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porque</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el</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problema</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a</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resolver</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solo</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sea</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resoluble</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con</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la</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actuación</w:delText>
        </w:r>
        <w:r w:rsidRPr="00D60393" w:rsidDel="004A7F62">
          <w:rPr>
            <w:rFonts w:ascii="Arial" w:hAnsi="Arial" w:cs="Arial"/>
            <w:noProof/>
            <w:color w:val="000000"/>
            <w:spacing w:val="-4"/>
            <w:lang w:val="es-ES"/>
          </w:rPr>
          <w:delText xml:space="preserve"> </w:delText>
        </w:r>
        <w:r w:rsidRPr="00D60393" w:rsidDel="004A7F62">
          <w:rPr>
            <w:rFonts w:ascii="Arial" w:hAnsi="Arial" w:cs="Arial"/>
            <w:noProof/>
            <w:color w:val="000000"/>
            <w:lang w:val="es-ES"/>
          </w:rPr>
          <w:delText>sobre las</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instalaciones</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de</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producción</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de</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categoría</w:delText>
        </w:r>
        <w:r w:rsidRPr="00D60393" w:rsidDel="004A7F62">
          <w:rPr>
            <w:rFonts w:ascii="Arial" w:hAnsi="Arial" w:cs="Arial"/>
            <w:noProof/>
            <w:color w:val="000000"/>
            <w:spacing w:val="36"/>
            <w:lang w:val="es-ES"/>
          </w:rPr>
          <w:delText xml:space="preserve"> </w:delText>
        </w:r>
        <w:r w:rsidRPr="00D60393" w:rsidDel="004A7F62">
          <w:rPr>
            <w:rFonts w:ascii="Arial" w:hAnsi="Arial" w:cs="Arial"/>
            <w:noProof/>
            <w:color w:val="000000"/>
            <w:lang w:val="es-ES"/>
          </w:rPr>
          <w:delText>B,</w:delText>
        </w:r>
        <w:r w:rsidRPr="00D60393" w:rsidDel="004A7F62">
          <w:rPr>
            <w:rFonts w:ascii="Arial" w:hAnsi="Arial" w:cs="Arial"/>
            <w:noProof/>
            <w:color w:val="000000"/>
            <w:spacing w:val="36"/>
            <w:lang w:val="es-ES"/>
          </w:rPr>
          <w:delText xml:space="preserve"> </w:delText>
        </w:r>
        <w:r w:rsidRPr="00D60393" w:rsidDel="00FE2D15">
          <w:rPr>
            <w:rFonts w:ascii="Arial" w:hAnsi="Arial" w:cs="Arial"/>
            <w:noProof/>
            <w:color w:val="000000"/>
            <w:lang w:val="es-ES"/>
          </w:rPr>
          <w:delText>el</w:delText>
        </w:r>
        <w:r w:rsidRPr="00D60393" w:rsidDel="00FE2D15">
          <w:rPr>
            <w:rFonts w:ascii="Arial" w:hAnsi="Arial" w:cs="Arial"/>
            <w:noProof/>
            <w:color w:val="000000"/>
            <w:spacing w:val="36"/>
            <w:lang w:val="es-ES"/>
          </w:rPr>
          <w:delText xml:space="preserve"> </w:delText>
        </w:r>
        <w:r w:rsidRPr="00D60393" w:rsidDel="00EA5FD0">
          <w:rPr>
            <w:rFonts w:ascii="Arial" w:hAnsi="Arial" w:cs="Arial"/>
            <w:noProof/>
            <w:color w:val="000000"/>
            <w:lang w:val="es-ES"/>
          </w:rPr>
          <w:delText>O</w:delText>
        </w:r>
        <w:r w:rsidRPr="00D60393" w:rsidDel="00FE2D15">
          <w:rPr>
            <w:rFonts w:ascii="Arial" w:hAnsi="Arial" w:cs="Arial"/>
            <w:noProof/>
            <w:color w:val="000000"/>
            <w:lang w:val="es-ES"/>
          </w:rPr>
          <w:delText>perador</w:delText>
        </w:r>
        <w:r w:rsidRPr="00D60393" w:rsidDel="00FE2D15">
          <w:rPr>
            <w:rFonts w:ascii="Arial" w:hAnsi="Arial" w:cs="Arial"/>
            <w:noProof/>
            <w:color w:val="000000"/>
            <w:spacing w:val="36"/>
            <w:lang w:val="es-ES"/>
          </w:rPr>
          <w:delText xml:space="preserve"> </w:delText>
        </w:r>
        <w:r w:rsidRPr="00D60393" w:rsidDel="00FE2D15">
          <w:rPr>
            <w:rFonts w:ascii="Arial" w:hAnsi="Arial" w:cs="Arial"/>
            <w:noProof/>
            <w:color w:val="000000"/>
            <w:lang w:val="es-ES"/>
          </w:rPr>
          <w:delText>del</w:delText>
        </w:r>
        <w:r w:rsidRPr="00D60393" w:rsidDel="00FE2D15">
          <w:rPr>
            <w:rFonts w:ascii="Arial" w:hAnsi="Arial" w:cs="Arial"/>
            <w:noProof/>
            <w:color w:val="000000"/>
            <w:spacing w:val="36"/>
            <w:lang w:val="es-ES"/>
          </w:rPr>
          <w:delText xml:space="preserve"> </w:delText>
        </w:r>
        <w:r w:rsidRPr="00D60393" w:rsidDel="00EA5FD0">
          <w:rPr>
            <w:rFonts w:ascii="Arial" w:hAnsi="Arial" w:cs="Arial"/>
            <w:noProof/>
            <w:color w:val="000000"/>
            <w:lang w:val="es-ES"/>
          </w:rPr>
          <w:delText>S</w:delText>
        </w:r>
        <w:r w:rsidRPr="00D60393" w:rsidDel="00FE2D15">
          <w:rPr>
            <w:rFonts w:ascii="Arial" w:hAnsi="Arial" w:cs="Arial"/>
            <w:noProof/>
            <w:color w:val="000000"/>
            <w:lang w:val="es-ES"/>
          </w:rPr>
          <w:delText>istema</w:delText>
        </w:r>
        <w:r w:rsidRPr="00D60393" w:rsidDel="00FE2D15">
          <w:rPr>
            <w:rFonts w:ascii="Arial" w:hAnsi="Arial" w:cs="Arial"/>
            <w:noProof/>
            <w:color w:val="000000"/>
            <w:spacing w:val="36"/>
            <w:lang w:val="es-ES"/>
          </w:rPr>
          <w:delText xml:space="preserve"> </w:delText>
        </w:r>
        <w:r w:rsidRPr="00D60393" w:rsidDel="00FE2D15">
          <w:rPr>
            <w:rFonts w:ascii="Arial" w:hAnsi="Arial" w:cs="Arial"/>
            <w:noProof/>
            <w:color w:val="000000"/>
            <w:lang w:val="es-ES"/>
          </w:rPr>
          <w:delText>dará</w:delText>
        </w:r>
        <w:r w:rsidRPr="00D60393" w:rsidDel="00FE2D15">
          <w:rPr>
            <w:rFonts w:ascii="Arial" w:hAnsi="Arial" w:cs="Arial"/>
            <w:noProof/>
            <w:color w:val="000000"/>
            <w:spacing w:val="36"/>
            <w:lang w:val="es-ES"/>
          </w:rPr>
          <w:delText xml:space="preserve"> </w:delText>
        </w:r>
        <w:r w:rsidRPr="00D60393" w:rsidDel="00FE2D15">
          <w:rPr>
            <w:rFonts w:ascii="Arial" w:hAnsi="Arial" w:cs="Arial"/>
            <w:noProof/>
            <w:color w:val="000000"/>
            <w:lang w:val="es-ES"/>
          </w:rPr>
          <w:delText>las instrucciones oportunas de modificación de producción a las instalaciones objeto de este procedimiento</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por</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medio</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de</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los</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respectivos</w:delText>
        </w:r>
        <w:r w:rsidRPr="00D60393" w:rsidDel="00FE2D15">
          <w:rPr>
            <w:rFonts w:ascii="Arial" w:hAnsi="Arial" w:cs="Arial"/>
            <w:noProof/>
            <w:color w:val="000000"/>
            <w:spacing w:val="-2"/>
            <w:lang w:val="es-ES"/>
          </w:rPr>
          <w:delText xml:space="preserve"> </w:delText>
        </w:r>
      </w:del>
      <w:ins w:id="114" w:author="Autor">
        <w:del w:id="115" w:author="Autor">
          <w:r w:rsidR="004B09A2" w:rsidRPr="00D60393" w:rsidDel="00FE2D15">
            <w:rPr>
              <w:rFonts w:ascii="Arial" w:hAnsi="Arial" w:cs="Arial"/>
              <w:noProof/>
              <w:color w:val="000000"/>
              <w:lang w:val="es-ES"/>
            </w:rPr>
            <w:delText>c</w:delText>
          </w:r>
        </w:del>
      </w:ins>
      <w:del w:id="116" w:author="Autor">
        <w:r w:rsidRPr="00D60393" w:rsidDel="00FE2D15">
          <w:rPr>
            <w:rFonts w:ascii="Arial" w:hAnsi="Arial" w:cs="Arial"/>
            <w:noProof/>
            <w:color w:val="000000"/>
            <w:lang w:val="es-ES"/>
          </w:rPr>
          <w:delText>Centros</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de</w:delText>
        </w:r>
        <w:r w:rsidRPr="00D60393" w:rsidDel="00FE2D15">
          <w:rPr>
            <w:rFonts w:ascii="Arial" w:hAnsi="Arial" w:cs="Arial"/>
            <w:noProof/>
            <w:color w:val="000000"/>
            <w:spacing w:val="-2"/>
            <w:lang w:val="es-ES"/>
          </w:rPr>
          <w:delText xml:space="preserve"> </w:delText>
        </w:r>
      </w:del>
      <w:ins w:id="117" w:author="Autor">
        <w:del w:id="118" w:author="Autor">
          <w:r w:rsidR="004B09A2" w:rsidRPr="00D60393" w:rsidDel="00FE2D15">
            <w:rPr>
              <w:rFonts w:ascii="Arial" w:hAnsi="Arial" w:cs="Arial"/>
              <w:noProof/>
              <w:color w:val="000000"/>
              <w:lang w:val="es-ES"/>
            </w:rPr>
            <w:delText>c</w:delText>
          </w:r>
        </w:del>
      </w:ins>
      <w:del w:id="119" w:author="Autor">
        <w:r w:rsidRPr="00D60393" w:rsidDel="00FE2D15">
          <w:rPr>
            <w:rFonts w:ascii="Arial" w:hAnsi="Arial" w:cs="Arial"/>
            <w:noProof/>
            <w:color w:val="000000"/>
            <w:lang w:val="es-ES"/>
          </w:rPr>
          <w:delText>Control.</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En</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ese</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caso,</w:delText>
        </w:r>
        <w:r w:rsidRPr="00D60393" w:rsidDel="00FE2D15">
          <w:rPr>
            <w:rFonts w:ascii="Arial" w:hAnsi="Arial" w:cs="Arial"/>
            <w:noProof/>
            <w:color w:val="000000"/>
            <w:spacing w:val="-2"/>
            <w:lang w:val="es-ES"/>
          </w:rPr>
          <w:delText xml:space="preserve"> </w:delText>
        </w:r>
        <w:r w:rsidRPr="00D60393" w:rsidDel="00FE2D15">
          <w:rPr>
            <w:rFonts w:ascii="Arial" w:hAnsi="Arial" w:cs="Arial"/>
            <w:noProof/>
            <w:color w:val="000000"/>
            <w:lang w:val="es-ES"/>
          </w:rPr>
          <w:delText>el</w:delText>
        </w:r>
        <w:r w:rsidRPr="00D60393" w:rsidDel="00FE2D15">
          <w:rPr>
            <w:rFonts w:ascii="Arial" w:hAnsi="Arial" w:cs="Arial"/>
            <w:noProof/>
            <w:color w:val="000000"/>
            <w:spacing w:val="-2"/>
            <w:lang w:val="es-ES"/>
          </w:rPr>
          <w:delText xml:space="preserve"> </w:delText>
        </w:r>
        <w:r w:rsidRPr="00D60393" w:rsidDel="00EA5FD0">
          <w:rPr>
            <w:rFonts w:ascii="Arial" w:hAnsi="Arial" w:cs="Arial"/>
            <w:noProof/>
            <w:color w:val="000000"/>
            <w:lang w:val="es-ES"/>
          </w:rPr>
          <w:delText>O</w:delText>
        </w:r>
        <w:r w:rsidRPr="00D60393" w:rsidDel="00FE2D15">
          <w:rPr>
            <w:rFonts w:ascii="Arial" w:hAnsi="Arial" w:cs="Arial"/>
            <w:noProof/>
            <w:color w:val="000000"/>
            <w:lang w:val="es-ES"/>
          </w:rPr>
          <w:delText>perador del</w:delText>
        </w:r>
        <w:r w:rsidRPr="00D60393" w:rsidDel="00FE2D15">
          <w:rPr>
            <w:rFonts w:ascii="Arial" w:hAnsi="Arial" w:cs="Arial"/>
            <w:noProof/>
            <w:color w:val="000000"/>
            <w:spacing w:val="20"/>
            <w:lang w:val="es-ES"/>
          </w:rPr>
          <w:delText xml:space="preserve"> </w:delText>
        </w:r>
        <w:r w:rsidRPr="00D60393" w:rsidDel="00EA5FD0">
          <w:rPr>
            <w:rFonts w:ascii="Arial" w:hAnsi="Arial" w:cs="Arial"/>
            <w:noProof/>
            <w:color w:val="000000"/>
            <w:lang w:val="es-ES"/>
          </w:rPr>
          <w:delText>S</w:delText>
        </w:r>
        <w:r w:rsidRPr="00D60393" w:rsidDel="00FE2D15">
          <w:rPr>
            <w:rFonts w:ascii="Arial" w:hAnsi="Arial" w:cs="Arial"/>
            <w:noProof/>
            <w:color w:val="000000"/>
            <w:lang w:val="es-ES"/>
          </w:rPr>
          <w:delText>istema</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identificará</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las</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producciones</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máximas</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admisibles</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por</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nudo</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de</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la</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Red</w:delText>
        </w:r>
        <w:r w:rsidRPr="00D60393" w:rsidDel="00FE2D15">
          <w:rPr>
            <w:rFonts w:ascii="Arial" w:hAnsi="Arial" w:cs="Arial"/>
            <w:noProof/>
            <w:color w:val="000000"/>
            <w:spacing w:val="20"/>
            <w:lang w:val="es-ES"/>
          </w:rPr>
          <w:delText xml:space="preserve"> </w:delText>
        </w:r>
        <w:r w:rsidRPr="00D60393" w:rsidDel="00FE2D15">
          <w:rPr>
            <w:rFonts w:ascii="Arial" w:hAnsi="Arial" w:cs="Arial"/>
            <w:noProof/>
            <w:color w:val="000000"/>
            <w:lang w:val="es-ES"/>
          </w:rPr>
          <w:delText xml:space="preserve">de </w:delText>
        </w:r>
        <w:r w:rsidRPr="00D60393" w:rsidDel="00FE2D15">
          <w:rPr>
            <w:rFonts w:ascii="Arial" w:hAnsi="Arial" w:cs="Arial"/>
            <w:noProof/>
            <w:color w:val="000000"/>
            <w:spacing w:val="-7"/>
            <w:lang w:val="es-ES"/>
          </w:rPr>
          <w:delText>T</w:delText>
        </w:r>
        <w:r w:rsidRPr="00D60393" w:rsidDel="00FE2D15">
          <w:rPr>
            <w:rFonts w:ascii="Arial" w:hAnsi="Arial" w:cs="Arial"/>
            <w:noProof/>
            <w:color w:val="000000"/>
            <w:lang w:val="es-ES"/>
          </w:rPr>
          <w:delText xml:space="preserve">ransporte y </w:delText>
        </w:r>
        <w:r w:rsidRPr="00D60393" w:rsidDel="001B1472">
          <w:rPr>
            <w:rFonts w:ascii="Arial" w:hAnsi="Arial" w:cs="Arial"/>
            <w:noProof/>
            <w:color w:val="000000"/>
            <w:lang w:val="es-ES"/>
          </w:rPr>
          <w:delText xml:space="preserve">para cada tecnología </w:delText>
        </w:r>
        <w:r w:rsidRPr="00D60393" w:rsidDel="00FE2D15">
          <w:rPr>
            <w:rFonts w:ascii="Arial" w:hAnsi="Arial" w:cs="Arial"/>
            <w:noProof/>
            <w:color w:val="000000"/>
            <w:lang w:val="es-ES"/>
          </w:rPr>
          <w:delText>de producción en los casos en que esta sea relevante.</w:delText>
        </w:r>
        <w:r w:rsidRPr="00D60393" w:rsidDel="00FE2D15">
          <w:rPr>
            <w:rFonts w:ascii="Arial" w:hAnsi="Arial" w:cs="Arial"/>
            <w:noProof/>
            <w:lang w:val="es-ES"/>
          </w:rPr>
          <w:delText xml:space="preserve"> </w:delText>
        </w:r>
      </w:del>
    </w:p>
    <w:p w14:paraId="2EF9807B" w14:textId="6D8564EE"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forma</w:t>
      </w:r>
      <w:r w:rsidRPr="00D60393">
        <w:rPr>
          <w:rFonts w:ascii="Arial" w:hAnsi="Arial" w:cs="Arial"/>
          <w:noProof/>
          <w:color w:val="000000"/>
          <w:spacing w:val="-5"/>
          <w:lang w:val="es-ES"/>
        </w:rPr>
        <w:t xml:space="preserve"> </w:t>
      </w:r>
      <w:r w:rsidRPr="00D60393">
        <w:rPr>
          <w:rFonts w:ascii="Arial" w:hAnsi="Arial" w:cs="Arial"/>
          <w:noProof/>
          <w:color w:val="000000"/>
          <w:lang w:val="es-ES"/>
        </w:rPr>
        <w:t>rutinaria,</w:t>
      </w:r>
      <w:r w:rsidRPr="00D60393">
        <w:rPr>
          <w:rFonts w:ascii="Arial" w:hAnsi="Arial" w:cs="Arial"/>
          <w:noProof/>
          <w:color w:val="000000"/>
          <w:spacing w:val="-5"/>
          <w:lang w:val="es-ES"/>
        </w:rPr>
        <w:t xml:space="preserve"> </w:t>
      </w:r>
      <w:r w:rsidRPr="00D60393">
        <w:rPr>
          <w:rFonts w:ascii="Arial" w:hAnsi="Arial" w:cs="Arial"/>
          <w:noProof/>
          <w:color w:val="000000"/>
          <w:lang w:val="es-ES"/>
        </w:rPr>
        <w:t>el</w:t>
      </w:r>
      <w:del w:id="120" w:author="Autor">
        <w:r w:rsidRPr="00D60393" w:rsidDel="007F4453">
          <w:rPr>
            <w:rFonts w:ascii="Arial" w:hAnsi="Arial" w:cs="Arial"/>
            <w:noProof/>
            <w:color w:val="000000"/>
            <w:spacing w:val="-5"/>
            <w:lang w:val="es-ES"/>
          </w:rPr>
          <w:delText xml:space="preserve"> </w:delText>
        </w:r>
        <w:r w:rsidRPr="00D60393" w:rsidDel="007F4453">
          <w:rPr>
            <w:rFonts w:ascii="Arial" w:hAnsi="Arial" w:cs="Arial"/>
            <w:noProof/>
            <w:color w:val="000000"/>
            <w:lang w:val="es-ES"/>
          </w:rPr>
          <w:delText>Gestor</w:delText>
        </w:r>
        <w:r w:rsidRPr="00D60393" w:rsidDel="007F4453">
          <w:rPr>
            <w:rFonts w:ascii="Arial" w:hAnsi="Arial" w:cs="Arial"/>
            <w:noProof/>
            <w:color w:val="000000"/>
            <w:spacing w:val="-5"/>
            <w:lang w:val="es-ES"/>
          </w:rPr>
          <w:delText xml:space="preserve"> </w:delText>
        </w:r>
        <w:r w:rsidRPr="00D60393" w:rsidDel="007F4453">
          <w:rPr>
            <w:rFonts w:ascii="Arial" w:hAnsi="Arial" w:cs="Arial"/>
            <w:noProof/>
            <w:color w:val="000000"/>
            <w:lang w:val="es-ES"/>
          </w:rPr>
          <w:delText>de</w:delText>
        </w:r>
        <w:r w:rsidRPr="00D60393" w:rsidDel="007F4453">
          <w:rPr>
            <w:rFonts w:ascii="Arial" w:hAnsi="Arial" w:cs="Arial"/>
            <w:noProof/>
            <w:color w:val="000000"/>
            <w:spacing w:val="-5"/>
            <w:lang w:val="es-ES"/>
          </w:rPr>
          <w:delText xml:space="preserve"> </w:delText>
        </w:r>
        <w:r w:rsidRPr="00D60393" w:rsidDel="007F4453">
          <w:rPr>
            <w:rFonts w:ascii="Arial" w:hAnsi="Arial" w:cs="Arial"/>
            <w:noProof/>
            <w:color w:val="000000"/>
            <w:lang w:val="es-ES"/>
          </w:rPr>
          <w:delText>la</w:delText>
        </w:r>
        <w:r w:rsidRPr="00D60393" w:rsidDel="007F4453">
          <w:rPr>
            <w:rFonts w:ascii="Arial" w:hAnsi="Arial" w:cs="Arial"/>
            <w:noProof/>
            <w:color w:val="000000"/>
            <w:spacing w:val="-5"/>
            <w:lang w:val="es-ES"/>
          </w:rPr>
          <w:delText xml:space="preserve"> </w:delText>
        </w:r>
        <w:r w:rsidRPr="00D60393" w:rsidDel="007F4453">
          <w:rPr>
            <w:rFonts w:ascii="Arial" w:hAnsi="Arial" w:cs="Arial"/>
            <w:noProof/>
            <w:color w:val="000000"/>
            <w:lang w:val="es-ES"/>
          </w:rPr>
          <w:delText>Red</w:delText>
        </w:r>
        <w:r w:rsidRPr="00D60393" w:rsidDel="007F4453">
          <w:rPr>
            <w:rFonts w:ascii="Arial" w:hAnsi="Arial" w:cs="Arial"/>
            <w:noProof/>
            <w:color w:val="000000"/>
            <w:spacing w:val="-5"/>
            <w:lang w:val="es-ES"/>
          </w:rPr>
          <w:delText xml:space="preserve"> </w:delText>
        </w:r>
        <w:r w:rsidRPr="00D60393" w:rsidDel="007F4453">
          <w:rPr>
            <w:rFonts w:ascii="Arial" w:hAnsi="Arial" w:cs="Arial"/>
            <w:noProof/>
            <w:color w:val="000000"/>
            <w:lang w:val="es-ES"/>
          </w:rPr>
          <w:delText>de</w:delText>
        </w:r>
        <w:r w:rsidRPr="00D60393" w:rsidDel="007F4453">
          <w:rPr>
            <w:rFonts w:ascii="Arial" w:hAnsi="Arial" w:cs="Arial"/>
            <w:noProof/>
            <w:color w:val="000000"/>
            <w:spacing w:val="-9"/>
            <w:lang w:val="es-ES"/>
          </w:rPr>
          <w:delText xml:space="preserve"> </w:delText>
        </w:r>
        <w:r w:rsidRPr="00D60393" w:rsidDel="007F4453">
          <w:rPr>
            <w:rFonts w:ascii="Arial" w:hAnsi="Arial" w:cs="Arial"/>
            <w:noProof/>
            <w:color w:val="000000"/>
            <w:spacing w:val="-8"/>
            <w:lang w:val="es-ES"/>
          </w:rPr>
          <w:delText>T</w:delText>
        </w:r>
        <w:r w:rsidRPr="00D60393" w:rsidDel="007F4453">
          <w:rPr>
            <w:rFonts w:ascii="Arial" w:hAnsi="Arial" w:cs="Arial"/>
            <w:noProof/>
            <w:color w:val="000000"/>
            <w:lang w:val="es-ES"/>
          </w:rPr>
          <w:delText>ransporte</w:delText>
        </w:r>
      </w:del>
      <w:ins w:id="121" w:author="Autor">
        <w:r w:rsidR="007F4453" w:rsidRPr="00D60393">
          <w:rPr>
            <w:rFonts w:ascii="Arial" w:hAnsi="Arial" w:cs="Arial"/>
            <w:noProof/>
            <w:color w:val="000000"/>
            <w:lang w:val="es-ES"/>
          </w:rPr>
          <w:t xml:space="preserve"> </w:t>
        </w:r>
        <w:r w:rsidR="00BB59E7" w:rsidRPr="00D60393">
          <w:rPr>
            <w:rFonts w:ascii="Arial" w:hAnsi="Arial" w:cs="Arial"/>
            <w:noProof/>
            <w:color w:val="000000"/>
            <w:lang w:val="es-ES"/>
          </w:rPr>
          <w:t>o</w:t>
        </w:r>
        <w:r w:rsidR="007F4453" w:rsidRPr="00D60393">
          <w:rPr>
            <w:rFonts w:ascii="Arial" w:hAnsi="Arial" w:cs="Arial"/>
            <w:noProof/>
            <w:color w:val="000000"/>
            <w:lang w:val="es-ES"/>
          </w:rPr>
          <w:t xml:space="preserve">perador del </w:t>
        </w:r>
        <w:r w:rsidR="00B93122" w:rsidRPr="00D60393">
          <w:rPr>
            <w:rFonts w:ascii="Arial" w:hAnsi="Arial" w:cs="Arial"/>
            <w:noProof/>
            <w:color w:val="000000"/>
            <w:lang w:val="es-ES"/>
          </w:rPr>
          <w:t>s</w:t>
        </w:r>
        <w:r w:rsidR="007F4453" w:rsidRPr="00D60393">
          <w:rPr>
            <w:rFonts w:ascii="Arial" w:hAnsi="Arial" w:cs="Arial"/>
            <w:noProof/>
            <w:color w:val="000000"/>
            <w:lang w:val="es-ES"/>
          </w:rPr>
          <w:t>istema</w:t>
        </w:r>
      </w:ins>
      <w:r w:rsidRPr="00D60393">
        <w:rPr>
          <w:rFonts w:ascii="Arial" w:hAnsi="Arial" w:cs="Arial"/>
          <w:noProof/>
          <w:color w:val="000000"/>
          <w:spacing w:val="-5"/>
          <w:lang w:val="es-ES"/>
        </w:rPr>
        <w:t xml:space="preserve"> </w:t>
      </w:r>
      <w:r w:rsidRPr="00D60393">
        <w:rPr>
          <w:rFonts w:ascii="Arial" w:hAnsi="Arial" w:cs="Arial"/>
          <w:noProof/>
          <w:color w:val="000000"/>
          <w:lang w:val="es-ES"/>
        </w:rPr>
        <w:t>comunicará</w:t>
      </w:r>
      <w:ins w:id="122" w:author="Autor">
        <w:r w:rsidR="00352527" w:rsidRPr="00D60393">
          <w:rPr>
            <w:rFonts w:ascii="Arial" w:hAnsi="Arial" w:cs="Arial"/>
            <w:noProof/>
            <w:color w:val="000000"/>
            <w:lang w:val="es-ES"/>
          </w:rPr>
          <w:t>,</w:t>
        </w:r>
      </w:ins>
      <w:r w:rsidRPr="00D60393">
        <w:rPr>
          <w:rFonts w:ascii="Arial" w:hAnsi="Arial" w:cs="Arial"/>
          <w:noProof/>
          <w:color w:val="000000"/>
          <w:spacing w:val="-5"/>
          <w:lang w:val="es-ES"/>
        </w:rPr>
        <w:t xml:space="preserve"> </w:t>
      </w:r>
      <w:r w:rsidRPr="00D60393">
        <w:rPr>
          <w:rFonts w:ascii="Arial" w:hAnsi="Arial" w:cs="Arial"/>
          <w:noProof/>
          <w:color w:val="000000"/>
          <w:lang w:val="es-ES"/>
        </w:rPr>
        <w:t>a</w:t>
      </w:r>
      <w:r w:rsidRPr="00D60393">
        <w:rPr>
          <w:rFonts w:ascii="Arial" w:hAnsi="Arial" w:cs="Arial"/>
          <w:noProof/>
          <w:color w:val="000000"/>
          <w:spacing w:val="-5"/>
          <w:lang w:val="es-ES"/>
        </w:rPr>
        <w:t xml:space="preserve"> </w:t>
      </w:r>
      <w:r w:rsidRPr="00D60393">
        <w:rPr>
          <w:rFonts w:ascii="Arial" w:hAnsi="Arial" w:cs="Arial"/>
          <w:noProof/>
          <w:color w:val="000000"/>
          <w:lang w:val="es-ES"/>
        </w:rPr>
        <w:t>los</w:t>
      </w:r>
      <w:r w:rsidRPr="00D60393">
        <w:rPr>
          <w:rFonts w:ascii="Arial" w:hAnsi="Arial" w:cs="Arial"/>
          <w:noProof/>
          <w:color w:val="000000"/>
          <w:spacing w:val="-5"/>
          <w:lang w:val="es-ES"/>
        </w:rPr>
        <w:t xml:space="preserve"> </w:t>
      </w:r>
      <w:ins w:id="123" w:author="Autor">
        <w:r w:rsidR="008A07DD" w:rsidRPr="00D60393">
          <w:rPr>
            <w:rFonts w:ascii="Arial" w:hAnsi="Arial" w:cs="Arial"/>
            <w:noProof/>
            <w:color w:val="000000"/>
            <w:lang w:val="es-ES"/>
          </w:rPr>
          <w:t>g</w:t>
        </w:r>
      </w:ins>
      <w:del w:id="124" w:author="Autor">
        <w:r w:rsidRPr="00D60393" w:rsidDel="008A07DD">
          <w:rPr>
            <w:rFonts w:ascii="Arial" w:hAnsi="Arial" w:cs="Arial"/>
            <w:noProof/>
            <w:color w:val="000000"/>
            <w:lang w:val="es-ES"/>
          </w:rPr>
          <w:delText>G</w:delText>
        </w:r>
      </w:del>
      <w:r w:rsidRPr="00D60393">
        <w:rPr>
          <w:rFonts w:ascii="Arial" w:hAnsi="Arial" w:cs="Arial"/>
          <w:noProof/>
          <w:color w:val="000000"/>
          <w:lang w:val="es-ES"/>
        </w:rPr>
        <w:t>estores</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 xml:space="preserve">las </w:t>
      </w:r>
      <w:ins w:id="125" w:author="Autor">
        <w:r w:rsidR="008A07DD" w:rsidRPr="00D60393">
          <w:rPr>
            <w:rFonts w:ascii="Arial" w:hAnsi="Arial" w:cs="Arial"/>
            <w:noProof/>
            <w:color w:val="000000"/>
            <w:lang w:val="es-ES"/>
          </w:rPr>
          <w:t>r</w:t>
        </w:r>
      </w:ins>
      <w:del w:id="126" w:author="Autor">
        <w:r w:rsidRPr="00D60393" w:rsidDel="008A07DD">
          <w:rPr>
            <w:rFonts w:ascii="Arial" w:hAnsi="Arial" w:cs="Arial"/>
            <w:noProof/>
            <w:color w:val="000000"/>
            <w:lang w:val="es-ES"/>
          </w:rPr>
          <w:delText>R</w:delText>
        </w:r>
      </w:del>
      <w:r w:rsidRPr="00D60393">
        <w:rPr>
          <w:rFonts w:ascii="Arial" w:hAnsi="Arial" w:cs="Arial"/>
          <w:noProof/>
          <w:color w:val="000000"/>
          <w:lang w:val="es-ES"/>
        </w:rPr>
        <w:t xml:space="preserve">edes de </w:t>
      </w:r>
      <w:ins w:id="127" w:author="Autor">
        <w:r w:rsidR="008A07DD" w:rsidRPr="00D60393">
          <w:rPr>
            <w:rFonts w:ascii="Arial" w:hAnsi="Arial" w:cs="Arial"/>
            <w:noProof/>
            <w:color w:val="000000"/>
            <w:lang w:val="es-ES"/>
          </w:rPr>
          <w:t>d</w:t>
        </w:r>
      </w:ins>
      <w:del w:id="128" w:author="Autor">
        <w:r w:rsidRPr="00D60393" w:rsidDel="008A07DD">
          <w:rPr>
            <w:rFonts w:ascii="Arial" w:hAnsi="Arial" w:cs="Arial"/>
            <w:noProof/>
            <w:color w:val="000000"/>
            <w:lang w:val="es-ES"/>
          </w:rPr>
          <w:delText>D</w:delText>
        </w:r>
      </w:del>
      <w:r w:rsidRPr="00D60393">
        <w:rPr>
          <w:rFonts w:ascii="Arial" w:hAnsi="Arial" w:cs="Arial"/>
          <w:noProof/>
          <w:color w:val="000000"/>
          <w:lang w:val="es-ES"/>
        </w:rPr>
        <w:t>istribución correspondientes</w:t>
      </w:r>
      <w:ins w:id="129" w:author="Autor">
        <w:r w:rsidR="00352527" w:rsidRPr="00D60393">
          <w:rPr>
            <w:rFonts w:ascii="Arial" w:hAnsi="Arial" w:cs="Arial"/>
            <w:noProof/>
            <w:color w:val="000000"/>
            <w:lang w:val="es-ES"/>
          </w:rPr>
          <w:t>,</w:t>
        </w:r>
      </w:ins>
      <w:r w:rsidRPr="00D60393">
        <w:rPr>
          <w:rFonts w:ascii="Arial" w:hAnsi="Arial" w:cs="Arial"/>
          <w:noProof/>
          <w:color w:val="000000"/>
          <w:lang w:val="es-ES"/>
        </w:rPr>
        <w:t xml:space="preserve"> las </w:t>
      </w:r>
      <w:r w:rsidRPr="00D60393">
        <w:rPr>
          <w:rFonts w:ascii="Arial" w:hAnsi="Arial" w:cs="Arial"/>
          <w:noProof/>
          <w:color w:val="000000"/>
          <w:lang w:val="es-ES"/>
        </w:rPr>
        <w:lastRenderedPageBreak/>
        <w:t>instalaciones de producción conectadas a la red</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distribución</w:t>
      </w:r>
      <w:r w:rsidRPr="00D60393">
        <w:rPr>
          <w:rFonts w:ascii="Arial" w:hAnsi="Arial" w:cs="Arial"/>
          <w:noProof/>
          <w:color w:val="000000"/>
          <w:spacing w:val="-2"/>
          <w:lang w:val="es-ES"/>
        </w:rPr>
        <w:t xml:space="preserve"> </w:t>
      </w:r>
      <w:r w:rsidRPr="00D60393">
        <w:rPr>
          <w:rFonts w:ascii="Arial" w:hAnsi="Arial" w:cs="Arial"/>
          <w:noProof/>
          <w:color w:val="000000"/>
          <w:lang w:val="es-ES"/>
        </w:rPr>
        <w:t>que</w:t>
      </w:r>
      <w:r w:rsidRPr="00D60393">
        <w:rPr>
          <w:rFonts w:ascii="Arial" w:hAnsi="Arial" w:cs="Arial"/>
          <w:noProof/>
          <w:color w:val="000000"/>
          <w:spacing w:val="-2"/>
          <w:lang w:val="es-ES"/>
        </w:rPr>
        <w:t xml:space="preserve"> </w:t>
      </w:r>
      <w:r w:rsidRPr="00D60393">
        <w:rPr>
          <w:rFonts w:ascii="Arial" w:hAnsi="Arial" w:cs="Arial"/>
          <w:noProof/>
          <w:color w:val="000000"/>
          <w:lang w:val="es-ES"/>
        </w:rPr>
        <w:t>están</w:t>
      </w:r>
      <w:r w:rsidRPr="00D60393">
        <w:rPr>
          <w:rFonts w:ascii="Arial" w:hAnsi="Arial" w:cs="Arial"/>
          <w:noProof/>
          <w:color w:val="000000"/>
          <w:spacing w:val="-2"/>
          <w:lang w:val="es-ES"/>
        </w:rPr>
        <w:t xml:space="preserve"> </w:t>
      </w:r>
      <w:del w:id="130" w:author="Autor">
        <w:r w:rsidRPr="00D60393" w:rsidDel="006D79AA">
          <w:rPr>
            <w:rFonts w:ascii="Arial" w:hAnsi="Arial" w:cs="Arial"/>
            <w:noProof/>
            <w:color w:val="000000"/>
            <w:lang w:val="es-ES"/>
          </w:rPr>
          <w:delText>conectadas</w:delText>
        </w:r>
        <w:r w:rsidRPr="00D60393" w:rsidDel="006D79AA">
          <w:rPr>
            <w:rFonts w:ascii="Arial" w:hAnsi="Arial" w:cs="Arial"/>
            <w:noProof/>
            <w:color w:val="000000"/>
            <w:spacing w:val="-2"/>
            <w:lang w:val="es-ES"/>
          </w:rPr>
          <w:delText xml:space="preserve"> </w:delText>
        </w:r>
      </w:del>
      <w:ins w:id="131" w:author="Autor">
        <w:r w:rsidR="006D79AA" w:rsidRPr="00D60393">
          <w:rPr>
            <w:rFonts w:ascii="Arial" w:hAnsi="Arial" w:cs="Arial"/>
            <w:noProof/>
            <w:color w:val="000000"/>
            <w:lang w:val="es-ES"/>
          </w:rPr>
          <w:t>adscritas</w:t>
        </w:r>
        <w:r w:rsidR="006D79AA" w:rsidRPr="00D60393">
          <w:rPr>
            <w:rFonts w:ascii="Arial" w:hAnsi="Arial" w:cs="Arial"/>
            <w:noProof/>
            <w:color w:val="000000"/>
            <w:spacing w:val="-2"/>
            <w:lang w:val="es-ES"/>
          </w:rPr>
          <w:t xml:space="preserve"> </w:t>
        </w:r>
      </w:ins>
      <w:r w:rsidRPr="00D60393">
        <w:rPr>
          <w:rFonts w:ascii="Arial" w:hAnsi="Arial" w:cs="Arial"/>
          <w:noProof/>
          <w:color w:val="000000"/>
          <w:lang w:val="es-ES"/>
        </w:rPr>
        <w:t>a</w:t>
      </w:r>
      <w:r w:rsidRPr="00D60393">
        <w:rPr>
          <w:rFonts w:ascii="Arial" w:hAnsi="Arial" w:cs="Arial"/>
          <w:noProof/>
          <w:color w:val="000000"/>
          <w:spacing w:val="-2"/>
          <w:lang w:val="es-ES"/>
        </w:rPr>
        <w:t xml:space="preserve"> </w:t>
      </w:r>
      <w:r w:rsidRPr="00D60393">
        <w:rPr>
          <w:rFonts w:ascii="Arial" w:hAnsi="Arial" w:cs="Arial"/>
          <w:noProof/>
          <w:color w:val="000000"/>
          <w:lang w:val="es-ES"/>
        </w:rPr>
        <w:t>cada</w:t>
      </w:r>
      <w:r w:rsidRPr="00D60393">
        <w:rPr>
          <w:rFonts w:ascii="Arial" w:hAnsi="Arial" w:cs="Arial"/>
          <w:noProof/>
          <w:color w:val="000000"/>
          <w:spacing w:val="-2"/>
          <w:lang w:val="es-ES"/>
        </w:rPr>
        <w:t xml:space="preserve"> </w:t>
      </w:r>
      <w:ins w:id="132" w:author="Autor">
        <w:r w:rsidR="00FA637A" w:rsidRPr="00D60393">
          <w:rPr>
            <w:rFonts w:ascii="Arial" w:hAnsi="Arial" w:cs="Arial"/>
            <w:noProof/>
            <w:color w:val="000000"/>
            <w:lang w:val="es-ES"/>
          </w:rPr>
          <w:t>c</w:t>
        </w:r>
      </w:ins>
      <w:del w:id="133" w:author="Autor">
        <w:r w:rsidRPr="00D60393" w:rsidDel="00FA637A">
          <w:rPr>
            <w:rFonts w:ascii="Arial" w:hAnsi="Arial" w:cs="Arial"/>
            <w:noProof/>
            <w:color w:val="000000"/>
            <w:lang w:val="es-ES"/>
          </w:rPr>
          <w:delText>C</w:delText>
        </w:r>
      </w:del>
      <w:r w:rsidRPr="00D60393">
        <w:rPr>
          <w:rFonts w:ascii="Arial" w:hAnsi="Arial" w:cs="Arial"/>
          <w:noProof/>
          <w:color w:val="000000"/>
          <w:lang w:val="es-ES"/>
        </w:rPr>
        <w:t>entro</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ins w:id="134" w:author="Autor">
        <w:r w:rsidR="00B70E49" w:rsidRPr="00D60393">
          <w:rPr>
            <w:rFonts w:ascii="Arial" w:hAnsi="Arial" w:cs="Arial"/>
            <w:noProof/>
            <w:color w:val="000000"/>
            <w:lang w:val="es-ES"/>
          </w:rPr>
          <w:t>c</w:t>
        </w:r>
      </w:ins>
      <w:del w:id="135" w:author="Autor">
        <w:r w:rsidRPr="00D60393" w:rsidDel="00B70E49">
          <w:rPr>
            <w:rFonts w:ascii="Arial" w:hAnsi="Arial" w:cs="Arial"/>
            <w:noProof/>
            <w:color w:val="000000"/>
            <w:lang w:val="es-ES"/>
          </w:rPr>
          <w:delText>C</w:delText>
        </w:r>
      </w:del>
      <w:r w:rsidRPr="00D60393">
        <w:rPr>
          <w:rFonts w:ascii="Arial" w:hAnsi="Arial" w:cs="Arial"/>
          <w:noProof/>
          <w:color w:val="000000"/>
          <w:lang w:val="es-ES"/>
        </w:rPr>
        <w:t>ontrol,</w:t>
      </w:r>
      <w:r w:rsidRPr="00D60393">
        <w:rPr>
          <w:rFonts w:ascii="Arial" w:hAnsi="Arial" w:cs="Arial"/>
          <w:noProof/>
          <w:color w:val="000000"/>
          <w:spacing w:val="-2"/>
          <w:lang w:val="es-ES"/>
        </w:rPr>
        <w:t xml:space="preserve"> </w:t>
      </w:r>
      <w:r w:rsidRPr="00D60393">
        <w:rPr>
          <w:rFonts w:ascii="Arial" w:hAnsi="Arial" w:cs="Arial"/>
          <w:noProof/>
          <w:color w:val="000000"/>
          <w:lang w:val="es-ES"/>
        </w:rPr>
        <w:t>así</w:t>
      </w:r>
      <w:r w:rsidRPr="00D60393">
        <w:rPr>
          <w:rFonts w:ascii="Arial" w:hAnsi="Arial" w:cs="Arial"/>
          <w:noProof/>
          <w:color w:val="000000"/>
          <w:spacing w:val="-2"/>
          <w:lang w:val="es-ES"/>
        </w:rPr>
        <w:t xml:space="preserve"> </w:t>
      </w:r>
      <w:r w:rsidRPr="00D60393">
        <w:rPr>
          <w:rFonts w:ascii="Arial" w:hAnsi="Arial" w:cs="Arial"/>
          <w:noProof/>
          <w:color w:val="000000"/>
          <w:lang w:val="es-ES"/>
        </w:rPr>
        <w:t>como</w:t>
      </w:r>
      <w:r w:rsidRPr="00D60393">
        <w:rPr>
          <w:rFonts w:ascii="Arial" w:hAnsi="Arial" w:cs="Arial"/>
          <w:noProof/>
          <w:color w:val="000000"/>
          <w:spacing w:val="-2"/>
          <w:lang w:val="es-ES"/>
        </w:rPr>
        <w:t xml:space="preserve"> </w:t>
      </w:r>
      <w:r w:rsidRPr="00D60393">
        <w:rPr>
          <w:rFonts w:ascii="Arial" w:hAnsi="Arial" w:cs="Arial"/>
          <w:noProof/>
          <w:color w:val="000000"/>
          <w:lang w:val="es-ES"/>
        </w:rPr>
        <w:t>los</w:t>
      </w:r>
      <w:r w:rsidRPr="00D60393">
        <w:rPr>
          <w:rFonts w:ascii="Arial" w:hAnsi="Arial" w:cs="Arial"/>
          <w:noProof/>
          <w:color w:val="000000"/>
          <w:spacing w:val="-2"/>
          <w:lang w:val="es-ES"/>
        </w:rPr>
        <w:t xml:space="preserve"> </w:t>
      </w:r>
      <w:r w:rsidRPr="00D60393">
        <w:rPr>
          <w:rFonts w:ascii="Arial" w:hAnsi="Arial" w:cs="Arial"/>
          <w:noProof/>
          <w:color w:val="000000"/>
          <w:lang w:val="es-ES"/>
        </w:rPr>
        <w:t>cambios que se produzcan en dicha adscripción.</w:t>
      </w:r>
      <w:r w:rsidRPr="00D60393">
        <w:rPr>
          <w:rFonts w:ascii="Arial" w:hAnsi="Arial" w:cs="Arial"/>
          <w:noProof/>
          <w:lang w:val="es-ES"/>
        </w:rPr>
        <w:t xml:space="preserve"> </w:t>
      </w:r>
    </w:p>
    <w:p w14:paraId="0D79A0E0" w14:textId="03FFC498" w:rsidR="00A222E7" w:rsidRPr="00D60393" w:rsidRDefault="00D3248B" w:rsidP="007042B3">
      <w:pPr>
        <w:spacing w:before="80" w:line="240" w:lineRule="exact"/>
        <w:ind w:right="67" w:firstLine="340"/>
        <w:jc w:val="both"/>
        <w:rPr>
          <w:rFonts w:ascii="Arial" w:hAnsi="Arial" w:cs="Arial"/>
          <w:noProof/>
          <w:color w:val="000000"/>
          <w:lang w:val="es-ES"/>
        </w:rPr>
      </w:pPr>
      <w:r w:rsidRPr="00D60393">
        <w:rPr>
          <w:rFonts w:ascii="Arial" w:hAnsi="Arial" w:cs="Arial"/>
          <w:noProof/>
          <w:color w:val="000000"/>
          <w:lang w:val="es-ES"/>
        </w:rPr>
        <w:t>En</w:t>
      </w:r>
      <w:r w:rsidRPr="00D60393">
        <w:rPr>
          <w:rFonts w:ascii="Arial" w:hAnsi="Arial" w:cs="Arial"/>
          <w:noProof/>
          <w:color w:val="000000"/>
          <w:spacing w:val="20"/>
          <w:lang w:val="es-ES"/>
        </w:rPr>
        <w:t xml:space="preserve"> </w:t>
      </w:r>
      <w:r w:rsidRPr="00D60393">
        <w:rPr>
          <w:rFonts w:ascii="Arial" w:hAnsi="Arial" w:cs="Arial"/>
          <w:noProof/>
          <w:color w:val="000000"/>
          <w:lang w:val="es-ES"/>
        </w:rPr>
        <w:t>los</w:t>
      </w:r>
      <w:r w:rsidRPr="00D60393">
        <w:rPr>
          <w:rFonts w:ascii="Arial" w:hAnsi="Arial" w:cs="Arial"/>
          <w:noProof/>
          <w:color w:val="000000"/>
          <w:spacing w:val="20"/>
          <w:lang w:val="es-ES"/>
        </w:rPr>
        <w:t xml:space="preserve"> </w:t>
      </w:r>
      <w:r w:rsidRPr="00D60393">
        <w:rPr>
          <w:rFonts w:ascii="Arial" w:hAnsi="Arial" w:cs="Arial"/>
          <w:noProof/>
          <w:color w:val="000000"/>
          <w:lang w:val="es-ES"/>
        </w:rPr>
        <w:t>casos</w:t>
      </w:r>
      <w:r w:rsidRPr="00D60393">
        <w:rPr>
          <w:rFonts w:ascii="Arial" w:hAnsi="Arial" w:cs="Arial"/>
          <w:noProof/>
          <w:color w:val="000000"/>
          <w:spacing w:val="20"/>
          <w:lang w:val="es-ES"/>
        </w:rPr>
        <w:t xml:space="preserve"> </w:t>
      </w:r>
      <w:r w:rsidRPr="00D60393">
        <w:rPr>
          <w:rFonts w:ascii="Arial" w:hAnsi="Arial" w:cs="Arial"/>
          <w:noProof/>
          <w:color w:val="000000"/>
          <w:lang w:val="es-ES"/>
        </w:rPr>
        <w:t>de</w:t>
      </w:r>
      <w:ins w:id="136" w:author="Autor">
        <w:r w:rsidR="00E45D41" w:rsidRPr="00D60393">
          <w:rPr>
            <w:rFonts w:ascii="Arial" w:hAnsi="Arial" w:cs="Arial"/>
            <w:noProof/>
            <w:color w:val="000000"/>
            <w:lang w:val="es-ES"/>
          </w:rPr>
          <w:t xml:space="preserve"> identificación de</w:t>
        </w:r>
      </w:ins>
      <w:r w:rsidRPr="00D60393">
        <w:rPr>
          <w:rFonts w:ascii="Arial" w:hAnsi="Arial" w:cs="Arial"/>
          <w:noProof/>
          <w:color w:val="000000"/>
          <w:spacing w:val="21"/>
          <w:lang w:val="es-ES"/>
        </w:rPr>
        <w:t xml:space="preserve"> </w:t>
      </w:r>
      <w:r w:rsidRPr="00D60393">
        <w:rPr>
          <w:rFonts w:ascii="Arial" w:hAnsi="Arial" w:cs="Arial"/>
          <w:noProof/>
          <w:color w:val="000000"/>
          <w:lang w:val="es-ES"/>
        </w:rPr>
        <w:t>restricciones</w:t>
      </w:r>
      <w:ins w:id="137" w:author="Autor">
        <w:r w:rsidR="00E45D41" w:rsidRPr="00D60393">
          <w:rPr>
            <w:rFonts w:ascii="Arial" w:hAnsi="Arial" w:cs="Arial"/>
            <w:noProof/>
            <w:color w:val="000000"/>
            <w:lang w:val="es-ES"/>
          </w:rPr>
          <w:t xml:space="preserve"> técnicas</w:t>
        </w:r>
      </w:ins>
      <w:r w:rsidRPr="00D60393">
        <w:rPr>
          <w:rFonts w:ascii="Arial" w:hAnsi="Arial" w:cs="Arial"/>
          <w:noProof/>
          <w:color w:val="000000"/>
          <w:lang w:val="es-ES"/>
        </w:rPr>
        <w:t xml:space="preserve"> en </w:t>
      </w:r>
      <w:del w:id="138" w:author="Autor">
        <w:r w:rsidRPr="00D60393" w:rsidDel="00E45D41">
          <w:rPr>
            <w:rFonts w:ascii="Arial" w:hAnsi="Arial" w:cs="Arial"/>
            <w:noProof/>
            <w:color w:val="000000"/>
            <w:lang w:val="es-ES"/>
          </w:rPr>
          <w:delText xml:space="preserve">instalaciones que vierten su energía a </w:delText>
        </w:r>
      </w:del>
      <w:ins w:id="139" w:author="Autor">
        <w:r w:rsidR="00E45D41" w:rsidRPr="00D60393">
          <w:rPr>
            <w:rFonts w:ascii="Arial" w:hAnsi="Arial" w:cs="Arial"/>
            <w:noProof/>
            <w:color w:val="000000"/>
            <w:lang w:val="es-ES"/>
          </w:rPr>
          <w:t xml:space="preserve">un elemento de </w:t>
        </w:r>
      </w:ins>
      <w:r w:rsidRPr="00D60393">
        <w:rPr>
          <w:rFonts w:ascii="Arial" w:hAnsi="Arial" w:cs="Arial"/>
          <w:noProof/>
          <w:color w:val="000000"/>
          <w:lang w:val="es-ES"/>
        </w:rPr>
        <w:t xml:space="preserve">la red de distribución, </w:t>
      </w:r>
      <w:ins w:id="140" w:author="Autor">
        <w:r w:rsidR="00E45D41" w:rsidRPr="00D60393">
          <w:rPr>
            <w:rFonts w:ascii="Arial" w:hAnsi="Arial" w:cs="Arial"/>
            <w:noProof/>
            <w:color w:val="000000"/>
            <w:lang w:val="es-ES"/>
          </w:rPr>
          <w:t xml:space="preserve">siempre que el gestor de la red de distribución así lo solicite, </w:t>
        </w:r>
      </w:ins>
      <w:r w:rsidRPr="00D60393">
        <w:rPr>
          <w:rFonts w:ascii="Arial" w:hAnsi="Arial" w:cs="Arial"/>
          <w:noProof/>
          <w:color w:val="000000"/>
          <w:lang w:val="es-ES"/>
        </w:rPr>
        <w:t xml:space="preserve">el operador del sistema </w:t>
      </w:r>
      <w:del w:id="141" w:author="Autor">
        <w:r w:rsidRPr="00D60393" w:rsidDel="00E45D41">
          <w:rPr>
            <w:rFonts w:ascii="Arial" w:hAnsi="Arial" w:cs="Arial"/>
            <w:noProof/>
            <w:color w:val="000000"/>
            <w:lang w:val="es-ES"/>
          </w:rPr>
          <w:delText xml:space="preserve">comunicará </w:delText>
        </w:r>
      </w:del>
      <w:ins w:id="142" w:author="Autor">
        <w:r w:rsidR="00E45D41" w:rsidRPr="00D60393">
          <w:rPr>
            <w:rFonts w:ascii="Arial" w:hAnsi="Arial" w:cs="Arial"/>
            <w:noProof/>
            <w:color w:val="000000"/>
            <w:lang w:val="es-ES"/>
          </w:rPr>
          <w:t xml:space="preserve">pondrá a disposición del </w:t>
        </w:r>
      </w:ins>
      <w:del w:id="143" w:author="Autor">
        <w:r w:rsidRPr="00D60393" w:rsidDel="00E45D41">
          <w:rPr>
            <w:rFonts w:ascii="Arial" w:hAnsi="Arial" w:cs="Arial"/>
            <w:noProof/>
            <w:color w:val="000000"/>
            <w:lang w:val="es-ES"/>
          </w:rPr>
          <w:delText xml:space="preserve">al </w:delText>
        </w:r>
      </w:del>
      <w:r w:rsidRPr="00D60393">
        <w:rPr>
          <w:rFonts w:ascii="Arial" w:hAnsi="Arial" w:cs="Arial"/>
          <w:noProof/>
          <w:color w:val="000000"/>
          <w:lang w:val="es-ES"/>
        </w:rPr>
        <w:t xml:space="preserve">gestor de esta red, las instrucciones </w:t>
      </w:r>
      <w:del w:id="144" w:author="Autor">
        <w:r w:rsidRPr="00D60393" w:rsidDel="00E45D41">
          <w:rPr>
            <w:rFonts w:ascii="Arial" w:hAnsi="Arial" w:cs="Arial"/>
            <w:noProof/>
            <w:color w:val="000000"/>
            <w:lang w:val="es-ES"/>
          </w:rPr>
          <w:delText xml:space="preserve">dadas </w:delText>
        </w:r>
      </w:del>
      <w:ins w:id="145" w:author="Autor">
        <w:r w:rsidR="00E45D41" w:rsidRPr="00D60393">
          <w:rPr>
            <w:rFonts w:ascii="Arial" w:hAnsi="Arial" w:cs="Arial"/>
            <w:noProof/>
            <w:color w:val="000000"/>
            <w:lang w:val="es-ES"/>
          </w:rPr>
          <w:t xml:space="preserve">impartidas </w:t>
        </w:r>
      </w:ins>
      <w:r w:rsidRPr="00D60393">
        <w:rPr>
          <w:rFonts w:ascii="Arial" w:hAnsi="Arial" w:cs="Arial"/>
          <w:noProof/>
          <w:color w:val="000000"/>
          <w:lang w:val="es-ES"/>
        </w:rPr>
        <w:t xml:space="preserve">al </w:t>
      </w:r>
      <w:ins w:id="146" w:author="Autor">
        <w:r w:rsidR="00777F4B" w:rsidRPr="00D60393">
          <w:rPr>
            <w:rFonts w:ascii="Arial" w:hAnsi="Arial" w:cs="Arial"/>
            <w:noProof/>
            <w:color w:val="000000"/>
            <w:lang w:val="es-ES"/>
          </w:rPr>
          <w:t>c</w:t>
        </w:r>
      </w:ins>
      <w:del w:id="147" w:author="Autor">
        <w:r w:rsidRPr="00D60393" w:rsidDel="00777F4B">
          <w:rPr>
            <w:rFonts w:ascii="Arial" w:hAnsi="Arial" w:cs="Arial"/>
            <w:noProof/>
            <w:color w:val="000000"/>
            <w:lang w:val="es-ES"/>
          </w:rPr>
          <w:delText>C</w:delText>
        </w:r>
      </w:del>
      <w:r w:rsidRPr="00D60393">
        <w:rPr>
          <w:rFonts w:ascii="Arial" w:hAnsi="Arial" w:cs="Arial"/>
          <w:noProof/>
          <w:color w:val="000000"/>
          <w:lang w:val="es-ES"/>
        </w:rPr>
        <w:t xml:space="preserve">entro de </w:t>
      </w:r>
      <w:ins w:id="148" w:author="Autor">
        <w:r w:rsidR="00777F4B" w:rsidRPr="00D60393">
          <w:rPr>
            <w:rFonts w:ascii="Arial" w:hAnsi="Arial" w:cs="Arial"/>
            <w:noProof/>
            <w:color w:val="000000"/>
            <w:lang w:val="es-ES"/>
          </w:rPr>
          <w:t>c</w:t>
        </w:r>
      </w:ins>
      <w:del w:id="149" w:author="Autor">
        <w:r w:rsidRPr="00D60393" w:rsidDel="00777F4B">
          <w:rPr>
            <w:rFonts w:ascii="Arial" w:hAnsi="Arial" w:cs="Arial"/>
            <w:noProof/>
            <w:color w:val="000000"/>
            <w:lang w:val="es-ES"/>
          </w:rPr>
          <w:delText>C</w:delText>
        </w:r>
      </w:del>
      <w:r w:rsidRPr="00D60393">
        <w:rPr>
          <w:rFonts w:ascii="Arial" w:hAnsi="Arial" w:cs="Arial"/>
          <w:noProof/>
          <w:color w:val="000000"/>
          <w:lang w:val="es-ES"/>
        </w:rPr>
        <w:t xml:space="preserve">ontrol </w:t>
      </w:r>
      <w:ins w:id="150" w:author="Autor">
        <w:r w:rsidR="00D8296E" w:rsidRPr="00D60393">
          <w:rPr>
            <w:rFonts w:ascii="Arial" w:hAnsi="Arial" w:cs="Arial"/>
            <w:noProof/>
            <w:color w:val="000000"/>
            <w:lang w:val="es-ES"/>
          </w:rPr>
          <w:t xml:space="preserve">habilitado </w:t>
        </w:r>
      </w:ins>
      <w:r w:rsidRPr="00D60393">
        <w:rPr>
          <w:rFonts w:ascii="Arial" w:hAnsi="Arial" w:cs="Arial"/>
          <w:noProof/>
          <w:color w:val="000000"/>
          <w:lang w:val="es-ES"/>
        </w:rPr>
        <w:t>correspondiente.</w:t>
      </w:r>
      <w:r w:rsidRPr="00D60393">
        <w:rPr>
          <w:rFonts w:ascii="Arial" w:hAnsi="Arial" w:cs="Arial"/>
          <w:noProof/>
          <w:lang w:val="es-ES"/>
        </w:rPr>
        <w:t xml:space="preserve"> </w:t>
      </w:r>
    </w:p>
    <w:p w14:paraId="2EF9807D" w14:textId="50222D2B"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En</w:t>
      </w:r>
      <w:r w:rsidRPr="00D60393">
        <w:rPr>
          <w:rFonts w:ascii="Arial" w:hAnsi="Arial" w:cs="Arial"/>
          <w:noProof/>
          <w:color w:val="000000"/>
          <w:spacing w:val="28"/>
          <w:lang w:val="es-ES"/>
        </w:rPr>
        <w:t xml:space="preserve"> </w:t>
      </w:r>
      <w:r w:rsidRPr="00D60393">
        <w:rPr>
          <w:rFonts w:ascii="Arial" w:hAnsi="Arial" w:cs="Arial"/>
          <w:noProof/>
          <w:color w:val="000000"/>
          <w:lang w:val="es-ES"/>
        </w:rPr>
        <w:t>los</w:t>
      </w:r>
      <w:r w:rsidRPr="00D60393">
        <w:rPr>
          <w:rFonts w:ascii="Arial" w:hAnsi="Arial" w:cs="Arial"/>
          <w:noProof/>
          <w:color w:val="000000"/>
          <w:spacing w:val="28"/>
          <w:lang w:val="es-ES"/>
        </w:rPr>
        <w:t xml:space="preserve"> </w:t>
      </w:r>
      <w:del w:id="151" w:author="Autor">
        <w:r w:rsidRPr="00D60393" w:rsidDel="00777F4B">
          <w:rPr>
            <w:rFonts w:ascii="Arial" w:hAnsi="Arial" w:cs="Arial"/>
            <w:noProof/>
            <w:color w:val="000000"/>
            <w:lang w:val="es-ES"/>
          </w:rPr>
          <w:delText>C</w:delText>
        </w:r>
      </w:del>
      <w:ins w:id="152" w:author="Autor">
        <w:r w:rsidR="00777F4B" w:rsidRPr="00D60393">
          <w:rPr>
            <w:rFonts w:ascii="Arial" w:hAnsi="Arial" w:cs="Arial"/>
            <w:noProof/>
            <w:color w:val="000000"/>
            <w:lang w:val="es-ES"/>
          </w:rPr>
          <w:t>c</w:t>
        </w:r>
      </w:ins>
      <w:r w:rsidRPr="00D60393">
        <w:rPr>
          <w:rFonts w:ascii="Arial" w:hAnsi="Arial" w:cs="Arial"/>
          <w:noProof/>
          <w:color w:val="000000"/>
          <w:lang w:val="es-ES"/>
        </w:rPr>
        <w:t>entros</w:t>
      </w:r>
      <w:r w:rsidRPr="00D60393">
        <w:rPr>
          <w:rFonts w:ascii="Arial" w:hAnsi="Arial" w:cs="Arial"/>
          <w:noProof/>
          <w:color w:val="000000"/>
          <w:spacing w:val="28"/>
          <w:lang w:val="es-ES"/>
        </w:rPr>
        <w:t xml:space="preserve"> </w:t>
      </w:r>
      <w:r w:rsidRPr="00D60393">
        <w:rPr>
          <w:rFonts w:ascii="Arial" w:hAnsi="Arial" w:cs="Arial"/>
          <w:noProof/>
          <w:color w:val="000000"/>
          <w:lang w:val="es-ES"/>
        </w:rPr>
        <w:t>de</w:t>
      </w:r>
      <w:r w:rsidRPr="00D60393">
        <w:rPr>
          <w:rFonts w:ascii="Arial" w:hAnsi="Arial" w:cs="Arial"/>
          <w:noProof/>
          <w:color w:val="000000"/>
          <w:spacing w:val="28"/>
          <w:lang w:val="es-ES"/>
        </w:rPr>
        <w:t xml:space="preserve"> </w:t>
      </w:r>
      <w:ins w:id="153" w:author="Autor">
        <w:r w:rsidR="00777F4B" w:rsidRPr="00D60393">
          <w:rPr>
            <w:rFonts w:ascii="Arial" w:hAnsi="Arial" w:cs="Arial"/>
            <w:noProof/>
            <w:color w:val="000000"/>
            <w:lang w:val="es-ES"/>
          </w:rPr>
          <w:t>c</w:t>
        </w:r>
      </w:ins>
      <w:del w:id="154" w:author="Autor">
        <w:r w:rsidRPr="00D60393" w:rsidDel="00777F4B">
          <w:rPr>
            <w:rFonts w:ascii="Arial" w:hAnsi="Arial" w:cs="Arial"/>
            <w:noProof/>
            <w:color w:val="000000"/>
            <w:lang w:val="es-ES"/>
          </w:rPr>
          <w:delText>C</w:delText>
        </w:r>
      </w:del>
      <w:r w:rsidRPr="00D60393">
        <w:rPr>
          <w:rFonts w:ascii="Arial" w:hAnsi="Arial" w:cs="Arial"/>
          <w:noProof/>
          <w:color w:val="000000"/>
          <w:lang w:val="es-ES"/>
        </w:rPr>
        <w:t>ontrol</w:t>
      </w:r>
      <w:ins w:id="155" w:author="Autor">
        <w:r w:rsidR="003951CD" w:rsidRPr="00D60393">
          <w:rPr>
            <w:rFonts w:ascii="Arial" w:hAnsi="Arial" w:cs="Arial"/>
            <w:noProof/>
            <w:color w:val="000000"/>
            <w:lang w:val="es-ES"/>
          </w:rPr>
          <w:t xml:space="preserve"> habilitados</w:t>
        </w:r>
      </w:ins>
      <w:r w:rsidRPr="00D60393">
        <w:rPr>
          <w:rFonts w:ascii="Arial" w:hAnsi="Arial" w:cs="Arial"/>
          <w:noProof/>
          <w:color w:val="000000"/>
          <w:spacing w:val="28"/>
          <w:lang w:val="es-ES"/>
        </w:rPr>
        <w:t xml:space="preserve"> </w:t>
      </w:r>
      <w:r w:rsidRPr="00D60393">
        <w:rPr>
          <w:rFonts w:ascii="Arial" w:hAnsi="Arial" w:cs="Arial"/>
          <w:noProof/>
          <w:color w:val="000000"/>
          <w:lang w:val="es-ES"/>
        </w:rPr>
        <w:t>se</w:t>
      </w:r>
      <w:r w:rsidRPr="00D60393">
        <w:rPr>
          <w:rFonts w:ascii="Arial" w:hAnsi="Arial" w:cs="Arial"/>
          <w:noProof/>
          <w:color w:val="000000"/>
          <w:spacing w:val="28"/>
          <w:lang w:val="es-ES"/>
        </w:rPr>
        <w:t xml:space="preserve"> </w:t>
      </w:r>
      <w:r w:rsidRPr="00D60393">
        <w:rPr>
          <w:rFonts w:ascii="Arial" w:hAnsi="Arial" w:cs="Arial"/>
          <w:noProof/>
          <w:color w:val="000000"/>
          <w:lang w:val="es-ES"/>
        </w:rPr>
        <w:t>deberá</w:t>
      </w:r>
      <w:r w:rsidRPr="00D60393">
        <w:rPr>
          <w:rFonts w:ascii="Arial" w:hAnsi="Arial" w:cs="Arial"/>
          <w:noProof/>
          <w:color w:val="000000"/>
          <w:spacing w:val="28"/>
          <w:lang w:val="es-ES"/>
        </w:rPr>
        <w:t xml:space="preserve"> </w:t>
      </w:r>
      <w:r w:rsidRPr="00D60393">
        <w:rPr>
          <w:rFonts w:ascii="Arial" w:hAnsi="Arial" w:cs="Arial"/>
          <w:noProof/>
          <w:color w:val="000000"/>
          <w:lang w:val="es-ES"/>
        </w:rPr>
        <w:t>disponer</w:t>
      </w:r>
      <w:r w:rsidRPr="00D60393">
        <w:rPr>
          <w:rFonts w:ascii="Arial" w:hAnsi="Arial" w:cs="Arial"/>
          <w:noProof/>
          <w:color w:val="000000"/>
          <w:spacing w:val="28"/>
          <w:lang w:val="es-ES"/>
        </w:rPr>
        <w:t xml:space="preserve"> </w:t>
      </w:r>
      <w:r w:rsidRPr="00D60393">
        <w:rPr>
          <w:rFonts w:ascii="Arial" w:hAnsi="Arial" w:cs="Arial"/>
          <w:noProof/>
          <w:color w:val="000000"/>
          <w:lang w:val="es-ES"/>
        </w:rPr>
        <w:t>de</w:t>
      </w:r>
      <w:r w:rsidRPr="00D60393">
        <w:rPr>
          <w:rFonts w:ascii="Arial" w:hAnsi="Arial" w:cs="Arial"/>
          <w:noProof/>
          <w:color w:val="000000"/>
          <w:spacing w:val="28"/>
          <w:lang w:val="es-ES"/>
        </w:rPr>
        <w:t xml:space="preserve"> </w:t>
      </w:r>
      <w:r w:rsidRPr="00D60393">
        <w:rPr>
          <w:rFonts w:ascii="Arial" w:hAnsi="Arial" w:cs="Arial"/>
          <w:noProof/>
          <w:color w:val="000000"/>
          <w:lang w:val="es-ES"/>
        </w:rPr>
        <w:t>registros</w:t>
      </w:r>
      <w:r w:rsidRPr="00D60393">
        <w:rPr>
          <w:rFonts w:ascii="Arial" w:hAnsi="Arial" w:cs="Arial"/>
          <w:noProof/>
          <w:color w:val="000000"/>
          <w:spacing w:val="28"/>
          <w:lang w:val="es-ES"/>
        </w:rPr>
        <w:t xml:space="preserve"> </w:t>
      </w:r>
      <w:r w:rsidRPr="00D60393">
        <w:rPr>
          <w:rFonts w:ascii="Arial" w:hAnsi="Arial" w:cs="Arial"/>
          <w:noProof/>
          <w:color w:val="000000"/>
          <w:lang w:val="es-ES"/>
        </w:rPr>
        <w:t>de</w:t>
      </w:r>
      <w:r w:rsidRPr="00D60393">
        <w:rPr>
          <w:rFonts w:ascii="Arial" w:hAnsi="Arial" w:cs="Arial"/>
          <w:noProof/>
          <w:color w:val="000000"/>
          <w:spacing w:val="28"/>
          <w:lang w:val="es-ES"/>
        </w:rPr>
        <w:t xml:space="preserve"> </w:t>
      </w:r>
      <w:r w:rsidRPr="00D60393">
        <w:rPr>
          <w:rFonts w:ascii="Arial" w:hAnsi="Arial" w:cs="Arial"/>
          <w:noProof/>
          <w:color w:val="000000"/>
          <w:lang w:val="es-ES"/>
        </w:rPr>
        <w:t>las</w:t>
      </w:r>
      <w:r w:rsidRPr="00D60393">
        <w:rPr>
          <w:rFonts w:ascii="Arial" w:hAnsi="Arial" w:cs="Arial"/>
          <w:noProof/>
          <w:color w:val="000000"/>
          <w:spacing w:val="28"/>
          <w:lang w:val="es-ES"/>
        </w:rPr>
        <w:t xml:space="preserve"> </w:t>
      </w:r>
      <w:r w:rsidRPr="00D60393">
        <w:rPr>
          <w:rFonts w:ascii="Arial" w:hAnsi="Arial" w:cs="Arial"/>
          <w:noProof/>
          <w:color w:val="000000"/>
          <w:lang w:val="es-ES"/>
        </w:rPr>
        <w:t>consignas</w:t>
      </w:r>
      <w:r w:rsidR="00A63CAB" w:rsidRPr="00D60393">
        <w:rPr>
          <w:rFonts w:ascii="Arial" w:hAnsi="Arial" w:cs="Arial"/>
          <w:noProof/>
          <w:color w:val="000000"/>
          <w:lang w:val="es-ES"/>
        </w:rPr>
        <w:t xml:space="preserve"> </w:t>
      </w:r>
      <w:del w:id="156" w:author="Autor">
        <w:r w:rsidR="00A63CAB" w:rsidRPr="00D60393" w:rsidDel="00A63CAB">
          <w:rPr>
            <w:rFonts w:ascii="Arial" w:hAnsi="Arial" w:cs="Arial"/>
            <w:noProof/>
            <w:color w:val="000000"/>
            <w:lang w:val="es-ES"/>
          </w:rPr>
          <w:delText>de reducción</w:delText>
        </w:r>
        <w:r w:rsidRPr="00D60393" w:rsidDel="00A63CAB">
          <w:rPr>
            <w:rFonts w:ascii="Arial" w:hAnsi="Arial" w:cs="Arial"/>
            <w:noProof/>
            <w:color w:val="000000"/>
            <w:spacing w:val="28"/>
            <w:lang w:val="es-ES"/>
          </w:rPr>
          <w:delText xml:space="preserve"> </w:delText>
        </w:r>
      </w:del>
      <w:ins w:id="157" w:author="Autor">
        <w:r w:rsidR="00704BD7" w:rsidRPr="00D60393">
          <w:rPr>
            <w:rFonts w:ascii="Arial" w:hAnsi="Arial" w:cs="Arial"/>
            <w:noProof/>
            <w:color w:val="000000"/>
            <w:lang w:val="es-ES"/>
          </w:rPr>
          <w:t>de limitación</w:t>
        </w:r>
        <w:r w:rsidR="0034189F" w:rsidRPr="00D60393">
          <w:rPr>
            <w:rFonts w:ascii="Arial" w:hAnsi="Arial" w:cs="Arial"/>
            <w:noProof/>
            <w:color w:val="000000"/>
            <w:spacing w:val="28"/>
            <w:lang w:val="es-ES"/>
          </w:rPr>
          <w:t xml:space="preserve"> </w:t>
        </w:r>
      </w:ins>
      <w:del w:id="158" w:author="Autor">
        <w:r w:rsidRPr="00D60393" w:rsidDel="002D6184">
          <w:rPr>
            <w:rFonts w:ascii="Arial" w:hAnsi="Arial" w:cs="Arial"/>
            <w:noProof/>
            <w:color w:val="000000"/>
            <w:lang w:val="es-ES"/>
          </w:rPr>
          <w:delText xml:space="preserve">dadas </w:delText>
        </w:r>
      </w:del>
      <w:ins w:id="159" w:author="Autor">
        <w:r w:rsidR="002D6184" w:rsidRPr="00D60393">
          <w:rPr>
            <w:rFonts w:ascii="Arial" w:hAnsi="Arial" w:cs="Arial"/>
            <w:noProof/>
            <w:color w:val="000000"/>
            <w:lang w:val="es-ES"/>
          </w:rPr>
          <w:t xml:space="preserve">emitidas </w:t>
        </w:r>
      </w:ins>
      <w:r w:rsidRPr="00D60393">
        <w:rPr>
          <w:rFonts w:ascii="Arial" w:hAnsi="Arial" w:cs="Arial"/>
          <w:noProof/>
          <w:color w:val="000000"/>
          <w:lang w:val="es-ES"/>
        </w:rPr>
        <w:t xml:space="preserve">por el operador del sistema y </w:t>
      </w:r>
      <w:ins w:id="160" w:author="Autor">
        <w:r w:rsidR="002D6184" w:rsidRPr="00D60393">
          <w:rPr>
            <w:rFonts w:ascii="Arial" w:hAnsi="Arial" w:cs="Arial"/>
            <w:noProof/>
            <w:color w:val="000000"/>
            <w:lang w:val="es-ES"/>
          </w:rPr>
          <w:t xml:space="preserve">reenviadas </w:t>
        </w:r>
      </w:ins>
      <w:r w:rsidRPr="00D60393">
        <w:rPr>
          <w:rFonts w:ascii="Arial" w:hAnsi="Arial" w:cs="Arial"/>
          <w:noProof/>
          <w:color w:val="000000"/>
          <w:lang w:val="es-ES"/>
        </w:rPr>
        <w:t xml:space="preserve">por el propio </w:t>
      </w:r>
      <w:del w:id="161" w:author="Autor">
        <w:r w:rsidRPr="00D60393" w:rsidDel="00886200">
          <w:rPr>
            <w:rFonts w:ascii="Arial" w:hAnsi="Arial" w:cs="Arial"/>
            <w:noProof/>
            <w:color w:val="000000"/>
            <w:lang w:val="es-ES"/>
          </w:rPr>
          <w:delText>c</w:delText>
        </w:r>
      </w:del>
      <w:ins w:id="162" w:author="Autor">
        <w:r w:rsidR="00777F4B" w:rsidRPr="00D60393">
          <w:rPr>
            <w:rFonts w:ascii="Arial" w:hAnsi="Arial" w:cs="Arial"/>
            <w:noProof/>
            <w:color w:val="000000"/>
            <w:lang w:val="es-ES"/>
          </w:rPr>
          <w:t>c</w:t>
        </w:r>
        <w:del w:id="163" w:author="Autor">
          <w:r w:rsidR="00886200" w:rsidRPr="00D60393" w:rsidDel="00777F4B">
            <w:rPr>
              <w:rFonts w:ascii="Arial" w:hAnsi="Arial" w:cs="Arial"/>
              <w:noProof/>
              <w:color w:val="000000"/>
              <w:lang w:val="es-ES"/>
            </w:rPr>
            <w:delText>C</w:delText>
          </w:r>
        </w:del>
      </w:ins>
      <w:r w:rsidRPr="00D60393">
        <w:rPr>
          <w:rFonts w:ascii="Arial" w:hAnsi="Arial" w:cs="Arial"/>
          <w:noProof/>
          <w:color w:val="000000"/>
          <w:lang w:val="es-ES"/>
        </w:rPr>
        <w:t xml:space="preserve">entro de </w:t>
      </w:r>
      <w:del w:id="164" w:author="Autor">
        <w:r w:rsidRPr="00D60393" w:rsidDel="00886200">
          <w:rPr>
            <w:rFonts w:ascii="Arial" w:hAnsi="Arial" w:cs="Arial"/>
            <w:noProof/>
            <w:color w:val="000000"/>
            <w:lang w:val="es-ES"/>
          </w:rPr>
          <w:delText>c</w:delText>
        </w:r>
      </w:del>
      <w:ins w:id="165" w:author="Autor">
        <w:r w:rsidR="00777F4B" w:rsidRPr="00D60393">
          <w:rPr>
            <w:rFonts w:ascii="Arial" w:hAnsi="Arial" w:cs="Arial"/>
            <w:noProof/>
            <w:color w:val="000000"/>
            <w:lang w:val="es-ES"/>
          </w:rPr>
          <w:t>c</w:t>
        </w:r>
        <w:del w:id="166" w:author="Autor">
          <w:r w:rsidR="00886200" w:rsidRPr="00D60393" w:rsidDel="00777F4B">
            <w:rPr>
              <w:rFonts w:ascii="Arial" w:hAnsi="Arial" w:cs="Arial"/>
              <w:noProof/>
              <w:color w:val="000000"/>
              <w:lang w:val="es-ES"/>
            </w:rPr>
            <w:delText>C</w:delText>
          </w:r>
        </w:del>
      </w:ins>
      <w:r w:rsidRPr="00D60393">
        <w:rPr>
          <w:rFonts w:ascii="Arial" w:hAnsi="Arial" w:cs="Arial"/>
          <w:noProof/>
          <w:color w:val="000000"/>
          <w:lang w:val="es-ES"/>
        </w:rPr>
        <w:t>ontrol</w:t>
      </w:r>
      <w:ins w:id="167" w:author="Autor">
        <w:r w:rsidR="0030346B" w:rsidRPr="00D60393">
          <w:rPr>
            <w:rFonts w:ascii="Arial" w:hAnsi="Arial" w:cs="Arial"/>
            <w:noProof/>
            <w:color w:val="000000"/>
            <w:lang w:val="es-ES"/>
          </w:rPr>
          <w:t xml:space="preserve"> habilitado</w:t>
        </w:r>
      </w:ins>
      <w:r w:rsidRPr="00D60393">
        <w:rPr>
          <w:rFonts w:ascii="Arial" w:hAnsi="Arial" w:cs="Arial"/>
          <w:noProof/>
          <w:color w:val="000000"/>
          <w:lang w:val="es-ES"/>
        </w:rPr>
        <w:t>, así como la ejecución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real</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los</w:t>
      </w:r>
      <w:r w:rsidRPr="00D60393">
        <w:rPr>
          <w:rFonts w:ascii="Arial" w:hAnsi="Arial" w:cs="Arial"/>
          <w:noProof/>
          <w:color w:val="000000"/>
          <w:spacing w:val="-5"/>
          <w:lang w:val="es-ES"/>
        </w:rPr>
        <w:t xml:space="preserve"> </w:t>
      </w:r>
      <w:r w:rsidRPr="00D60393">
        <w:rPr>
          <w:rFonts w:ascii="Arial" w:hAnsi="Arial" w:cs="Arial"/>
          <w:noProof/>
          <w:color w:val="000000"/>
          <w:lang w:val="es-ES"/>
        </w:rPr>
        <w:t>recortes</w:t>
      </w:r>
      <w:r w:rsidRPr="00D60393">
        <w:rPr>
          <w:rFonts w:ascii="Arial" w:hAnsi="Arial" w:cs="Arial"/>
          <w:noProof/>
          <w:color w:val="000000"/>
          <w:spacing w:val="-5"/>
          <w:lang w:val="es-ES"/>
        </w:rPr>
        <w:t xml:space="preserve"> </w:t>
      </w:r>
      <w:r w:rsidRPr="00D60393">
        <w:rPr>
          <w:rFonts w:ascii="Arial" w:hAnsi="Arial" w:cs="Arial"/>
          <w:noProof/>
          <w:color w:val="000000"/>
          <w:lang w:val="es-ES"/>
        </w:rPr>
        <w:t>y</w:t>
      </w:r>
      <w:r w:rsidRPr="00D60393">
        <w:rPr>
          <w:rFonts w:ascii="Arial" w:hAnsi="Arial" w:cs="Arial"/>
          <w:noProof/>
          <w:color w:val="000000"/>
          <w:spacing w:val="-5"/>
          <w:lang w:val="es-ES"/>
        </w:rPr>
        <w:t xml:space="preserve"> </w:t>
      </w:r>
      <w:r w:rsidRPr="00D60393">
        <w:rPr>
          <w:rFonts w:ascii="Arial" w:hAnsi="Arial" w:cs="Arial"/>
          <w:noProof/>
          <w:color w:val="000000"/>
          <w:lang w:val="es-ES"/>
        </w:rPr>
        <w:t>reducciones</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para</w:t>
      </w:r>
      <w:r w:rsidRPr="00D60393">
        <w:rPr>
          <w:rFonts w:ascii="Arial" w:hAnsi="Arial" w:cs="Arial"/>
          <w:noProof/>
          <w:color w:val="000000"/>
          <w:spacing w:val="-5"/>
          <w:lang w:val="es-ES"/>
        </w:rPr>
        <w:t xml:space="preserve"> </w:t>
      </w:r>
      <w:r w:rsidRPr="00D60393">
        <w:rPr>
          <w:rFonts w:ascii="Arial" w:hAnsi="Arial" w:cs="Arial"/>
          <w:noProof/>
          <w:color w:val="000000"/>
          <w:lang w:val="es-ES"/>
        </w:rPr>
        <w:t>que</w:t>
      </w:r>
      <w:r w:rsidRPr="00D60393">
        <w:rPr>
          <w:rFonts w:ascii="Arial" w:hAnsi="Arial" w:cs="Arial"/>
          <w:noProof/>
          <w:color w:val="000000"/>
          <w:spacing w:val="-5"/>
          <w:lang w:val="es-ES"/>
        </w:rPr>
        <w:t xml:space="preserve"> </w:t>
      </w:r>
      <w:r w:rsidRPr="00D60393">
        <w:rPr>
          <w:rFonts w:ascii="Arial" w:hAnsi="Arial" w:cs="Arial"/>
          <w:noProof/>
          <w:color w:val="000000"/>
          <w:lang w:val="es-ES"/>
        </w:rPr>
        <w:t>puedan</w:t>
      </w:r>
      <w:r w:rsidRPr="00D60393">
        <w:rPr>
          <w:rFonts w:ascii="Arial" w:hAnsi="Arial" w:cs="Arial"/>
          <w:noProof/>
          <w:color w:val="000000"/>
          <w:spacing w:val="-5"/>
          <w:lang w:val="es-ES"/>
        </w:rPr>
        <w:t xml:space="preserve"> </w:t>
      </w:r>
      <w:r w:rsidRPr="00D60393">
        <w:rPr>
          <w:rFonts w:ascii="Arial" w:hAnsi="Arial" w:cs="Arial"/>
          <w:noProof/>
          <w:color w:val="000000"/>
          <w:lang w:val="es-ES"/>
        </w:rPr>
        <w:t>ser</w:t>
      </w:r>
      <w:r w:rsidRPr="00D60393">
        <w:rPr>
          <w:rFonts w:ascii="Arial" w:hAnsi="Arial" w:cs="Arial"/>
          <w:noProof/>
          <w:color w:val="000000"/>
          <w:spacing w:val="-5"/>
          <w:lang w:val="es-ES"/>
        </w:rPr>
        <w:t xml:space="preserve"> </w:t>
      </w:r>
      <w:r w:rsidRPr="00D60393">
        <w:rPr>
          <w:rFonts w:ascii="Arial" w:hAnsi="Arial" w:cs="Arial"/>
          <w:noProof/>
          <w:color w:val="000000"/>
          <w:lang w:val="es-ES"/>
        </w:rPr>
        <w:t>utilizados en la resolución de posibles conflictos.</w:t>
      </w:r>
      <w:r w:rsidRPr="00D60393">
        <w:rPr>
          <w:rFonts w:ascii="Arial" w:hAnsi="Arial" w:cs="Arial"/>
          <w:noProof/>
          <w:lang w:val="es-ES"/>
        </w:rPr>
        <w:t xml:space="preserve"> </w:t>
      </w:r>
    </w:p>
    <w:p w14:paraId="42570DCC" w14:textId="59ABEC71" w:rsidR="00543237" w:rsidRPr="00D60393" w:rsidRDefault="00D3248B" w:rsidP="007042B3">
      <w:pPr>
        <w:spacing w:before="80" w:line="240" w:lineRule="exact"/>
        <w:ind w:right="67" w:firstLine="340"/>
        <w:jc w:val="both"/>
        <w:rPr>
          <w:ins w:id="168" w:author="Autor"/>
          <w:rFonts w:ascii="Arial" w:hAnsi="Arial" w:cs="Arial"/>
          <w:noProof/>
          <w:color w:val="000000"/>
          <w:lang w:val="es-ES"/>
        </w:rPr>
      </w:pPr>
      <w:r w:rsidRPr="00D60393">
        <w:rPr>
          <w:rFonts w:ascii="Arial" w:hAnsi="Arial" w:cs="Arial"/>
          <w:noProof/>
          <w:color w:val="000000"/>
          <w:lang w:val="es-ES"/>
        </w:rPr>
        <w:t>5.1</w:t>
      </w:r>
      <w:r w:rsidRPr="00D60393">
        <w:rPr>
          <w:rFonts w:ascii="Arial" w:hAnsi="Arial" w:cs="Arial"/>
          <w:noProof/>
          <w:color w:val="000000"/>
          <w:spacing w:val="144"/>
          <w:lang w:val="es-ES"/>
        </w:rPr>
        <w:t xml:space="preserve"> </w:t>
      </w:r>
      <w:r w:rsidRPr="00D60393">
        <w:rPr>
          <w:rFonts w:ascii="Arial" w:hAnsi="Arial" w:cs="Arial"/>
          <w:noProof/>
          <w:color w:val="000000"/>
          <w:lang w:val="es-ES"/>
        </w:rPr>
        <w:t xml:space="preserve">Modificación de producción. El </w:t>
      </w:r>
      <w:del w:id="169" w:author="Autor">
        <w:r w:rsidRPr="00D60393" w:rsidDel="00EA5FD0">
          <w:rPr>
            <w:rFonts w:ascii="Arial" w:hAnsi="Arial" w:cs="Arial"/>
            <w:noProof/>
            <w:color w:val="000000"/>
            <w:lang w:val="es-ES"/>
          </w:rPr>
          <w:delText>O</w:delText>
        </w:r>
      </w:del>
      <w:ins w:id="170" w:author="Autor">
        <w:r w:rsidR="00EA5FD0" w:rsidRPr="00D60393">
          <w:rPr>
            <w:rFonts w:ascii="Arial" w:hAnsi="Arial" w:cs="Arial"/>
            <w:noProof/>
            <w:color w:val="000000"/>
            <w:lang w:val="es-ES"/>
          </w:rPr>
          <w:t>o</w:t>
        </w:r>
      </w:ins>
      <w:r w:rsidRPr="00D60393">
        <w:rPr>
          <w:rFonts w:ascii="Arial" w:hAnsi="Arial" w:cs="Arial"/>
          <w:noProof/>
          <w:color w:val="000000"/>
          <w:lang w:val="es-ES"/>
        </w:rPr>
        <w:t xml:space="preserve">perador del </w:t>
      </w:r>
      <w:ins w:id="171" w:author="Autor">
        <w:r w:rsidR="00EA5FD0" w:rsidRPr="00D60393">
          <w:rPr>
            <w:rFonts w:ascii="Arial" w:hAnsi="Arial" w:cs="Arial"/>
            <w:noProof/>
            <w:color w:val="000000"/>
            <w:lang w:val="es-ES"/>
          </w:rPr>
          <w:t>s</w:t>
        </w:r>
      </w:ins>
      <w:del w:id="172"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 xml:space="preserve">istema informará a los </w:t>
      </w:r>
      <w:ins w:id="173" w:author="Autor">
        <w:r w:rsidR="00425261" w:rsidRPr="00D60393">
          <w:rPr>
            <w:rFonts w:ascii="Arial" w:hAnsi="Arial" w:cs="Arial"/>
            <w:noProof/>
            <w:color w:val="000000"/>
            <w:lang w:val="es-ES"/>
          </w:rPr>
          <w:t>c</w:t>
        </w:r>
      </w:ins>
      <w:del w:id="174" w:author="Autor">
        <w:r w:rsidRPr="00D60393" w:rsidDel="00425261">
          <w:rPr>
            <w:rFonts w:ascii="Arial" w:hAnsi="Arial" w:cs="Arial"/>
            <w:noProof/>
            <w:color w:val="000000"/>
            <w:lang w:val="es-ES"/>
          </w:rPr>
          <w:delText>C</w:delText>
        </w:r>
      </w:del>
      <w:r w:rsidRPr="00D60393">
        <w:rPr>
          <w:rFonts w:ascii="Arial" w:hAnsi="Arial" w:cs="Arial"/>
          <w:noProof/>
          <w:color w:val="000000"/>
          <w:lang w:val="es-ES"/>
        </w:rPr>
        <w:t xml:space="preserve">entros de </w:t>
      </w:r>
      <w:ins w:id="175" w:author="Autor">
        <w:r w:rsidR="00425261" w:rsidRPr="00D60393">
          <w:rPr>
            <w:rFonts w:ascii="Arial" w:hAnsi="Arial" w:cs="Arial"/>
            <w:noProof/>
            <w:color w:val="000000"/>
            <w:lang w:val="es-ES"/>
          </w:rPr>
          <w:t>c</w:t>
        </w:r>
      </w:ins>
      <w:del w:id="176" w:author="Autor">
        <w:r w:rsidRPr="00D60393" w:rsidDel="00425261">
          <w:rPr>
            <w:rFonts w:ascii="Arial" w:hAnsi="Arial" w:cs="Arial"/>
            <w:noProof/>
            <w:color w:val="000000"/>
            <w:lang w:val="es-ES"/>
          </w:rPr>
          <w:delText>C</w:delText>
        </w:r>
      </w:del>
      <w:r w:rsidRPr="00D60393">
        <w:rPr>
          <w:rFonts w:ascii="Arial" w:hAnsi="Arial" w:cs="Arial"/>
          <w:noProof/>
          <w:color w:val="000000"/>
          <w:lang w:val="es-ES"/>
        </w:rPr>
        <w:t xml:space="preserve">ontrol </w:t>
      </w:r>
      <w:del w:id="177" w:author="Autor">
        <w:r w:rsidRPr="00D60393" w:rsidDel="00A00D22">
          <w:rPr>
            <w:rFonts w:ascii="Arial" w:hAnsi="Arial" w:cs="Arial"/>
            <w:noProof/>
            <w:color w:val="000000"/>
            <w:lang w:val="es-ES"/>
          </w:rPr>
          <w:delText>afectados</w:delText>
        </w:r>
      </w:del>
      <w:ins w:id="178" w:author="Autor">
        <w:r w:rsidR="00A00D22" w:rsidRPr="00D60393">
          <w:rPr>
            <w:rFonts w:ascii="Arial" w:hAnsi="Arial" w:cs="Arial"/>
            <w:noProof/>
            <w:color w:val="000000"/>
            <w:lang w:val="es-ES"/>
          </w:rPr>
          <w:t>habilitados</w:t>
        </w:r>
      </w:ins>
      <w:r w:rsidRPr="00D60393">
        <w:rPr>
          <w:rFonts w:ascii="Arial" w:hAnsi="Arial" w:cs="Arial"/>
          <w:noProof/>
          <w:color w:val="000000"/>
          <w:lang w:val="es-ES"/>
        </w:rPr>
        <w:t>, de la máxima producción que cada una de las instalaciones bajo su control puede</w:t>
      </w:r>
      <w:del w:id="179" w:author="Autor">
        <w:r w:rsidRPr="00D60393" w:rsidDel="00136575">
          <w:rPr>
            <w:rFonts w:ascii="Arial" w:hAnsi="Arial" w:cs="Arial"/>
            <w:noProof/>
            <w:color w:val="000000"/>
            <w:lang w:val="es-ES"/>
          </w:rPr>
          <w:delText xml:space="preserve"> verte</w:delText>
        </w:r>
        <w:r w:rsidRPr="00D60393" w:rsidDel="00136575">
          <w:rPr>
            <w:rFonts w:ascii="Arial" w:hAnsi="Arial" w:cs="Arial"/>
            <w:noProof/>
            <w:color w:val="000000"/>
            <w:spacing w:val="-11"/>
            <w:lang w:val="es-ES"/>
          </w:rPr>
          <w:delText>r</w:delText>
        </w:r>
      </w:del>
      <w:ins w:id="180" w:author="Autor">
        <w:r w:rsidR="00136575" w:rsidRPr="00D60393">
          <w:rPr>
            <w:rFonts w:ascii="Arial" w:hAnsi="Arial" w:cs="Arial"/>
            <w:noProof/>
            <w:color w:val="000000"/>
            <w:spacing w:val="-11"/>
            <w:lang w:val="es-ES"/>
          </w:rPr>
          <w:t xml:space="preserve"> </w:t>
        </w:r>
        <w:r w:rsidR="00136575" w:rsidRPr="00D60393">
          <w:rPr>
            <w:rFonts w:ascii="Arial" w:hAnsi="Arial" w:cs="Arial"/>
            <w:noProof/>
            <w:color w:val="000000"/>
            <w:lang w:val="es-ES"/>
          </w:rPr>
          <w:t>entregar</w:t>
        </w:r>
      </w:ins>
      <w:r w:rsidRPr="00D60393">
        <w:rPr>
          <w:rFonts w:ascii="Arial" w:hAnsi="Arial" w:cs="Arial"/>
          <w:noProof/>
          <w:color w:val="000000"/>
          <w:lang w:val="es-ES"/>
        </w:rPr>
        <w:t>, de forma que no se supere la máxima producción admisible en cada uno</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los</w:t>
      </w:r>
      <w:r w:rsidRPr="00D60393">
        <w:rPr>
          <w:rFonts w:ascii="Arial" w:hAnsi="Arial" w:cs="Arial"/>
          <w:noProof/>
          <w:color w:val="000000"/>
          <w:spacing w:val="-2"/>
          <w:lang w:val="es-ES"/>
        </w:rPr>
        <w:t xml:space="preserve"> </w:t>
      </w:r>
      <w:r w:rsidRPr="00D60393">
        <w:rPr>
          <w:rFonts w:ascii="Arial" w:hAnsi="Arial" w:cs="Arial"/>
          <w:noProof/>
          <w:color w:val="000000"/>
          <w:lang w:val="es-ES"/>
        </w:rPr>
        <w:t>nudos</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la</w:t>
      </w:r>
      <w:r w:rsidRPr="00D60393">
        <w:rPr>
          <w:rFonts w:ascii="Arial" w:hAnsi="Arial" w:cs="Arial"/>
          <w:noProof/>
          <w:color w:val="000000"/>
          <w:spacing w:val="-2"/>
          <w:lang w:val="es-ES"/>
        </w:rPr>
        <w:t xml:space="preserve"> </w:t>
      </w:r>
      <w:r w:rsidRPr="00D60393">
        <w:rPr>
          <w:rFonts w:ascii="Arial" w:hAnsi="Arial" w:cs="Arial"/>
          <w:noProof/>
          <w:color w:val="000000"/>
          <w:lang w:val="es-ES"/>
        </w:rPr>
        <w:t>Red</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6"/>
          <w:lang w:val="es-ES"/>
        </w:rPr>
        <w:t xml:space="preserve"> </w:t>
      </w:r>
      <w:r w:rsidRPr="00D60393">
        <w:rPr>
          <w:rFonts w:ascii="Arial" w:hAnsi="Arial" w:cs="Arial"/>
          <w:color w:val="000000"/>
          <w:lang w:val="es-ES"/>
        </w:rPr>
        <w:t>T</w:t>
      </w:r>
      <w:r w:rsidRPr="00D60393">
        <w:rPr>
          <w:rFonts w:ascii="Arial" w:hAnsi="Arial" w:cs="Arial"/>
          <w:noProof/>
          <w:color w:val="000000"/>
          <w:lang w:val="es-ES"/>
        </w:rPr>
        <w:t>ransporte</w:t>
      </w:r>
      <w:ins w:id="181" w:author="Autor">
        <w:r w:rsidR="00B619E2" w:rsidRPr="00D60393">
          <w:rPr>
            <w:rStyle w:val="Refdenotaalpie"/>
            <w:rFonts w:ascii="Arial" w:hAnsi="Arial" w:cs="Arial"/>
          </w:rPr>
          <w:fldChar w:fldCharType="begin"/>
        </w:r>
        <w:r w:rsidR="00B619E2" w:rsidRPr="00D60393">
          <w:rPr>
            <w:rStyle w:val="Refdenotaalpie"/>
            <w:rFonts w:ascii="Arial" w:hAnsi="Arial" w:cs="Arial"/>
            <w:lang w:val="es-ES"/>
          </w:rPr>
          <w:instrText xml:space="preserve"> NOTEREF _Ref117146204 \h </w:instrText>
        </w:r>
      </w:ins>
      <w:r w:rsidR="00B619E2" w:rsidRPr="00D60393">
        <w:rPr>
          <w:rStyle w:val="Refdenotaalpie"/>
          <w:rFonts w:ascii="Arial" w:hAnsi="Arial" w:cs="Arial"/>
          <w:lang w:val="es-ES"/>
        </w:rPr>
        <w:instrText xml:space="preserve"> \* MERGEFORMAT </w:instrText>
      </w:r>
      <w:r w:rsidR="00B619E2" w:rsidRPr="00D60393">
        <w:rPr>
          <w:rStyle w:val="Refdenotaalpie"/>
          <w:rFonts w:ascii="Arial" w:hAnsi="Arial" w:cs="Arial"/>
        </w:rPr>
      </w:r>
      <w:r w:rsidR="00B619E2" w:rsidRPr="00D60393">
        <w:rPr>
          <w:rStyle w:val="Refdenotaalpie"/>
          <w:rFonts w:ascii="Arial" w:hAnsi="Arial" w:cs="Arial"/>
        </w:rPr>
        <w:fldChar w:fldCharType="separate"/>
      </w:r>
      <w:ins w:id="182" w:author="Autor">
        <w:r w:rsidR="00B619E2" w:rsidRPr="00D60393">
          <w:rPr>
            <w:rStyle w:val="Refdenotaalpie"/>
            <w:rFonts w:ascii="Arial" w:hAnsi="Arial" w:cs="Arial"/>
            <w:lang w:val="es-ES"/>
          </w:rPr>
          <w:t>1</w:t>
        </w:r>
        <w:r w:rsidR="00B619E2" w:rsidRPr="00D60393">
          <w:rPr>
            <w:rStyle w:val="Refdenotaalpie"/>
            <w:rFonts w:ascii="Arial" w:hAnsi="Arial" w:cs="Arial"/>
          </w:rPr>
          <w:fldChar w:fldCharType="end"/>
        </w:r>
        <w:r w:rsidR="006E39A2" w:rsidRPr="00D60393">
          <w:rPr>
            <w:rFonts w:ascii="Arial" w:hAnsi="Arial" w:cs="Arial"/>
            <w:noProof/>
            <w:color w:val="000000"/>
            <w:lang w:val="es-ES"/>
          </w:rPr>
          <w:t>. Se realizará</w:t>
        </w:r>
        <w:r w:rsidR="008053B0" w:rsidRPr="00D60393">
          <w:rPr>
            <w:rFonts w:ascii="Arial" w:hAnsi="Arial" w:cs="Arial"/>
            <w:noProof/>
            <w:color w:val="000000"/>
            <w:lang w:val="es-ES"/>
          </w:rPr>
          <w:t xml:space="preserve"> lo anterior</w:t>
        </w:r>
        <w:r w:rsidR="000F7F41" w:rsidRPr="00D60393">
          <w:rPr>
            <w:rFonts w:ascii="Arial" w:hAnsi="Arial" w:cs="Arial"/>
            <w:noProof/>
            <w:color w:val="000000"/>
            <w:lang w:val="es-ES"/>
          </w:rPr>
          <w:t xml:space="preserve"> diferenciando </w:t>
        </w:r>
        <w:r w:rsidR="002D2A73" w:rsidRPr="00D60393">
          <w:rPr>
            <w:rFonts w:ascii="Arial" w:hAnsi="Arial" w:cs="Arial"/>
            <w:noProof/>
            <w:color w:val="000000"/>
            <w:lang w:val="es-ES"/>
          </w:rPr>
          <w:t xml:space="preserve">a las instalaciones de producción </w:t>
        </w:r>
        <w:del w:id="183" w:author="Autor">
          <w:r w:rsidR="002D2A73" w:rsidRPr="00D60393" w:rsidDel="00714FEB">
            <w:rPr>
              <w:rFonts w:ascii="Arial" w:hAnsi="Arial" w:cs="Arial"/>
              <w:noProof/>
              <w:color w:val="000000"/>
              <w:lang w:val="es-ES"/>
            </w:rPr>
            <w:delText>que cuelgan de</w:delText>
          </w:r>
          <w:r w:rsidR="008053B0" w:rsidRPr="00D60393" w:rsidDel="00714FEB">
            <w:rPr>
              <w:rFonts w:ascii="Arial" w:hAnsi="Arial" w:cs="Arial"/>
              <w:noProof/>
              <w:color w:val="000000"/>
              <w:lang w:val="es-ES"/>
            </w:rPr>
            <w:delText xml:space="preserve"> cada</w:delText>
          </w:r>
          <w:r w:rsidR="002D2A73" w:rsidRPr="00D60393" w:rsidDel="00714FEB">
            <w:rPr>
              <w:rFonts w:ascii="Arial" w:hAnsi="Arial" w:cs="Arial"/>
              <w:noProof/>
              <w:color w:val="000000"/>
              <w:lang w:val="es-ES"/>
            </w:rPr>
            <w:delText xml:space="preserve"> nudo </w:delText>
          </w:r>
        </w:del>
        <w:r w:rsidR="002D2A73" w:rsidRPr="00D60393">
          <w:rPr>
            <w:rFonts w:ascii="Arial" w:hAnsi="Arial" w:cs="Arial"/>
            <w:noProof/>
            <w:color w:val="000000"/>
            <w:lang w:val="es-ES"/>
          </w:rPr>
          <w:t>por su capacidad técnica y/o tecnología</w:t>
        </w:r>
      </w:ins>
      <w:del w:id="184" w:author="Autor">
        <w:r w:rsidRPr="00D60393" w:rsidDel="005828F5">
          <w:rPr>
            <w:rFonts w:ascii="Arial" w:hAnsi="Arial" w:cs="Arial"/>
            <w:noProof/>
            <w:color w:val="000000"/>
            <w:lang w:val="es-ES"/>
          </w:rPr>
          <w:delText>,</w:delText>
        </w:r>
        <w:r w:rsidRPr="00D60393" w:rsidDel="005828F5">
          <w:rPr>
            <w:rFonts w:ascii="Arial" w:hAnsi="Arial" w:cs="Arial"/>
            <w:color w:val="000000"/>
            <w:lang w:val="es-ES"/>
          </w:rPr>
          <w:delText xml:space="preserve"> siendo esta última la variable de control básica de la generación</w:delText>
        </w:r>
      </w:del>
      <w:r w:rsidRPr="00D60393">
        <w:rPr>
          <w:rFonts w:ascii="Arial" w:hAnsi="Arial" w:cs="Arial"/>
          <w:color w:val="000000"/>
          <w:lang w:val="es-ES"/>
        </w:rPr>
        <w:t>.</w:t>
      </w:r>
      <w:ins w:id="185" w:author="Autor">
        <w:r w:rsidR="00F70E2C" w:rsidRPr="00D60393">
          <w:rPr>
            <w:rFonts w:ascii="Arial" w:hAnsi="Arial" w:cs="Arial"/>
            <w:color w:val="000000"/>
            <w:lang w:val="es-ES"/>
          </w:rPr>
          <w:t xml:space="preserve"> </w:t>
        </w:r>
      </w:ins>
      <w:r w:rsidRPr="00D60393">
        <w:rPr>
          <w:rFonts w:ascii="Arial" w:hAnsi="Arial" w:cs="Arial"/>
          <w:noProof/>
          <w:color w:val="000000"/>
          <w:lang w:val="es-ES"/>
        </w:rPr>
        <w:t xml:space="preserve"> </w:t>
      </w:r>
    </w:p>
    <w:p w14:paraId="3D6106BC" w14:textId="42794AD8" w:rsidR="004C725F" w:rsidRPr="00D60393" w:rsidRDefault="00F61BCE" w:rsidP="007042B3">
      <w:pPr>
        <w:spacing w:before="80" w:line="240" w:lineRule="exact"/>
        <w:ind w:right="67" w:firstLine="340"/>
        <w:jc w:val="both"/>
        <w:rPr>
          <w:ins w:id="186" w:author="Autor"/>
          <w:rFonts w:ascii="Arial" w:hAnsi="Arial" w:cs="Arial"/>
          <w:noProof/>
          <w:color w:val="000000"/>
          <w:lang w:val="es-ES"/>
        </w:rPr>
      </w:pPr>
      <w:ins w:id="187" w:author="Autor">
        <w:r w:rsidRPr="00D60393">
          <w:rPr>
            <w:rFonts w:ascii="Arial" w:hAnsi="Arial" w:cs="Arial"/>
            <w:noProof/>
            <w:color w:val="000000"/>
            <w:lang w:val="es-ES"/>
          </w:rPr>
          <w:t>De manera general, e</w:t>
        </w:r>
        <w:r w:rsidR="00543237" w:rsidRPr="00D60393">
          <w:rPr>
            <w:rFonts w:ascii="Arial" w:hAnsi="Arial" w:cs="Arial"/>
            <w:noProof/>
            <w:color w:val="000000"/>
            <w:lang w:val="es-ES"/>
          </w:rPr>
          <w:t>l reparto de dicha producción máxima</w:t>
        </w:r>
        <w:r w:rsidR="00704D91" w:rsidRPr="00D60393">
          <w:rPr>
            <w:rFonts w:ascii="Arial" w:hAnsi="Arial" w:cs="Arial"/>
            <w:noProof/>
            <w:color w:val="000000"/>
            <w:lang w:val="es-ES"/>
          </w:rPr>
          <w:t xml:space="preserve"> </w:t>
        </w:r>
        <w:r w:rsidR="007A0430" w:rsidRPr="00D60393">
          <w:rPr>
            <w:rFonts w:ascii="Arial" w:hAnsi="Arial" w:cs="Arial"/>
            <w:noProof/>
            <w:color w:val="000000"/>
            <w:lang w:val="es-ES"/>
          </w:rPr>
          <w:t>por nudo</w:t>
        </w:r>
        <w:r w:rsidR="00F41BB8" w:rsidRPr="00D60393">
          <w:rPr>
            <w:rFonts w:ascii="Arial" w:hAnsi="Arial" w:cs="Arial"/>
            <w:noProof/>
            <w:color w:val="000000"/>
            <w:lang w:val="es-ES"/>
          </w:rPr>
          <w:t xml:space="preserve"> y capacidad técnica y/o tecnología se realizará de forma proporcional a la </w:t>
        </w:r>
        <w:r w:rsidR="00EB7DB3" w:rsidRPr="00D60393">
          <w:rPr>
            <w:rFonts w:ascii="Arial" w:hAnsi="Arial" w:cs="Arial"/>
            <w:noProof/>
            <w:color w:val="000000"/>
            <w:lang w:val="es-ES"/>
          </w:rPr>
          <w:t xml:space="preserve">previsión o </w:t>
        </w:r>
        <w:r w:rsidR="00F41BB8" w:rsidRPr="00D60393">
          <w:rPr>
            <w:rFonts w:ascii="Arial" w:hAnsi="Arial" w:cs="Arial"/>
            <w:noProof/>
            <w:color w:val="000000"/>
            <w:lang w:val="es-ES"/>
          </w:rPr>
          <w:t xml:space="preserve">potencia producible, según sea el ámbito temporal en que tenga lugar la modificación propuesta. Se entenderá por potencia producible </w:t>
        </w:r>
        <w:r w:rsidR="004406BF" w:rsidRPr="00D60393">
          <w:rPr>
            <w:rFonts w:ascii="Arial" w:hAnsi="Arial" w:cs="Arial"/>
            <w:noProof/>
            <w:color w:val="000000"/>
            <w:lang w:val="es-ES"/>
          </w:rPr>
          <w:t>a la</w:t>
        </w:r>
        <w:r w:rsidR="00F41BB8" w:rsidRPr="00D60393">
          <w:rPr>
            <w:rFonts w:ascii="Arial" w:hAnsi="Arial" w:cs="Arial"/>
            <w:noProof/>
            <w:color w:val="000000"/>
            <w:lang w:val="es-ES"/>
          </w:rPr>
          <w:t xml:space="preserve"> </w:t>
        </w:r>
        <w:r w:rsidR="00495FA9" w:rsidRPr="00D60393">
          <w:rPr>
            <w:rFonts w:ascii="Arial" w:hAnsi="Arial" w:cs="Arial"/>
            <w:noProof/>
            <w:color w:val="000000"/>
            <w:lang w:val="es-ES"/>
          </w:rPr>
          <w:t xml:space="preserve">señal </w:t>
        </w:r>
        <w:r w:rsidR="00F41BB8" w:rsidRPr="00D60393">
          <w:rPr>
            <w:rFonts w:ascii="Arial" w:hAnsi="Arial" w:cs="Arial"/>
            <w:noProof/>
            <w:color w:val="000000"/>
            <w:lang w:val="es-ES"/>
          </w:rPr>
          <w:t xml:space="preserve">remitida por las instalaciones </w:t>
        </w:r>
        <w:r w:rsidR="004406BF" w:rsidRPr="00D60393">
          <w:rPr>
            <w:rFonts w:ascii="Arial" w:hAnsi="Arial" w:cs="Arial"/>
            <w:noProof/>
            <w:color w:val="000000"/>
            <w:lang w:val="es-ES"/>
          </w:rPr>
          <w:t xml:space="preserve">de producción, </w:t>
        </w:r>
        <w:r w:rsidR="00F41BB8" w:rsidRPr="00D60393">
          <w:rPr>
            <w:rFonts w:ascii="Arial" w:hAnsi="Arial" w:cs="Arial"/>
            <w:noProof/>
            <w:color w:val="000000"/>
            <w:lang w:val="es-ES"/>
          </w:rPr>
          <w:t>en tiempo real</w:t>
        </w:r>
        <w:r w:rsidR="004406BF" w:rsidRPr="00D60393">
          <w:rPr>
            <w:rFonts w:ascii="Arial" w:hAnsi="Arial" w:cs="Arial"/>
            <w:noProof/>
            <w:color w:val="000000"/>
            <w:lang w:val="es-ES"/>
          </w:rPr>
          <w:t>,</w:t>
        </w:r>
        <w:r w:rsidR="00AE69F9" w:rsidRPr="00D60393">
          <w:rPr>
            <w:rFonts w:ascii="Arial" w:hAnsi="Arial" w:cs="Arial"/>
            <w:noProof/>
            <w:color w:val="000000"/>
            <w:lang w:val="es-ES"/>
          </w:rPr>
          <w:t xml:space="preserve"> </w:t>
        </w:r>
        <w:r w:rsidR="004406BF" w:rsidRPr="00D60393">
          <w:rPr>
            <w:rFonts w:ascii="Arial" w:hAnsi="Arial" w:cs="Arial"/>
            <w:noProof/>
            <w:color w:val="000000"/>
            <w:lang w:val="es-ES"/>
          </w:rPr>
          <w:t>con la información</w:t>
        </w:r>
        <w:r w:rsidR="00AE69F9" w:rsidRPr="00D60393">
          <w:rPr>
            <w:rFonts w:ascii="Arial" w:hAnsi="Arial" w:cs="Arial"/>
            <w:noProof/>
            <w:color w:val="000000"/>
            <w:lang w:val="es-ES"/>
          </w:rPr>
          <w:t xml:space="preserve"> de la maxima producción que podría alcanzar la instalación en asusencia de limitaciones</w:t>
        </w:r>
        <w:r w:rsidR="002964A6" w:rsidRPr="00D60393">
          <w:rPr>
            <w:rFonts w:ascii="Arial" w:hAnsi="Arial" w:cs="Arial"/>
            <w:noProof/>
            <w:color w:val="000000"/>
            <w:lang w:val="es-ES"/>
          </w:rPr>
          <w:t xml:space="preserve"> establecidas por el operador del sistema</w:t>
        </w:r>
        <w:r w:rsidR="00F41BB8" w:rsidRPr="00D60393">
          <w:rPr>
            <w:rFonts w:ascii="Arial" w:hAnsi="Arial" w:cs="Arial"/>
            <w:noProof/>
            <w:color w:val="000000"/>
            <w:lang w:val="es-ES"/>
          </w:rPr>
          <w:t xml:space="preserve">. Esta señal de producible estará sujeta a un proceso de validación de su calidad, recogido en el procedimiento de operación que regula el intercambio de información con el </w:t>
        </w:r>
        <w:r w:rsidR="006A12DA" w:rsidRPr="00D60393">
          <w:rPr>
            <w:rFonts w:ascii="Arial" w:hAnsi="Arial" w:cs="Arial"/>
            <w:noProof/>
            <w:color w:val="000000"/>
            <w:lang w:val="es-ES"/>
          </w:rPr>
          <w:t>operador del sistema</w:t>
        </w:r>
        <w:r w:rsidR="00F41BB8" w:rsidRPr="00D60393">
          <w:rPr>
            <w:rFonts w:ascii="Arial" w:hAnsi="Arial" w:cs="Arial"/>
            <w:noProof/>
            <w:color w:val="000000"/>
            <w:lang w:val="es-ES"/>
          </w:rPr>
          <w:t xml:space="preserve">. </w:t>
        </w:r>
        <w:r w:rsidR="00CD44AF" w:rsidRPr="00D60393">
          <w:rPr>
            <w:rFonts w:ascii="Arial" w:hAnsi="Arial" w:cs="Arial"/>
            <w:noProof/>
            <w:color w:val="000000"/>
            <w:lang w:val="es-ES"/>
          </w:rPr>
          <w:t>Tanto p</w:t>
        </w:r>
        <w:r w:rsidR="00F41BB8" w:rsidRPr="00D60393">
          <w:rPr>
            <w:rFonts w:ascii="Arial" w:hAnsi="Arial" w:cs="Arial"/>
            <w:noProof/>
            <w:color w:val="000000"/>
            <w:lang w:val="es-ES"/>
          </w:rPr>
          <w:t xml:space="preserve">ara aquellas instalaciones cuya señal de producible no supere dicho proceso de validación, </w:t>
        </w:r>
        <w:r w:rsidR="00CD44AF" w:rsidRPr="00D60393">
          <w:rPr>
            <w:rFonts w:ascii="Arial" w:hAnsi="Arial" w:cs="Arial"/>
            <w:noProof/>
            <w:color w:val="000000"/>
            <w:lang w:val="es-ES"/>
          </w:rPr>
          <w:t>como para las que</w:t>
        </w:r>
        <w:r w:rsidR="006B2D22" w:rsidRPr="00D60393">
          <w:rPr>
            <w:rFonts w:ascii="Arial" w:hAnsi="Arial" w:cs="Arial"/>
            <w:noProof/>
            <w:color w:val="000000"/>
            <w:lang w:val="es-ES"/>
          </w:rPr>
          <w:t xml:space="preserve"> envíen la señal de producible en </w:t>
        </w:r>
        <w:r w:rsidR="00012F84" w:rsidRPr="00D60393">
          <w:rPr>
            <w:rFonts w:ascii="Arial" w:hAnsi="Arial" w:cs="Arial"/>
            <w:noProof/>
            <w:color w:val="000000"/>
            <w:lang w:val="es-ES"/>
          </w:rPr>
          <w:t xml:space="preserve">mala calidad en el instante de emitir la orden de modificación de la producción máxima, </w:t>
        </w:r>
        <w:r w:rsidR="00F41BB8" w:rsidRPr="00D60393">
          <w:rPr>
            <w:rFonts w:ascii="Arial" w:hAnsi="Arial" w:cs="Arial"/>
            <w:noProof/>
            <w:color w:val="000000"/>
            <w:lang w:val="es-ES"/>
          </w:rPr>
          <w:t xml:space="preserve">se utilizará su producción real a efectos del reparto. Para aquellas instalaciones que evidencien un incumplimiento </w:t>
        </w:r>
        <w:r w:rsidR="00D753B0" w:rsidRPr="00D60393">
          <w:rPr>
            <w:rFonts w:ascii="Arial" w:hAnsi="Arial" w:cs="Arial"/>
            <w:noProof/>
            <w:color w:val="000000"/>
            <w:lang w:val="es-ES"/>
          </w:rPr>
          <w:t xml:space="preserve">no </w:t>
        </w:r>
        <w:r w:rsidR="006008F1" w:rsidRPr="00D60393">
          <w:rPr>
            <w:rFonts w:ascii="Arial" w:hAnsi="Arial" w:cs="Arial"/>
            <w:noProof/>
            <w:color w:val="000000"/>
            <w:lang w:val="es-ES"/>
          </w:rPr>
          <w:t xml:space="preserve">justificado </w:t>
        </w:r>
        <w:r w:rsidR="00F41BB8" w:rsidRPr="00D60393">
          <w:rPr>
            <w:rFonts w:ascii="Arial" w:hAnsi="Arial" w:cs="Arial"/>
            <w:noProof/>
            <w:color w:val="000000"/>
            <w:lang w:val="es-ES"/>
          </w:rPr>
          <w:t>de la consigna inmediatamente anterior, se considerará, a efectos de reparto, que su producción es igual a dicho valor de consigna anterior.</w:t>
        </w:r>
      </w:ins>
    </w:p>
    <w:p w14:paraId="7FE19A81" w14:textId="761C834E" w:rsidR="003663E8" w:rsidRPr="00D60393" w:rsidRDefault="00C5045C" w:rsidP="007042B3">
      <w:pPr>
        <w:spacing w:before="80" w:line="240" w:lineRule="exact"/>
        <w:ind w:right="67" w:firstLine="340"/>
        <w:jc w:val="both"/>
        <w:rPr>
          <w:ins w:id="188" w:author="Autor"/>
          <w:rFonts w:ascii="Arial" w:hAnsi="Arial" w:cs="Arial"/>
          <w:noProof/>
          <w:color w:val="000000"/>
          <w:lang w:val="es-ES"/>
        </w:rPr>
      </w:pPr>
      <w:ins w:id="189" w:author="Autor">
        <w:r w:rsidRPr="00D60393">
          <w:rPr>
            <w:rFonts w:ascii="Arial" w:hAnsi="Arial" w:cs="Arial"/>
            <w:noProof/>
            <w:color w:val="000000"/>
            <w:lang w:val="es-ES"/>
          </w:rPr>
          <w:t>Como excepción a</w:t>
        </w:r>
        <w:r w:rsidR="00D632F4" w:rsidRPr="00D60393">
          <w:rPr>
            <w:rFonts w:ascii="Arial" w:hAnsi="Arial" w:cs="Arial"/>
            <w:noProof/>
            <w:color w:val="000000"/>
            <w:lang w:val="es-ES"/>
          </w:rPr>
          <w:t xml:space="preserve">l reparto de la producción máxima </w:t>
        </w:r>
        <w:r w:rsidR="00952F28" w:rsidRPr="00D60393">
          <w:rPr>
            <w:rFonts w:ascii="Arial" w:hAnsi="Arial" w:cs="Arial"/>
            <w:noProof/>
            <w:color w:val="000000"/>
            <w:lang w:val="es-ES"/>
          </w:rPr>
          <w:t>de forma proporcional a la previsión o potencia producible</w:t>
        </w:r>
        <w:r w:rsidRPr="00D60393">
          <w:rPr>
            <w:rFonts w:ascii="Arial" w:hAnsi="Arial" w:cs="Arial"/>
            <w:noProof/>
            <w:color w:val="000000"/>
            <w:lang w:val="es-ES"/>
          </w:rPr>
          <w:t xml:space="preserve">, </w:t>
        </w:r>
        <w:r w:rsidR="00656CEC" w:rsidRPr="00D60393">
          <w:rPr>
            <w:rFonts w:ascii="Arial" w:hAnsi="Arial" w:cs="Arial"/>
            <w:noProof/>
            <w:color w:val="000000"/>
            <w:lang w:val="es-ES"/>
          </w:rPr>
          <w:t xml:space="preserve">y únicamente </w:t>
        </w:r>
        <w:r w:rsidR="00A14ED1" w:rsidRPr="00D60393">
          <w:rPr>
            <w:rFonts w:ascii="Arial" w:hAnsi="Arial" w:cs="Arial"/>
            <w:noProof/>
            <w:color w:val="000000"/>
            <w:lang w:val="es-ES"/>
          </w:rPr>
          <w:t xml:space="preserve">si las circunstancias </w:t>
        </w:r>
        <w:r w:rsidR="007E1AD7" w:rsidRPr="00D60393">
          <w:rPr>
            <w:rFonts w:ascii="Arial" w:hAnsi="Arial" w:cs="Arial"/>
            <w:noProof/>
            <w:color w:val="000000"/>
            <w:lang w:val="es-ES"/>
          </w:rPr>
          <w:t xml:space="preserve">así </w:t>
        </w:r>
        <w:r w:rsidR="00A14ED1" w:rsidRPr="00D60393">
          <w:rPr>
            <w:rFonts w:ascii="Arial" w:hAnsi="Arial" w:cs="Arial"/>
            <w:noProof/>
            <w:color w:val="000000"/>
            <w:lang w:val="es-ES"/>
          </w:rPr>
          <w:t>lo requiere</w:t>
        </w:r>
        <w:r w:rsidR="007E1AD7" w:rsidRPr="00D60393">
          <w:rPr>
            <w:rFonts w:ascii="Arial" w:hAnsi="Arial" w:cs="Arial"/>
            <w:noProof/>
            <w:color w:val="000000"/>
            <w:lang w:val="es-ES"/>
          </w:rPr>
          <w:t>sen</w:t>
        </w:r>
        <w:r w:rsidR="00A17318" w:rsidRPr="00D60393">
          <w:rPr>
            <w:rFonts w:ascii="Arial" w:hAnsi="Arial" w:cs="Arial"/>
            <w:noProof/>
            <w:color w:val="000000"/>
            <w:lang w:val="es-ES"/>
          </w:rPr>
          <w:t xml:space="preserve">, </w:t>
        </w:r>
        <w:r w:rsidRPr="00D60393">
          <w:rPr>
            <w:rFonts w:ascii="Arial" w:hAnsi="Arial" w:cs="Arial"/>
            <w:noProof/>
            <w:color w:val="000000"/>
            <w:lang w:val="es-ES"/>
          </w:rPr>
          <w:t xml:space="preserve">el operador del sistema se reserva </w:t>
        </w:r>
        <w:r w:rsidR="00A41E42" w:rsidRPr="00D60393">
          <w:rPr>
            <w:rFonts w:ascii="Arial" w:hAnsi="Arial" w:cs="Arial"/>
            <w:noProof/>
            <w:color w:val="000000"/>
            <w:lang w:val="es-ES"/>
          </w:rPr>
          <w:t xml:space="preserve">la posibilidad </w:t>
        </w:r>
        <w:r w:rsidR="00B83174" w:rsidRPr="00D60393">
          <w:rPr>
            <w:rFonts w:ascii="Arial" w:hAnsi="Arial" w:cs="Arial"/>
            <w:noProof/>
            <w:color w:val="000000"/>
            <w:lang w:val="es-ES"/>
          </w:rPr>
          <w:t xml:space="preserve">de realizar </w:t>
        </w:r>
        <w:r w:rsidR="00182336" w:rsidRPr="00D60393">
          <w:rPr>
            <w:rFonts w:ascii="Arial" w:hAnsi="Arial" w:cs="Arial"/>
            <w:noProof/>
            <w:color w:val="000000"/>
            <w:lang w:val="es-ES"/>
          </w:rPr>
          <w:t xml:space="preserve">el reparto da la producción máxima por nudo y capacidad técnica y/o teconlogía </w:t>
        </w:r>
        <w:r w:rsidR="00600FF3" w:rsidRPr="00D60393">
          <w:rPr>
            <w:rFonts w:ascii="Arial" w:hAnsi="Arial" w:cs="Arial"/>
            <w:noProof/>
            <w:color w:val="000000"/>
            <w:lang w:val="es-ES"/>
          </w:rPr>
          <w:t xml:space="preserve">de forma proporcional </w:t>
        </w:r>
        <w:r w:rsidR="00F97ED7" w:rsidRPr="00D60393">
          <w:rPr>
            <w:rFonts w:ascii="Arial" w:hAnsi="Arial" w:cs="Arial"/>
            <w:noProof/>
            <w:color w:val="000000"/>
            <w:lang w:val="es-ES"/>
          </w:rPr>
          <w:t>a otr</w:t>
        </w:r>
        <w:r w:rsidR="00656CEC" w:rsidRPr="00D60393">
          <w:rPr>
            <w:rFonts w:ascii="Arial" w:hAnsi="Arial" w:cs="Arial"/>
            <w:noProof/>
            <w:color w:val="000000"/>
            <w:lang w:val="es-ES"/>
          </w:rPr>
          <w:t>o</w:t>
        </w:r>
        <w:r w:rsidR="00F97ED7" w:rsidRPr="00D60393">
          <w:rPr>
            <w:rFonts w:ascii="Arial" w:hAnsi="Arial" w:cs="Arial"/>
            <w:noProof/>
            <w:color w:val="000000"/>
            <w:lang w:val="es-ES"/>
          </w:rPr>
          <w:t xml:space="preserve">s </w:t>
        </w:r>
        <w:r w:rsidR="00656CEC" w:rsidRPr="00D60393">
          <w:rPr>
            <w:rFonts w:ascii="Arial" w:hAnsi="Arial" w:cs="Arial"/>
            <w:noProof/>
            <w:color w:val="000000"/>
            <w:lang w:val="es-ES"/>
          </w:rPr>
          <w:t>conceptos</w:t>
        </w:r>
        <w:r w:rsidR="00F97ED7" w:rsidRPr="00D60393">
          <w:rPr>
            <w:rFonts w:ascii="Arial" w:hAnsi="Arial" w:cs="Arial"/>
            <w:noProof/>
            <w:color w:val="000000"/>
            <w:lang w:val="es-ES"/>
          </w:rPr>
          <w:t xml:space="preserve"> </w:t>
        </w:r>
        <w:r w:rsidR="004D1CA7" w:rsidRPr="00D60393">
          <w:rPr>
            <w:rFonts w:ascii="Arial" w:hAnsi="Arial" w:cs="Arial"/>
            <w:noProof/>
            <w:color w:val="000000"/>
            <w:lang w:val="es-ES"/>
          </w:rPr>
          <w:t xml:space="preserve">asociados a las instalaciones de producción, </w:t>
        </w:r>
        <w:r w:rsidR="0020780C" w:rsidRPr="00D60393">
          <w:rPr>
            <w:rFonts w:ascii="Arial" w:hAnsi="Arial" w:cs="Arial"/>
            <w:noProof/>
            <w:color w:val="000000"/>
            <w:lang w:val="es-ES"/>
          </w:rPr>
          <w:t>como</w:t>
        </w:r>
        <w:r w:rsidR="00106986" w:rsidRPr="00D60393">
          <w:rPr>
            <w:rFonts w:ascii="Arial" w:hAnsi="Arial" w:cs="Arial"/>
            <w:noProof/>
            <w:color w:val="000000"/>
            <w:lang w:val="es-ES"/>
          </w:rPr>
          <w:t xml:space="preserve"> por ejemplo</w:t>
        </w:r>
        <w:r w:rsidR="00395850" w:rsidRPr="00D60393">
          <w:rPr>
            <w:rFonts w:ascii="Arial" w:hAnsi="Arial" w:cs="Arial"/>
            <w:noProof/>
            <w:color w:val="000000"/>
            <w:lang w:val="es-ES"/>
          </w:rPr>
          <w:t xml:space="preserve"> l</w:t>
        </w:r>
        <w:r w:rsidR="00106986" w:rsidRPr="00D60393">
          <w:rPr>
            <w:rFonts w:ascii="Arial" w:hAnsi="Arial" w:cs="Arial"/>
            <w:noProof/>
            <w:color w:val="000000"/>
            <w:lang w:val="es-ES"/>
          </w:rPr>
          <w:t>o</w:t>
        </w:r>
        <w:r w:rsidR="00395850" w:rsidRPr="00D60393">
          <w:rPr>
            <w:rFonts w:ascii="Arial" w:hAnsi="Arial" w:cs="Arial"/>
            <w:noProof/>
            <w:color w:val="000000"/>
            <w:lang w:val="es-ES"/>
          </w:rPr>
          <w:t>s siguientes</w:t>
        </w:r>
        <w:r w:rsidR="0020780C" w:rsidRPr="00D60393">
          <w:rPr>
            <w:rFonts w:ascii="Arial" w:hAnsi="Arial" w:cs="Arial"/>
            <w:noProof/>
            <w:color w:val="000000"/>
            <w:lang w:val="es-ES"/>
          </w:rPr>
          <w:t>:</w:t>
        </w:r>
        <w:r w:rsidR="00F97ED7" w:rsidRPr="00D60393">
          <w:rPr>
            <w:rFonts w:ascii="Arial" w:hAnsi="Arial" w:cs="Arial"/>
            <w:noProof/>
            <w:color w:val="000000"/>
            <w:lang w:val="es-ES"/>
          </w:rPr>
          <w:t xml:space="preserve"> </w:t>
        </w:r>
        <w:r w:rsidR="00127F2E" w:rsidRPr="00D60393">
          <w:rPr>
            <w:rFonts w:ascii="Arial" w:hAnsi="Arial" w:cs="Arial"/>
            <w:noProof/>
            <w:color w:val="000000"/>
            <w:lang w:val="es-ES"/>
          </w:rPr>
          <w:t>producción real</w:t>
        </w:r>
        <w:r w:rsidR="00FE245D" w:rsidRPr="00D60393">
          <w:rPr>
            <w:rFonts w:ascii="Arial" w:hAnsi="Arial" w:cs="Arial"/>
            <w:noProof/>
            <w:color w:val="000000"/>
            <w:lang w:val="es-ES"/>
          </w:rPr>
          <w:t>, potencia instalada</w:t>
        </w:r>
        <w:r w:rsidR="00395850" w:rsidRPr="00D60393">
          <w:rPr>
            <w:rFonts w:ascii="Arial" w:hAnsi="Arial" w:cs="Arial"/>
            <w:noProof/>
            <w:color w:val="000000"/>
            <w:lang w:val="es-ES"/>
          </w:rPr>
          <w:t xml:space="preserve"> </w:t>
        </w:r>
        <w:r w:rsidR="00525174" w:rsidRPr="00D60393">
          <w:rPr>
            <w:rFonts w:ascii="Arial" w:hAnsi="Arial" w:cs="Arial"/>
            <w:noProof/>
            <w:color w:val="000000"/>
            <w:lang w:val="es-ES"/>
          </w:rPr>
          <w:t>o</w:t>
        </w:r>
        <w:r w:rsidR="00FE245D" w:rsidRPr="00D60393">
          <w:rPr>
            <w:rFonts w:ascii="Arial" w:hAnsi="Arial" w:cs="Arial"/>
            <w:noProof/>
            <w:color w:val="000000"/>
            <w:lang w:val="es-ES"/>
          </w:rPr>
          <w:t xml:space="preserve"> </w:t>
        </w:r>
        <w:r w:rsidR="00525174" w:rsidRPr="00D60393">
          <w:rPr>
            <w:rFonts w:ascii="Arial" w:hAnsi="Arial" w:cs="Arial"/>
            <w:noProof/>
            <w:color w:val="000000"/>
            <w:lang w:val="es-ES"/>
          </w:rPr>
          <w:t>potencia</w:t>
        </w:r>
        <w:r w:rsidR="00FE245D" w:rsidRPr="00D60393">
          <w:rPr>
            <w:rFonts w:ascii="Arial" w:hAnsi="Arial" w:cs="Arial"/>
            <w:noProof/>
            <w:color w:val="000000"/>
            <w:lang w:val="es-ES"/>
          </w:rPr>
          <w:t xml:space="preserve"> de acceso</w:t>
        </w:r>
        <w:r w:rsidR="00525174" w:rsidRPr="00D60393">
          <w:rPr>
            <w:rFonts w:ascii="Arial" w:hAnsi="Arial" w:cs="Arial"/>
            <w:noProof/>
            <w:color w:val="000000"/>
            <w:lang w:val="es-ES"/>
          </w:rPr>
          <w:t xml:space="preserve"> otorgada</w:t>
        </w:r>
        <w:r w:rsidR="00656CEC" w:rsidRPr="00D60393">
          <w:rPr>
            <w:rFonts w:ascii="Arial" w:hAnsi="Arial" w:cs="Arial"/>
            <w:noProof/>
            <w:color w:val="000000"/>
            <w:lang w:val="es-ES"/>
          </w:rPr>
          <w:t xml:space="preserve">. </w:t>
        </w:r>
        <w:r w:rsidR="001B4AF9" w:rsidRPr="00D60393">
          <w:rPr>
            <w:rFonts w:ascii="Arial" w:hAnsi="Arial" w:cs="Arial"/>
            <w:noProof/>
            <w:color w:val="000000"/>
            <w:lang w:val="es-ES"/>
          </w:rPr>
          <w:t xml:space="preserve"> </w:t>
        </w:r>
      </w:ins>
    </w:p>
    <w:p w14:paraId="1F78A831" w14:textId="2B01C531" w:rsidR="00336112" w:rsidRPr="00D60393" w:rsidRDefault="00DB0CB6" w:rsidP="007042B3">
      <w:pPr>
        <w:spacing w:before="80" w:line="240" w:lineRule="exact"/>
        <w:ind w:right="67" w:firstLine="340"/>
        <w:jc w:val="both"/>
        <w:rPr>
          <w:ins w:id="190" w:author="Autor"/>
          <w:rFonts w:ascii="Arial" w:hAnsi="Arial" w:cs="Arial"/>
          <w:noProof/>
          <w:color w:val="000000"/>
          <w:lang w:val="es-ES"/>
        </w:rPr>
      </w:pPr>
      <w:ins w:id="191" w:author="Autor">
        <w:r w:rsidRPr="00D60393">
          <w:rPr>
            <w:rFonts w:ascii="Arial" w:hAnsi="Arial" w:cs="Arial"/>
            <w:noProof/>
            <w:color w:val="000000"/>
            <w:lang w:val="es-ES"/>
          </w:rPr>
          <w:t xml:space="preserve">En </w:t>
        </w:r>
        <w:r w:rsidR="00534D10" w:rsidRPr="00D60393">
          <w:rPr>
            <w:rFonts w:ascii="Arial" w:hAnsi="Arial" w:cs="Arial"/>
            <w:noProof/>
            <w:color w:val="000000"/>
            <w:lang w:val="es-ES"/>
          </w:rPr>
          <w:t>el reparto considerado</w:t>
        </w:r>
        <w:r w:rsidR="00F735B2" w:rsidRPr="00D60393">
          <w:rPr>
            <w:rFonts w:ascii="Arial" w:hAnsi="Arial" w:cs="Arial"/>
            <w:noProof/>
            <w:color w:val="000000"/>
            <w:lang w:val="es-ES"/>
          </w:rPr>
          <w:t xml:space="preserve"> </w:t>
        </w:r>
        <w:r w:rsidR="0014123B" w:rsidRPr="00D60393">
          <w:rPr>
            <w:rFonts w:ascii="Arial" w:hAnsi="Arial" w:cs="Arial"/>
            <w:noProof/>
            <w:color w:val="000000"/>
            <w:lang w:val="es-ES"/>
          </w:rPr>
          <w:t>se tendrá en cuenta la</w:t>
        </w:r>
        <w:r w:rsidR="00F735B2" w:rsidRPr="00D60393">
          <w:rPr>
            <w:rFonts w:ascii="Arial" w:hAnsi="Arial" w:cs="Arial"/>
            <w:noProof/>
            <w:color w:val="000000"/>
            <w:lang w:val="es-ES"/>
          </w:rPr>
          <w:t xml:space="preserve"> capacidad técnica y/o tecnología</w:t>
        </w:r>
        <w:r w:rsidR="0014123B" w:rsidRPr="00D60393">
          <w:rPr>
            <w:rFonts w:ascii="Arial" w:hAnsi="Arial" w:cs="Arial"/>
            <w:noProof/>
            <w:color w:val="000000"/>
            <w:lang w:val="es-ES"/>
          </w:rPr>
          <w:t xml:space="preserve"> de las instalaciones afectadas</w:t>
        </w:r>
        <w:r w:rsidR="00EE28E1" w:rsidRPr="00D60393">
          <w:rPr>
            <w:rFonts w:ascii="Arial" w:hAnsi="Arial" w:cs="Arial"/>
            <w:noProof/>
            <w:color w:val="000000"/>
            <w:lang w:val="es-ES"/>
          </w:rPr>
          <w:t>, tal y como se recoge en el epígrafe 5.2</w:t>
        </w:r>
        <w:r w:rsidR="00C60DCC" w:rsidRPr="00D60393">
          <w:rPr>
            <w:rFonts w:ascii="Arial" w:hAnsi="Arial" w:cs="Arial"/>
            <w:noProof/>
            <w:color w:val="000000"/>
            <w:lang w:val="es-ES"/>
          </w:rPr>
          <w:t xml:space="preserve">. </w:t>
        </w:r>
        <w:r w:rsidR="0014123B" w:rsidRPr="00D60393">
          <w:rPr>
            <w:rFonts w:ascii="Arial" w:hAnsi="Arial" w:cs="Arial"/>
            <w:noProof/>
            <w:color w:val="000000"/>
            <w:lang w:val="es-ES"/>
          </w:rPr>
          <w:t xml:space="preserve"> </w:t>
        </w:r>
      </w:ins>
    </w:p>
    <w:p w14:paraId="5B564D19" w14:textId="3380B8F6" w:rsidR="00870BEA" w:rsidRPr="00D60393" w:rsidRDefault="006E00B1" w:rsidP="007042B3">
      <w:pPr>
        <w:spacing w:before="80" w:line="240" w:lineRule="exact"/>
        <w:ind w:right="67"/>
        <w:jc w:val="both"/>
        <w:rPr>
          <w:ins w:id="192" w:author="Autor"/>
          <w:rFonts w:ascii="Arial" w:hAnsi="Arial" w:cs="Arial"/>
          <w:noProof/>
          <w:color w:val="000000"/>
          <w:lang w:val="es-ES"/>
        </w:rPr>
      </w:pPr>
      <w:ins w:id="193" w:author="Autor">
        <w:r w:rsidRPr="00D60393">
          <w:rPr>
            <w:rFonts w:ascii="Arial" w:hAnsi="Arial" w:cs="Arial"/>
            <w:noProof/>
            <w:color w:val="000000"/>
            <w:lang w:val="es-ES"/>
          </w:rPr>
          <w:t>Con objeto de maximizar en todo momento la integración de energía renovable</w:t>
        </w:r>
        <w:r w:rsidR="001B08CD" w:rsidRPr="00D60393">
          <w:rPr>
            <w:rFonts w:ascii="Arial" w:hAnsi="Arial" w:cs="Arial"/>
            <w:noProof/>
            <w:color w:val="000000"/>
            <w:lang w:val="es-ES"/>
          </w:rPr>
          <w:t>,</w:t>
        </w:r>
        <w:r w:rsidR="00117AA4" w:rsidRPr="00D60393">
          <w:rPr>
            <w:rFonts w:ascii="Arial" w:hAnsi="Arial" w:cs="Arial"/>
            <w:noProof/>
            <w:color w:val="000000"/>
            <w:lang w:val="es-ES"/>
          </w:rPr>
          <w:t xml:space="preserve"> en especial en situaciones en que las </w:t>
        </w:r>
        <w:r w:rsidR="004F72CD" w:rsidRPr="00D60393">
          <w:rPr>
            <w:rFonts w:ascii="Arial" w:hAnsi="Arial" w:cs="Arial"/>
            <w:noProof/>
            <w:color w:val="000000"/>
            <w:lang w:val="es-ES"/>
          </w:rPr>
          <w:t>limitaciones a la producción máxima</w:t>
        </w:r>
        <w:r w:rsidR="00117AA4" w:rsidRPr="00D60393">
          <w:rPr>
            <w:rFonts w:ascii="Arial" w:hAnsi="Arial" w:cs="Arial"/>
            <w:noProof/>
            <w:color w:val="000000"/>
            <w:lang w:val="es-ES"/>
          </w:rPr>
          <w:t xml:space="preserve"> se mantengan por periodos prolongados de tiempo o escenarios en los que las condiciones de producible de las instalaciones hayan cambiado significativamente,</w:t>
        </w:r>
        <w:r w:rsidRPr="00D60393">
          <w:rPr>
            <w:rFonts w:ascii="Arial" w:hAnsi="Arial" w:cs="Arial"/>
            <w:noProof/>
            <w:color w:val="000000"/>
            <w:lang w:val="es-ES"/>
          </w:rPr>
          <w:t xml:space="preserve"> el operador del sistema podrá</w:t>
        </w:r>
        <w:r w:rsidR="00327658" w:rsidRPr="00D60393">
          <w:rPr>
            <w:rFonts w:ascii="Arial" w:hAnsi="Arial" w:cs="Arial"/>
            <w:noProof/>
            <w:color w:val="000000"/>
            <w:lang w:val="es-ES"/>
          </w:rPr>
          <w:t>,</w:t>
        </w:r>
        <w:r w:rsidR="00686CAD" w:rsidRPr="00D60393">
          <w:rPr>
            <w:rFonts w:ascii="Arial" w:hAnsi="Arial" w:cs="Arial"/>
            <w:noProof/>
            <w:color w:val="000000"/>
            <w:lang w:val="es-ES"/>
          </w:rPr>
          <w:t xml:space="preserve"> en cualquier momento</w:t>
        </w:r>
        <w:r w:rsidR="00327658" w:rsidRPr="00D60393">
          <w:rPr>
            <w:rFonts w:ascii="Arial" w:hAnsi="Arial" w:cs="Arial"/>
            <w:noProof/>
            <w:color w:val="000000"/>
            <w:lang w:val="es-ES"/>
          </w:rPr>
          <w:t>,</w:t>
        </w:r>
        <w:r w:rsidR="00686CAD" w:rsidRPr="00D60393">
          <w:rPr>
            <w:rFonts w:ascii="Arial" w:hAnsi="Arial" w:cs="Arial"/>
            <w:noProof/>
            <w:color w:val="000000"/>
            <w:lang w:val="es-ES"/>
          </w:rPr>
          <w:t xml:space="preserve"> forzar un recálculo del reparto de la consigna entre las instalaciones</w:t>
        </w:r>
        <w:r w:rsidR="00327658" w:rsidRPr="00D60393">
          <w:rPr>
            <w:rFonts w:ascii="Arial" w:hAnsi="Arial" w:cs="Arial"/>
            <w:noProof/>
            <w:color w:val="000000"/>
            <w:lang w:val="es-ES"/>
          </w:rPr>
          <w:t>. Este reparto</w:t>
        </w:r>
        <w:r w:rsidR="00D77CA1" w:rsidRPr="00D60393">
          <w:rPr>
            <w:rFonts w:ascii="Arial" w:hAnsi="Arial" w:cs="Arial"/>
            <w:noProof/>
            <w:color w:val="000000"/>
            <w:lang w:val="es-ES"/>
          </w:rPr>
          <w:t>, que no implica</w:t>
        </w:r>
        <w:r w:rsidR="00762DC3" w:rsidRPr="00D60393">
          <w:rPr>
            <w:rFonts w:ascii="Arial" w:hAnsi="Arial" w:cs="Arial"/>
            <w:noProof/>
            <w:color w:val="000000"/>
            <w:lang w:val="es-ES"/>
          </w:rPr>
          <w:t xml:space="preserve"> necesariamente una</w:t>
        </w:r>
        <w:r w:rsidR="00D77CA1" w:rsidRPr="00D60393">
          <w:rPr>
            <w:rFonts w:ascii="Arial" w:hAnsi="Arial" w:cs="Arial"/>
            <w:noProof/>
            <w:color w:val="000000"/>
            <w:lang w:val="es-ES"/>
          </w:rPr>
          <w:t xml:space="preserve"> modificación del valor total de limitación a la producción,</w:t>
        </w:r>
        <w:r w:rsidR="00327658" w:rsidRPr="00D60393">
          <w:rPr>
            <w:rFonts w:ascii="Arial" w:hAnsi="Arial" w:cs="Arial"/>
            <w:noProof/>
            <w:color w:val="000000"/>
            <w:lang w:val="es-ES"/>
          </w:rPr>
          <w:t xml:space="preserve"> se realizará </w:t>
        </w:r>
        <w:r w:rsidR="003C44B9" w:rsidRPr="00D60393">
          <w:rPr>
            <w:rFonts w:ascii="Arial" w:hAnsi="Arial" w:cs="Arial"/>
            <w:noProof/>
            <w:color w:val="000000"/>
            <w:lang w:val="es-ES"/>
          </w:rPr>
          <w:t xml:space="preserve">siguiendo </w:t>
        </w:r>
        <w:r w:rsidR="00CC14DC" w:rsidRPr="00D60393">
          <w:rPr>
            <w:rFonts w:ascii="Arial" w:hAnsi="Arial" w:cs="Arial"/>
            <w:noProof/>
            <w:color w:val="000000"/>
            <w:lang w:val="es-ES"/>
          </w:rPr>
          <w:t>el</w:t>
        </w:r>
        <w:r w:rsidR="003C44B9" w:rsidRPr="00D60393">
          <w:rPr>
            <w:rFonts w:ascii="Arial" w:hAnsi="Arial" w:cs="Arial"/>
            <w:noProof/>
            <w:color w:val="000000"/>
            <w:lang w:val="es-ES"/>
          </w:rPr>
          <w:t xml:space="preserve"> criterio estable</w:t>
        </w:r>
        <w:r w:rsidR="00327658" w:rsidRPr="00D60393">
          <w:rPr>
            <w:rFonts w:ascii="Arial" w:hAnsi="Arial" w:cs="Arial"/>
            <w:noProof/>
            <w:color w:val="000000"/>
            <w:lang w:val="es-ES"/>
          </w:rPr>
          <w:t xml:space="preserve">cido </w:t>
        </w:r>
        <w:r w:rsidR="00CC14DC" w:rsidRPr="00D60393">
          <w:rPr>
            <w:rFonts w:ascii="Arial" w:hAnsi="Arial" w:cs="Arial"/>
            <w:noProof/>
            <w:color w:val="000000"/>
            <w:lang w:val="es-ES"/>
          </w:rPr>
          <w:t>baj</w:t>
        </w:r>
        <w:r w:rsidR="005615CD" w:rsidRPr="00D60393">
          <w:rPr>
            <w:rFonts w:ascii="Arial" w:hAnsi="Arial" w:cs="Arial"/>
            <w:noProof/>
            <w:color w:val="000000"/>
            <w:lang w:val="es-ES"/>
          </w:rPr>
          <w:t>o</w:t>
        </w:r>
        <w:r w:rsidR="00CC14DC" w:rsidRPr="00D60393">
          <w:rPr>
            <w:rFonts w:ascii="Arial" w:hAnsi="Arial" w:cs="Arial"/>
            <w:noProof/>
            <w:color w:val="000000"/>
            <w:lang w:val="es-ES"/>
          </w:rPr>
          <w:t xml:space="preserve"> este epígrafe 5.1</w:t>
        </w:r>
        <w:r w:rsidR="00D77CA1" w:rsidRPr="00D60393">
          <w:rPr>
            <w:rFonts w:ascii="Arial" w:hAnsi="Arial" w:cs="Arial"/>
            <w:noProof/>
            <w:color w:val="000000"/>
            <w:lang w:val="es-ES"/>
          </w:rPr>
          <w:t>.</w:t>
        </w:r>
      </w:ins>
    </w:p>
    <w:p w14:paraId="3BBF616F" w14:textId="3CD78E53" w:rsidR="00543237" w:rsidRPr="00D60393" w:rsidRDefault="0096782E" w:rsidP="007042B3">
      <w:pPr>
        <w:spacing w:before="80" w:line="240" w:lineRule="exact"/>
        <w:ind w:right="67"/>
        <w:jc w:val="both"/>
        <w:rPr>
          <w:ins w:id="194" w:author="Autor"/>
          <w:rFonts w:ascii="Arial" w:hAnsi="Arial" w:cs="Arial"/>
          <w:noProof/>
          <w:color w:val="000000"/>
          <w:lang w:val="es-ES"/>
        </w:rPr>
      </w:pPr>
      <w:ins w:id="195" w:author="Autor">
        <w:r w:rsidRPr="00D60393">
          <w:rPr>
            <w:rFonts w:ascii="Arial" w:hAnsi="Arial" w:cs="Arial"/>
            <w:noProof/>
            <w:color w:val="000000"/>
            <w:lang w:val="es-ES"/>
          </w:rPr>
          <w:t>En todo caso</w:t>
        </w:r>
        <w:r w:rsidR="008D5A6A" w:rsidRPr="00D60393">
          <w:rPr>
            <w:rFonts w:ascii="Arial" w:hAnsi="Arial" w:cs="Arial"/>
            <w:noProof/>
            <w:color w:val="000000"/>
            <w:lang w:val="es-ES"/>
          </w:rPr>
          <w:t>,</w:t>
        </w:r>
        <w:r w:rsidRPr="00D60393">
          <w:rPr>
            <w:rFonts w:ascii="Arial" w:hAnsi="Arial" w:cs="Arial"/>
            <w:noProof/>
            <w:color w:val="000000"/>
            <w:lang w:val="es-ES"/>
          </w:rPr>
          <w:t xml:space="preserve"> la adecuación de la producción a</w:t>
        </w:r>
        <w:r w:rsidR="006B2C81" w:rsidRPr="00D60393">
          <w:rPr>
            <w:rFonts w:ascii="Arial" w:hAnsi="Arial" w:cs="Arial"/>
            <w:noProof/>
            <w:color w:val="000000"/>
            <w:lang w:val="es-ES"/>
          </w:rPr>
          <w:t xml:space="preserve"> la nueva producción máxima</w:t>
        </w:r>
        <w:r w:rsidR="00A94B80" w:rsidRPr="00D60393">
          <w:rPr>
            <w:rFonts w:ascii="Arial" w:hAnsi="Arial" w:cs="Arial"/>
            <w:noProof/>
            <w:color w:val="000000"/>
            <w:lang w:val="es-ES"/>
          </w:rPr>
          <w:t>, una vez</w:t>
        </w:r>
        <w:r w:rsidR="006B2C81" w:rsidRPr="00D60393">
          <w:rPr>
            <w:rFonts w:ascii="Arial" w:hAnsi="Arial" w:cs="Arial"/>
            <w:noProof/>
            <w:color w:val="000000"/>
            <w:lang w:val="es-ES"/>
          </w:rPr>
          <w:t xml:space="preserve"> </w:t>
        </w:r>
        <w:r w:rsidR="00A1747D" w:rsidRPr="00D60393">
          <w:rPr>
            <w:rFonts w:ascii="Arial" w:hAnsi="Arial" w:cs="Arial"/>
            <w:noProof/>
            <w:color w:val="000000"/>
            <w:lang w:val="es-ES"/>
          </w:rPr>
          <w:t>emitida</w:t>
        </w:r>
        <w:r w:rsidR="00471884" w:rsidRPr="00D60393">
          <w:rPr>
            <w:rFonts w:ascii="Arial" w:hAnsi="Arial" w:cs="Arial"/>
            <w:noProof/>
            <w:color w:val="000000"/>
            <w:lang w:val="es-ES"/>
          </w:rPr>
          <w:t xml:space="preserve"> por el </w:t>
        </w:r>
        <w:r w:rsidR="00EA5FD0" w:rsidRPr="00D60393">
          <w:rPr>
            <w:rFonts w:ascii="Arial" w:hAnsi="Arial" w:cs="Arial"/>
            <w:noProof/>
            <w:color w:val="000000"/>
            <w:lang w:val="es-ES"/>
          </w:rPr>
          <w:t>o</w:t>
        </w:r>
        <w:r w:rsidR="00471884" w:rsidRPr="00D60393">
          <w:rPr>
            <w:rFonts w:ascii="Arial" w:hAnsi="Arial" w:cs="Arial"/>
            <w:noProof/>
            <w:color w:val="000000"/>
            <w:lang w:val="es-ES"/>
          </w:rPr>
          <w:t xml:space="preserve">perador del </w:t>
        </w:r>
        <w:r w:rsidR="00EA5FD0" w:rsidRPr="00D60393">
          <w:rPr>
            <w:rFonts w:ascii="Arial" w:hAnsi="Arial" w:cs="Arial"/>
            <w:noProof/>
            <w:color w:val="000000"/>
            <w:lang w:val="es-ES"/>
          </w:rPr>
          <w:t>s</w:t>
        </w:r>
        <w:r w:rsidR="00471884" w:rsidRPr="00D60393">
          <w:rPr>
            <w:rFonts w:ascii="Arial" w:hAnsi="Arial" w:cs="Arial"/>
            <w:noProof/>
            <w:color w:val="000000"/>
            <w:lang w:val="es-ES"/>
          </w:rPr>
          <w:t>istema</w:t>
        </w:r>
        <w:r w:rsidR="00A94B80" w:rsidRPr="00D60393">
          <w:rPr>
            <w:rFonts w:ascii="Arial" w:hAnsi="Arial" w:cs="Arial"/>
            <w:noProof/>
            <w:color w:val="000000"/>
            <w:lang w:val="es-ES"/>
          </w:rPr>
          <w:t>,</w:t>
        </w:r>
        <w:r w:rsidR="00471884" w:rsidRPr="00D60393">
          <w:rPr>
            <w:rFonts w:ascii="Arial" w:hAnsi="Arial" w:cs="Arial"/>
            <w:noProof/>
            <w:color w:val="000000"/>
            <w:lang w:val="es-ES"/>
          </w:rPr>
          <w:t xml:space="preserve"> </w:t>
        </w:r>
        <w:r w:rsidR="006B2C81" w:rsidRPr="00D60393">
          <w:rPr>
            <w:rFonts w:ascii="Arial" w:hAnsi="Arial" w:cs="Arial"/>
            <w:noProof/>
            <w:color w:val="000000"/>
            <w:lang w:val="es-ES"/>
          </w:rPr>
          <w:t>ha de alcanzarse en</w:t>
        </w:r>
        <w:r w:rsidR="00605C2A" w:rsidRPr="00D60393">
          <w:rPr>
            <w:rFonts w:ascii="Arial" w:hAnsi="Arial" w:cs="Arial"/>
            <w:noProof/>
            <w:color w:val="000000"/>
            <w:lang w:val="es-ES"/>
          </w:rPr>
          <w:t xml:space="preserve"> </w:t>
        </w:r>
        <w:r w:rsidR="00605C2A" w:rsidRPr="00D60393">
          <w:rPr>
            <w:rFonts w:ascii="Arial" w:hAnsi="Arial" w:cs="Arial"/>
            <w:noProof/>
            <w:lang w:val="es-ES"/>
          </w:rPr>
          <w:t>el tiempo mínimo que permita la tecnología de los sistemas de control y comunicaciones</w:t>
        </w:r>
        <w:r w:rsidR="001E2D37" w:rsidRPr="00D60393">
          <w:rPr>
            <w:rFonts w:ascii="Arial" w:hAnsi="Arial" w:cs="Arial"/>
            <w:noProof/>
            <w:lang w:val="es-ES"/>
          </w:rPr>
          <w:t>,</w:t>
        </w:r>
        <w:r w:rsidR="00605C2A" w:rsidRPr="00D60393">
          <w:rPr>
            <w:rFonts w:ascii="Arial" w:hAnsi="Arial" w:cs="Arial"/>
            <w:noProof/>
            <w:lang w:val="es-ES"/>
          </w:rPr>
          <w:t xml:space="preserve"> </w:t>
        </w:r>
        <w:r w:rsidR="00240BCC" w:rsidRPr="00D60393">
          <w:rPr>
            <w:rFonts w:ascii="Arial" w:hAnsi="Arial" w:cs="Arial"/>
            <w:noProof/>
            <w:lang w:val="es-ES"/>
          </w:rPr>
          <w:t xml:space="preserve">entendiéndose en cualquier caso como tiempo de ajuste máximo </w:t>
        </w:r>
        <w:r w:rsidR="00002F35" w:rsidRPr="00D60393">
          <w:rPr>
            <w:rFonts w:ascii="Arial" w:hAnsi="Arial" w:cs="Arial"/>
            <w:noProof/>
            <w:lang w:val="es-ES"/>
          </w:rPr>
          <w:t>el</w:t>
        </w:r>
        <w:r w:rsidR="00240BCC" w:rsidRPr="00D60393">
          <w:rPr>
            <w:rFonts w:ascii="Arial" w:hAnsi="Arial" w:cs="Arial"/>
            <w:noProof/>
            <w:lang w:val="es-ES"/>
          </w:rPr>
          <w:t xml:space="preserve"> siguiente</w:t>
        </w:r>
        <w:r w:rsidR="0010695F" w:rsidRPr="00D60393">
          <w:rPr>
            <w:rFonts w:ascii="Arial" w:hAnsi="Arial" w:cs="Arial"/>
            <w:noProof/>
            <w:color w:val="000000"/>
            <w:lang w:val="es-ES"/>
          </w:rPr>
          <w:t>:</w:t>
        </w:r>
      </w:ins>
    </w:p>
    <w:p w14:paraId="17B33ACB" w14:textId="1A9C643B" w:rsidR="0010695F" w:rsidRPr="00D60393" w:rsidRDefault="001A04F8" w:rsidP="007042B3">
      <w:pPr>
        <w:pStyle w:val="Prrafodelista"/>
        <w:numPr>
          <w:ilvl w:val="0"/>
          <w:numId w:val="3"/>
        </w:numPr>
        <w:spacing w:before="80" w:line="240" w:lineRule="exact"/>
        <w:ind w:left="1056" w:right="67"/>
        <w:jc w:val="both"/>
        <w:rPr>
          <w:ins w:id="196" w:author="Autor"/>
          <w:rFonts w:ascii="Arial" w:hAnsi="Arial" w:cs="Arial"/>
          <w:noProof/>
          <w:color w:val="000000"/>
          <w:lang w:val="es-ES"/>
        </w:rPr>
      </w:pPr>
      <w:ins w:id="197" w:author="Autor">
        <w:r w:rsidRPr="00D60393">
          <w:rPr>
            <w:rFonts w:ascii="Arial" w:hAnsi="Arial" w:cs="Arial"/>
            <w:noProof/>
            <w:color w:val="000000"/>
            <w:lang w:val="es-ES"/>
          </w:rPr>
          <w:lastRenderedPageBreak/>
          <w:t>Antes de 5 minutos</w:t>
        </w:r>
        <w:r w:rsidR="007A0239" w:rsidRPr="00D60393">
          <w:rPr>
            <w:rFonts w:ascii="Arial" w:hAnsi="Arial" w:cs="Arial"/>
            <w:noProof/>
            <w:color w:val="000000"/>
            <w:lang w:val="es-ES"/>
          </w:rPr>
          <w:t>:</w:t>
        </w:r>
        <w:r w:rsidRPr="00D60393">
          <w:rPr>
            <w:rFonts w:ascii="Arial" w:hAnsi="Arial" w:cs="Arial"/>
            <w:noProof/>
            <w:color w:val="000000"/>
            <w:lang w:val="es-ES"/>
          </w:rPr>
          <w:t xml:space="preserve"> para aquellas i</w:t>
        </w:r>
        <w:r w:rsidR="0028211B" w:rsidRPr="00D60393">
          <w:rPr>
            <w:rFonts w:ascii="Arial" w:hAnsi="Arial" w:cs="Arial"/>
            <w:noProof/>
            <w:color w:val="000000"/>
            <w:lang w:val="es-ES"/>
          </w:rPr>
          <w:t>nstalaciones</w:t>
        </w:r>
        <w:r w:rsidRPr="00D60393">
          <w:rPr>
            <w:rFonts w:ascii="Arial" w:hAnsi="Arial" w:cs="Arial"/>
            <w:noProof/>
            <w:color w:val="000000"/>
            <w:lang w:val="es-ES"/>
          </w:rPr>
          <w:t xml:space="preserve"> de producción</w:t>
        </w:r>
        <w:r w:rsidR="0028211B" w:rsidRPr="00D60393">
          <w:rPr>
            <w:rFonts w:ascii="Arial" w:hAnsi="Arial" w:cs="Arial"/>
            <w:noProof/>
            <w:color w:val="000000"/>
            <w:lang w:val="es-ES"/>
          </w:rPr>
          <w:t xml:space="preserve"> puestas en funciona</w:t>
        </w:r>
        <w:r w:rsidR="007A0239" w:rsidRPr="00D60393">
          <w:rPr>
            <w:rFonts w:ascii="Arial" w:hAnsi="Arial" w:cs="Arial"/>
            <w:noProof/>
            <w:color w:val="000000"/>
            <w:lang w:val="es-ES"/>
          </w:rPr>
          <w:t xml:space="preserve">miento con posterioridad al </w:t>
        </w:r>
        <w:r w:rsidR="00B57F39" w:rsidRPr="00D60393">
          <w:rPr>
            <w:rFonts w:ascii="Arial" w:hAnsi="Arial" w:cs="Arial"/>
            <w:noProof/>
            <w:color w:val="000000"/>
            <w:lang w:val="es-ES"/>
          </w:rPr>
          <w:t>1</w:t>
        </w:r>
        <w:r w:rsidR="007A0239" w:rsidRPr="00D60393">
          <w:rPr>
            <w:rFonts w:ascii="Arial" w:hAnsi="Arial" w:cs="Arial"/>
            <w:color w:val="000000"/>
            <w:lang w:val="es-ES"/>
          </w:rPr>
          <w:t xml:space="preserve"> de </w:t>
        </w:r>
        <w:r w:rsidR="00B57F39" w:rsidRPr="00D60393">
          <w:rPr>
            <w:rFonts w:ascii="Arial" w:hAnsi="Arial" w:cs="Arial"/>
            <w:noProof/>
            <w:color w:val="000000"/>
            <w:lang w:val="es-ES"/>
          </w:rPr>
          <w:t>enero</w:t>
        </w:r>
        <w:r w:rsidR="007A0239" w:rsidRPr="00D60393">
          <w:rPr>
            <w:rFonts w:ascii="Arial" w:hAnsi="Arial" w:cs="Arial"/>
            <w:noProof/>
            <w:color w:val="000000"/>
            <w:lang w:val="es-ES"/>
          </w:rPr>
          <w:t xml:space="preserve"> de 20</w:t>
        </w:r>
        <w:r w:rsidR="00B57F39" w:rsidRPr="00D60393">
          <w:rPr>
            <w:rFonts w:ascii="Arial" w:hAnsi="Arial" w:cs="Arial"/>
            <w:noProof/>
            <w:color w:val="000000"/>
            <w:lang w:val="es-ES"/>
          </w:rPr>
          <w:t>20</w:t>
        </w:r>
        <w:r w:rsidR="00A264BF" w:rsidRPr="00D60393">
          <w:rPr>
            <w:rFonts w:ascii="Arial" w:hAnsi="Arial" w:cs="Arial"/>
            <w:noProof/>
            <w:color w:val="000000"/>
            <w:lang w:val="es-ES"/>
          </w:rPr>
          <w:t xml:space="preserve"> o que, </w:t>
        </w:r>
        <w:r w:rsidR="003B33A8" w:rsidRPr="00D60393">
          <w:rPr>
            <w:rFonts w:ascii="Arial" w:hAnsi="Arial" w:cs="Arial"/>
            <w:noProof/>
            <w:color w:val="000000"/>
            <w:lang w:val="es-ES"/>
          </w:rPr>
          <w:t>habiendo entrado en funcionamiento con anterioridad,</w:t>
        </w:r>
        <w:r w:rsidR="003E0C97" w:rsidRPr="00D60393">
          <w:rPr>
            <w:rFonts w:ascii="Arial" w:hAnsi="Arial" w:cs="Arial"/>
            <w:noProof/>
            <w:color w:val="000000"/>
            <w:lang w:val="es-ES"/>
          </w:rPr>
          <w:t xml:space="preserve"> hayan sido objeto de una modificación </w:t>
        </w:r>
        <w:r w:rsidR="003B33A8" w:rsidRPr="00D60393">
          <w:rPr>
            <w:rFonts w:ascii="Arial" w:hAnsi="Arial" w:cs="Arial"/>
            <w:noProof/>
            <w:color w:val="000000"/>
            <w:lang w:val="es-ES"/>
          </w:rPr>
          <w:t>sustancial, entendida esta como la recogida en el capítulo II del RD 647/2020</w:t>
        </w:r>
        <w:r w:rsidR="00841465" w:rsidRPr="00D60393">
          <w:rPr>
            <w:rFonts w:ascii="Arial" w:hAnsi="Arial" w:cs="Arial"/>
            <w:noProof/>
            <w:color w:val="000000"/>
            <w:lang w:val="es-ES"/>
          </w:rPr>
          <w:t>, o normativa posterior que lo sustituya</w:t>
        </w:r>
        <w:r w:rsidR="003B33A8" w:rsidRPr="00D60393">
          <w:rPr>
            <w:rFonts w:ascii="Arial" w:hAnsi="Arial" w:cs="Arial"/>
            <w:noProof/>
            <w:color w:val="000000"/>
            <w:lang w:val="es-ES"/>
          </w:rPr>
          <w:t>.</w:t>
        </w:r>
      </w:ins>
    </w:p>
    <w:p w14:paraId="621283B4" w14:textId="6F835332" w:rsidR="005B3EE9" w:rsidRPr="00D60393" w:rsidRDefault="005B3EE9" w:rsidP="007042B3">
      <w:pPr>
        <w:pStyle w:val="Prrafodelista"/>
        <w:numPr>
          <w:ilvl w:val="0"/>
          <w:numId w:val="3"/>
        </w:numPr>
        <w:spacing w:before="80" w:line="240" w:lineRule="exact"/>
        <w:ind w:left="1056" w:right="67"/>
        <w:jc w:val="both"/>
        <w:rPr>
          <w:ins w:id="198" w:author="Autor"/>
          <w:rFonts w:ascii="Arial" w:hAnsi="Arial" w:cs="Arial"/>
          <w:noProof/>
          <w:color w:val="000000"/>
          <w:lang w:val="es-ES"/>
        </w:rPr>
      </w:pPr>
      <w:ins w:id="199" w:author="Autor">
        <w:r w:rsidRPr="00D60393">
          <w:rPr>
            <w:rFonts w:ascii="Arial" w:hAnsi="Arial" w:cs="Arial"/>
            <w:noProof/>
            <w:color w:val="000000"/>
            <w:lang w:val="es-ES"/>
          </w:rPr>
          <w:t>Antes de 15 minutos: para el resto de instalaciones de producción.</w:t>
        </w:r>
      </w:ins>
    </w:p>
    <w:p w14:paraId="60F24D74" w14:textId="44C1EBCE" w:rsidR="001E7728" w:rsidRPr="00D60393" w:rsidDel="003267A2" w:rsidRDefault="001E7728" w:rsidP="007042B3">
      <w:pPr>
        <w:spacing w:before="80" w:line="240" w:lineRule="exact"/>
        <w:ind w:right="67" w:firstLine="340"/>
        <w:jc w:val="both"/>
        <w:rPr>
          <w:ins w:id="200" w:author="Autor"/>
          <w:del w:id="201" w:author="Autor"/>
          <w:rFonts w:ascii="Arial" w:hAnsi="Arial" w:cs="Arial"/>
          <w:noProof/>
          <w:color w:val="000000"/>
          <w:lang w:val="es-ES"/>
        </w:rPr>
      </w:pPr>
      <w:ins w:id="202" w:author="Autor">
        <w:r w:rsidRPr="00D60393">
          <w:rPr>
            <w:rFonts w:ascii="Arial" w:hAnsi="Arial" w:cs="Arial"/>
            <w:noProof/>
            <w:color w:val="000000" w:themeColor="text1"/>
            <w:lang w:val="es-ES"/>
          </w:rPr>
          <w:t xml:space="preserve">No se consideran instalaciones bajo control del </w:t>
        </w:r>
        <w:r w:rsidR="00AF3A76" w:rsidRPr="00D60393">
          <w:rPr>
            <w:rFonts w:ascii="Arial" w:hAnsi="Arial" w:cs="Arial"/>
            <w:noProof/>
            <w:color w:val="000000" w:themeColor="text1"/>
            <w:lang w:val="es-ES"/>
          </w:rPr>
          <w:t>operador del sistema</w:t>
        </w:r>
        <w:r w:rsidRPr="00D60393">
          <w:rPr>
            <w:rFonts w:ascii="Arial" w:hAnsi="Arial" w:cs="Arial"/>
            <w:noProof/>
            <w:color w:val="000000" w:themeColor="text1"/>
            <w:lang w:val="es-ES"/>
          </w:rPr>
          <w:t xml:space="preserve"> aquellas para las que se reciba la telemedida</w:t>
        </w:r>
        <w:r w:rsidR="000D38B3" w:rsidRPr="00D60393">
          <w:rPr>
            <w:rFonts w:ascii="Arial" w:hAnsi="Arial" w:cs="Arial"/>
            <w:noProof/>
            <w:color w:val="000000" w:themeColor="text1"/>
            <w:lang w:val="es-ES"/>
          </w:rPr>
          <w:t xml:space="preserve"> de potencia activa</w:t>
        </w:r>
        <w:r w:rsidRPr="00D60393">
          <w:rPr>
            <w:rFonts w:ascii="Arial" w:hAnsi="Arial" w:cs="Arial"/>
            <w:noProof/>
            <w:color w:val="000000" w:themeColor="text1"/>
            <w:lang w:val="es-ES"/>
          </w:rPr>
          <w:t xml:space="preserve"> en mala calidad. En el supuesto de que sea necesario establecer una modificación a la producción </w:t>
        </w:r>
        <w:r w:rsidR="009842CF" w:rsidRPr="00D60393">
          <w:rPr>
            <w:rFonts w:ascii="Arial" w:hAnsi="Arial" w:cs="Arial"/>
            <w:noProof/>
            <w:color w:val="000000" w:themeColor="text1"/>
            <w:lang w:val="es-ES"/>
          </w:rPr>
          <w:t>de</w:t>
        </w:r>
        <w:r w:rsidR="005264A1" w:rsidRPr="00D60393">
          <w:rPr>
            <w:rFonts w:ascii="Arial" w:hAnsi="Arial" w:cs="Arial"/>
            <w:noProof/>
            <w:color w:val="000000" w:themeColor="text1"/>
            <w:lang w:val="es-ES"/>
          </w:rPr>
          <w:t xml:space="preserve"> </w:t>
        </w:r>
        <w:r w:rsidRPr="00D60393">
          <w:rPr>
            <w:rFonts w:ascii="Arial" w:hAnsi="Arial" w:cs="Arial"/>
            <w:noProof/>
            <w:color w:val="000000" w:themeColor="text1"/>
            <w:lang w:val="es-ES"/>
          </w:rPr>
          <w:t>estas instalaciones,</w:t>
        </w:r>
        <w:r w:rsidR="005264A1" w:rsidRPr="00D60393">
          <w:rPr>
            <w:rFonts w:ascii="Arial" w:hAnsi="Arial" w:cs="Arial"/>
            <w:noProof/>
            <w:color w:val="000000" w:themeColor="text1"/>
            <w:lang w:val="es-ES"/>
          </w:rPr>
          <w:t xml:space="preserve"> y dada la imposibilidad de hacer un seguimiento en tiempo real de las mismas</w:t>
        </w:r>
        <w:r w:rsidR="00A166FB" w:rsidRPr="00D60393">
          <w:rPr>
            <w:rFonts w:ascii="Arial" w:hAnsi="Arial" w:cs="Arial"/>
            <w:noProof/>
            <w:color w:val="000000" w:themeColor="text1"/>
            <w:lang w:val="es-ES"/>
          </w:rPr>
          <w:t>,</w:t>
        </w:r>
        <w:r w:rsidR="005264A1" w:rsidRPr="00D60393">
          <w:rPr>
            <w:rFonts w:ascii="Arial" w:hAnsi="Arial" w:cs="Arial"/>
            <w:noProof/>
            <w:color w:val="000000" w:themeColor="text1"/>
            <w:lang w:val="es-ES"/>
          </w:rPr>
          <w:t xml:space="preserve"> </w:t>
        </w:r>
        <w:r w:rsidRPr="00D60393">
          <w:rPr>
            <w:rFonts w:ascii="Arial" w:hAnsi="Arial" w:cs="Arial"/>
            <w:noProof/>
            <w:color w:val="000000" w:themeColor="text1"/>
            <w:lang w:val="es-ES"/>
          </w:rPr>
          <w:t xml:space="preserve">se les dará instrucción de </w:t>
        </w:r>
        <w:r w:rsidR="79AE4AAE" w:rsidRPr="00D60393">
          <w:rPr>
            <w:rFonts w:ascii="Arial" w:hAnsi="Arial" w:cs="Arial"/>
            <w:noProof/>
            <w:color w:val="000000" w:themeColor="text1"/>
            <w:lang w:val="es-ES"/>
          </w:rPr>
          <w:t>reducir su potencia previo a las instalaciones que s</w:t>
        </w:r>
        <w:r w:rsidR="001E41B5" w:rsidRPr="00D60393">
          <w:rPr>
            <w:rFonts w:ascii="Arial" w:hAnsi="Arial" w:cs="Arial"/>
            <w:noProof/>
            <w:color w:val="000000" w:themeColor="text1"/>
            <w:lang w:val="es-ES"/>
          </w:rPr>
          <w:t>í</w:t>
        </w:r>
        <w:del w:id="203" w:author="Autor">
          <w:r w:rsidR="79AE4AAE" w:rsidRPr="00D60393" w:rsidDel="001E41B5">
            <w:rPr>
              <w:rFonts w:ascii="Arial" w:hAnsi="Arial" w:cs="Arial"/>
              <w:noProof/>
              <w:color w:val="000000" w:themeColor="text1"/>
              <w:lang w:val="es-ES"/>
            </w:rPr>
            <w:delText>i</w:delText>
          </w:r>
        </w:del>
        <w:r w:rsidR="79AE4AAE" w:rsidRPr="00D60393">
          <w:rPr>
            <w:rFonts w:ascii="Arial" w:hAnsi="Arial" w:cs="Arial"/>
            <w:noProof/>
            <w:color w:val="000000" w:themeColor="text1"/>
            <w:lang w:val="es-ES"/>
          </w:rPr>
          <w:t xml:space="preserve"> estén bajo control</w:t>
        </w:r>
        <w:r w:rsidR="00F45B3C" w:rsidRPr="00D60393">
          <w:rPr>
            <w:rFonts w:ascii="Arial" w:hAnsi="Arial" w:cs="Arial"/>
            <w:noProof/>
            <w:color w:val="000000" w:themeColor="text1"/>
            <w:lang w:val="es-ES"/>
          </w:rPr>
          <w:t>,</w:t>
        </w:r>
        <w:r w:rsidR="00A166FB" w:rsidRPr="00D60393">
          <w:rPr>
            <w:rFonts w:ascii="Arial" w:hAnsi="Arial" w:cs="Arial"/>
            <w:noProof/>
            <w:color w:val="000000" w:themeColor="text1"/>
            <w:lang w:val="es-ES"/>
          </w:rPr>
          <w:t xml:space="preserve"> mediante la</w:t>
        </w:r>
        <w:r w:rsidRPr="00D60393">
          <w:rPr>
            <w:rFonts w:ascii="Arial" w:hAnsi="Arial" w:cs="Arial"/>
            <w:noProof/>
            <w:color w:val="000000" w:themeColor="text1"/>
            <w:lang w:val="es-ES"/>
          </w:rPr>
          <w:t xml:space="preserve"> asigna</w:t>
        </w:r>
        <w:del w:id="204" w:author="Autor">
          <w:r w:rsidRPr="00D60393" w:rsidDel="001E41B5">
            <w:rPr>
              <w:rFonts w:ascii="Arial" w:hAnsi="Arial" w:cs="Arial"/>
              <w:noProof/>
              <w:color w:val="000000" w:themeColor="text1"/>
              <w:lang w:val="es-ES"/>
            </w:rPr>
            <w:delText>n</w:delText>
          </w:r>
        </w:del>
        <w:r w:rsidR="00A166FB" w:rsidRPr="00D60393">
          <w:rPr>
            <w:rFonts w:ascii="Arial" w:hAnsi="Arial" w:cs="Arial"/>
            <w:noProof/>
            <w:color w:val="000000" w:themeColor="text1"/>
            <w:lang w:val="es-ES"/>
          </w:rPr>
          <w:t>ción de</w:t>
        </w:r>
        <w:r w:rsidRPr="00D60393">
          <w:rPr>
            <w:rFonts w:ascii="Arial" w:hAnsi="Arial" w:cs="Arial"/>
            <w:noProof/>
            <w:color w:val="000000" w:themeColor="text1"/>
            <w:lang w:val="es-ES"/>
          </w:rPr>
          <w:t xml:space="preserve"> una consigna de producción máxima</w:t>
        </w:r>
        <w:r w:rsidR="2C6F0E8A" w:rsidRPr="00D60393">
          <w:rPr>
            <w:rFonts w:ascii="Arial" w:hAnsi="Arial" w:cs="Arial"/>
            <w:noProof/>
            <w:color w:val="000000" w:themeColor="text1"/>
            <w:lang w:val="es-ES"/>
          </w:rPr>
          <w:t>, pudiendo ser esta igual a cero</w:t>
        </w:r>
        <w:r w:rsidRPr="00D60393">
          <w:rPr>
            <w:rFonts w:ascii="Arial" w:hAnsi="Arial" w:cs="Arial"/>
            <w:noProof/>
            <w:color w:val="000000" w:themeColor="text1"/>
            <w:lang w:val="es-ES"/>
          </w:rPr>
          <w:t xml:space="preserve">. </w:t>
        </w:r>
      </w:ins>
    </w:p>
    <w:p w14:paraId="0B1FE073" w14:textId="77777777" w:rsidR="001E7728" w:rsidRPr="00D60393" w:rsidRDefault="001E7728" w:rsidP="007042B3">
      <w:pPr>
        <w:spacing w:before="80" w:line="240" w:lineRule="exact"/>
        <w:ind w:right="67" w:firstLine="340"/>
        <w:jc w:val="both"/>
        <w:rPr>
          <w:ins w:id="205" w:author="Autor"/>
          <w:rFonts w:ascii="Arial" w:hAnsi="Arial" w:cs="Arial"/>
          <w:color w:val="000000"/>
          <w:lang w:val="es-ES"/>
        </w:rPr>
      </w:pPr>
    </w:p>
    <w:p w14:paraId="2EF9807E" w14:textId="4EFBA096" w:rsidR="00584806" w:rsidRPr="00D60393" w:rsidRDefault="00D3248B" w:rsidP="007042B3">
      <w:pPr>
        <w:spacing w:before="80" w:line="240" w:lineRule="exact"/>
        <w:ind w:right="67" w:firstLine="340"/>
        <w:jc w:val="both"/>
        <w:rPr>
          <w:del w:id="206" w:author="Autor"/>
          <w:rFonts w:ascii="Arial" w:hAnsi="Arial" w:cs="Arial"/>
          <w:lang w:val="es-ES"/>
        </w:rPr>
      </w:pPr>
      <w:del w:id="207" w:author="Autor">
        <w:r w:rsidRPr="00D60393">
          <w:rPr>
            <w:rFonts w:ascii="Arial" w:hAnsi="Arial" w:cs="Arial"/>
            <w:color w:val="000000"/>
            <w:lang w:val="es-ES"/>
          </w:rPr>
          <w:delText>El reparto de dicha producción máxima por nudo se realizará de forma proporcional a la potencia programada</w:delText>
        </w:r>
        <w:r w:rsidRPr="00D60393" w:rsidDel="00D36AD6">
          <w:rPr>
            <w:rFonts w:ascii="Arial" w:hAnsi="Arial" w:cs="Arial"/>
            <w:color w:val="000000"/>
            <w:lang w:val="es-ES"/>
          </w:rPr>
          <w:delText xml:space="preserve"> o </w:delText>
        </w:r>
        <w:r w:rsidRPr="00D60393">
          <w:rPr>
            <w:rFonts w:ascii="Arial" w:hAnsi="Arial" w:cs="Arial"/>
            <w:color w:val="000000"/>
            <w:lang w:val="es-ES"/>
          </w:rPr>
          <w:delText xml:space="preserve">en producción, según sea el ámbito temporal en que tenga lugar la modificación propuesta, gestionada por cada uno de los Despachos en cada uno de los nudos. Dicha producción debe ser alcanzada en un plazo </w:delText>
        </w:r>
        <w:r w:rsidRPr="00D60393" w:rsidDel="00633D3A">
          <w:rPr>
            <w:rFonts w:ascii="Arial" w:hAnsi="Arial" w:cs="Arial"/>
            <w:color w:val="000000"/>
            <w:lang w:val="es-ES"/>
          </w:rPr>
          <w:delText>máximo</w:delText>
        </w:r>
        <w:r w:rsidR="00C31479" w:rsidRPr="00D60393" w:rsidDel="00C31479">
          <w:rPr>
            <w:rFonts w:ascii="Arial" w:hAnsi="Arial" w:cs="Arial"/>
            <w:color w:val="000000"/>
            <w:lang w:val="es-ES"/>
          </w:rPr>
          <w:delText xml:space="preserve">, una vez recibida la instrucción de modificación, </w:delText>
        </w:r>
        <w:r w:rsidRPr="00D60393" w:rsidDel="00633D3A">
          <w:rPr>
            <w:rFonts w:ascii="Arial" w:hAnsi="Arial" w:cs="Arial"/>
            <w:color w:val="000000"/>
            <w:lang w:val="es-ES"/>
          </w:rPr>
          <w:delText>de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cinco</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minutos</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para</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las</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instalaciones</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puestas en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funcionamiento</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o</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sobre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las</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que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se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realice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una</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modificación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sustancial</w:delText>
        </w:r>
        <w:r w:rsidRPr="00D60393" w:rsidDel="005947C5">
          <w:rPr>
            <w:rFonts w:ascii="Arial" w:hAnsi="Arial" w:cs="Arial"/>
            <w:color w:val="000000"/>
            <w:spacing w:val="-5"/>
            <w:lang w:val="es-ES"/>
          </w:rPr>
          <w:delText xml:space="preserve"> </w:delText>
        </w:r>
        <w:r w:rsidRPr="00D60393">
          <w:rPr>
            <w:rFonts w:ascii="Arial" w:hAnsi="Arial" w:cs="Arial"/>
            <w:color w:val="000000"/>
            <w:lang w:val="es-ES"/>
          </w:rPr>
          <w:delText>con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posterioridad a</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la</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entrada</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en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vigor</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del</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presente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Procedimiento</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de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Operación,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o</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bien</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quince</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minutos</w:delText>
        </w:r>
        <w:r w:rsidRPr="00D60393">
          <w:rPr>
            <w:rFonts w:ascii="Arial" w:hAnsi="Arial" w:cs="Arial"/>
            <w:color w:val="000000"/>
            <w:spacing w:val="-5"/>
            <w:lang w:val="es-ES"/>
          </w:rPr>
          <w:delText xml:space="preserve"> </w:delText>
        </w:r>
        <w:r w:rsidRPr="00D60393">
          <w:rPr>
            <w:rFonts w:ascii="Arial" w:hAnsi="Arial" w:cs="Arial"/>
            <w:color w:val="000000"/>
            <w:lang w:val="es-ES"/>
          </w:rPr>
          <w:delText>para aquellas</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instalaciones</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existentes</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en</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dicha</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fecha</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de</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entrada</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en</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vigor</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y</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sobre</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las</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que</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no</w:delText>
        </w:r>
        <w:r w:rsidRPr="00D60393">
          <w:rPr>
            <w:rFonts w:ascii="Arial" w:hAnsi="Arial" w:cs="Arial"/>
            <w:color w:val="000000"/>
            <w:spacing w:val="-4"/>
            <w:lang w:val="es-ES"/>
          </w:rPr>
          <w:delText xml:space="preserve"> </w:delText>
        </w:r>
        <w:r w:rsidRPr="00D60393">
          <w:rPr>
            <w:rFonts w:ascii="Arial" w:hAnsi="Arial" w:cs="Arial"/>
            <w:color w:val="000000"/>
            <w:lang w:val="es-ES"/>
          </w:rPr>
          <w:delText>se realice modificación sustancial posteriormente.</w:delText>
        </w:r>
        <w:r w:rsidRPr="00D60393">
          <w:rPr>
            <w:rFonts w:ascii="Arial" w:hAnsi="Arial" w:cs="Arial"/>
            <w:lang w:val="es-ES"/>
          </w:rPr>
          <w:delText xml:space="preserve"> </w:delText>
        </w:r>
      </w:del>
    </w:p>
    <w:p w14:paraId="2EF9807F" w14:textId="4063D76E" w:rsidR="00584806" w:rsidRPr="00D60393" w:rsidDel="00AF166B" w:rsidRDefault="00D3248B" w:rsidP="007042B3">
      <w:pPr>
        <w:spacing w:before="80" w:line="240" w:lineRule="exact"/>
        <w:ind w:right="67" w:firstLine="340"/>
        <w:jc w:val="both"/>
        <w:rPr>
          <w:del w:id="208" w:author="Autor"/>
          <w:rFonts w:ascii="Arial" w:hAnsi="Arial" w:cs="Arial"/>
          <w:lang w:val="es-ES"/>
        </w:rPr>
      </w:pPr>
      <w:del w:id="209" w:author="Autor">
        <w:r w:rsidRPr="00D60393" w:rsidDel="00AF166B">
          <w:rPr>
            <w:rFonts w:ascii="Arial" w:hAnsi="Arial" w:cs="Arial"/>
            <w:noProof/>
            <w:color w:val="000000"/>
            <w:lang w:val="es-ES"/>
          </w:rPr>
          <w:delText>Alternativamente</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la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metodología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descrita,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cada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Centro</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Control</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podrá</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realizar</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otro reparto interno de la generación, siempre que</w:delText>
        </w:r>
      </w:del>
      <w:ins w:id="210" w:author="Autor">
        <w:del w:id="211" w:author="Autor">
          <w:r w:rsidR="00F87D8C" w:rsidRPr="00D60393" w:rsidDel="00AF166B">
            <w:rPr>
              <w:rFonts w:ascii="Arial" w:hAnsi="Arial" w:cs="Arial"/>
              <w:noProof/>
              <w:color w:val="000000"/>
              <w:lang w:val="es-ES"/>
            </w:rPr>
            <w:delText xml:space="preserve"> el Operador del Sist</w:delText>
          </w:r>
          <w:r w:rsidR="00C971A3" w:rsidRPr="00D60393" w:rsidDel="00AF166B">
            <w:rPr>
              <w:rFonts w:ascii="Arial" w:hAnsi="Arial" w:cs="Arial"/>
              <w:noProof/>
              <w:color w:val="000000"/>
              <w:lang w:val="es-ES"/>
            </w:rPr>
            <w:delText>ema no indique lo con</w:delText>
          </w:r>
          <w:r w:rsidR="0009634E" w:rsidRPr="00D60393" w:rsidDel="00AF166B">
            <w:rPr>
              <w:rFonts w:ascii="Arial" w:hAnsi="Arial" w:cs="Arial"/>
              <w:noProof/>
              <w:color w:val="000000"/>
              <w:lang w:val="es-ES"/>
            </w:rPr>
            <w:delText>trario y</w:delText>
          </w:r>
        </w:del>
      </w:ins>
      <w:del w:id="212" w:author="Autor">
        <w:r w:rsidRPr="00D60393" w:rsidDel="00AF166B">
          <w:rPr>
            <w:rFonts w:ascii="Arial" w:hAnsi="Arial" w:cs="Arial"/>
            <w:noProof/>
            <w:color w:val="000000"/>
            <w:lang w:val="es-ES"/>
          </w:rPr>
          <w:delText xml:space="preserve"> se respete la limitación en cada uno de los nudos</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la</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Red</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 xml:space="preserve">de </w:delText>
        </w:r>
        <w:r w:rsidRPr="00D60393" w:rsidDel="00AF166B">
          <w:rPr>
            <w:rFonts w:ascii="Arial" w:hAnsi="Arial" w:cs="Arial"/>
            <w:noProof/>
            <w:color w:val="000000"/>
            <w:spacing w:val="-4"/>
            <w:lang w:val="es-ES"/>
          </w:rPr>
          <w:delText>T</w:delText>
        </w:r>
        <w:r w:rsidRPr="00D60393" w:rsidDel="00AF166B">
          <w:rPr>
            <w:rFonts w:ascii="Arial" w:hAnsi="Arial" w:cs="Arial"/>
            <w:noProof/>
            <w:color w:val="000000"/>
            <w:lang w:val="es-ES"/>
          </w:rPr>
          <w:delText>ransporte,</w:delText>
        </w:r>
      </w:del>
      <w:ins w:id="213" w:author="Autor">
        <w:del w:id="214" w:author="Autor">
          <w:r w:rsidR="000F7781" w:rsidRPr="00D60393" w:rsidDel="00AF166B">
            <w:rPr>
              <w:rFonts w:ascii="Arial" w:hAnsi="Arial" w:cs="Arial"/>
              <w:noProof/>
              <w:color w:val="000000"/>
              <w:lang w:val="es-ES"/>
            </w:rPr>
            <w:delText xml:space="preserve"> para l</w:delText>
          </w:r>
          <w:r w:rsidR="000F3F95" w:rsidRPr="00D60393" w:rsidDel="00AF166B">
            <w:rPr>
              <w:rFonts w:ascii="Arial" w:hAnsi="Arial" w:cs="Arial"/>
              <w:noProof/>
              <w:color w:val="000000"/>
              <w:lang w:val="es-ES"/>
            </w:rPr>
            <w:delText>a</w:delText>
          </w:r>
          <w:r w:rsidR="000F7781" w:rsidRPr="00D60393" w:rsidDel="00AF166B">
            <w:rPr>
              <w:rFonts w:ascii="Arial" w:hAnsi="Arial" w:cs="Arial"/>
              <w:noProof/>
              <w:color w:val="000000"/>
              <w:lang w:val="es-ES"/>
            </w:rPr>
            <w:delText xml:space="preserve">s </w:delText>
          </w:r>
          <w:r w:rsidR="007B5D68" w:rsidRPr="00D60393" w:rsidDel="00AF166B">
            <w:rPr>
              <w:rFonts w:ascii="Arial" w:hAnsi="Arial" w:cs="Arial"/>
              <w:noProof/>
              <w:color w:val="000000"/>
              <w:lang w:val="es-ES"/>
            </w:rPr>
            <w:delText>instalaciones de producción</w:delText>
          </w:r>
          <w:r w:rsidR="003123CC" w:rsidRPr="00D60393" w:rsidDel="00AF166B">
            <w:rPr>
              <w:rFonts w:ascii="Arial" w:hAnsi="Arial" w:cs="Arial"/>
              <w:noProof/>
              <w:color w:val="000000"/>
              <w:lang w:val="es-ES"/>
            </w:rPr>
            <w:delText xml:space="preserve"> </w:delText>
          </w:r>
          <w:r w:rsidR="005E2BDC" w:rsidRPr="00D60393" w:rsidDel="00AF166B">
            <w:rPr>
              <w:rFonts w:ascii="Arial" w:hAnsi="Arial" w:cs="Arial"/>
              <w:noProof/>
              <w:color w:val="000000"/>
              <w:lang w:val="es-ES"/>
            </w:rPr>
            <w:delText>que compartan una misma capacidad técnica y/o tecnología</w:delText>
          </w:r>
          <w:r w:rsidR="00DF5B86" w:rsidRPr="00D60393" w:rsidDel="00AF166B">
            <w:rPr>
              <w:rFonts w:ascii="Arial" w:hAnsi="Arial" w:cs="Arial"/>
              <w:noProof/>
              <w:color w:val="000000"/>
              <w:lang w:val="es-ES"/>
            </w:rPr>
            <w:delText>,</w:delText>
          </w:r>
        </w:del>
      </w:ins>
      <w:del w:id="215" w:author="Auto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acuerdo</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con</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lo</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establecido</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en</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el</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punto</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6</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20"/>
            <w:lang w:val="es-ES"/>
          </w:rPr>
          <w:delText xml:space="preserve"> </w:delText>
        </w:r>
        <w:r w:rsidRPr="00D60393" w:rsidDel="00AF166B">
          <w:rPr>
            <w:rFonts w:ascii="Arial" w:hAnsi="Arial" w:cs="Arial"/>
            <w:noProof/>
            <w:color w:val="000000"/>
            <w:lang w:val="es-ES"/>
          </w:rPr>
          <w:delText>este Procedimiento de Operación. En cualquier caso, el Operador del Sistema suministrará, a cada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Centro</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Control,</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la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información</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relativa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la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producción</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de</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cada</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instalación</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bajo</w:delText>
        </w:r>
        <w:r w:rsidRPr="00D60393" w:rsidDel="00AF166B">
          <w:rPr>
            <w:rFonts w:ascii="Arial" w:hAnsi="Arial" w:cs="Arial"/>
            <w:noProof/>
            <w:color w:val="000000"/>
            <w:spacing w:val="-4"/>
            <w:lang w:val="es-ES"/>
          </w:rPr>
          <w:delText xml:space="preserve"> </w:delText>
        </w:r>
        <w:r w:rsidRPr="00D60393" w:rsidDel="00AF166B">
          <w:rPr>
            <w:rFonts w:ascii="Arial" w:hAnsi="Arial" w:cs="Arial"/>
            <w:noProof/>
            <w:color w:val="000000"/>
            <w:lang w:val="es-ES"/>
          </w:rPr>
          <w:delText>su responsabilidad</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que</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se</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ha</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considerado</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para</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llegar</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a</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la</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producción</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por</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noProof/>
            <w:color w:val="000000"/>
            <w:lang w:val="es-ES"/>
          </w:rPr>
          <w:delText>nudo</w:delText>
        </w:r>
      </w:del>
      <w:ins w:id="216" w:author="Autor">
        <w:del w:id="217" w:author="Autor">
          <w:r w:rsidR="000937DC" w:rsidRPr="00D60393" w:rsidDel="00AF166B">
            <w:rPr>
              <w:rFonts w:ascii="Arial" w:hAnsi="Arial" w:cs="Arial"/>
              <w:noProof/>
              <w:color w:val="000000"/>
              <w:lang w:val="es-ES"/>
            </w:rPr>
            <w:delText xml:space="preserve"> y </w:delText>
          </w:r>
          <w:r w:rsidR="00A13F47" w:rsidRPr="00D60393" w:rsidDel="00AF166B">
            <w:rPr>
              <w:rFonts w:ascii="Arial" w:hAnsi="Arial" w:cs="Arial"/>
              <w:noProof/>
              <w:color w:val="000000"/>
              <w:lang w:val="es-ES"/>
            </w:rPr>
            <w:delText>capacidad técnica y/o tecnología</w:delText>
          </w:r>
        </w:del>
      </w:ins>
      <w:del w:id="218" w:author="Autor">
        <w:r w:rsidRPr="00D60393" w:rsidDel="00AF166B">
          <w:rPr>
            <w:rFonts w:ascii="Arial" w:hAnsi="Arial" w:cs="Arial"/>
            <w:noProof/>
            <w:color w:val="000000"/>
            <w:lang w:val="es-ES"/>
          </w:rPr>
          <w:delText>.</w:delText>
        </w:r>
        <w:r w:rsidRPr="00D60393" w:rsidDel="00AF166B">
          <w:rPr>
            <w:rFonts w:ascii="Arial" w:hAnsi="Arial" w:cs="Arial"/>
            <w:noProof/>
            <w:color w:val="000000"/>
            <w:spacing w:val="27"/>
            <w:lang w:val="es-ES"/>
          </w:rPr>
          <w:delText xml:space="preserve"> </w:delText>
        </w:r>
        <w:r w:rsidRPr="00D60393" w:rsidDel="00AF166B">
          <w:rPr>
            <w:rFonts w:ascii="Arial" w:hAnsi="Arial" w:cs="Arial"/>
            <w:color w:val="000000"/>
            <w:lang w:val="es-ES"/>
          </w:rPr>
          <w:delText>Dicha producción</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por</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instalación</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se</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calculará</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sobre</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la</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premisa</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del</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reparto</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proporcional</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a</w:delText>
        </w:r>
        <w:r w:rsidRPr="00D60393" w:rsidDel="00AF166B">
          <w:rPr>
            <w:rFonts w:ascii="Arial" w:hAnsi="Arial" w:cs="Arial"/>
            <w:color w:val="000000"/>
            <w:spacing w:val="20"/>
            <w:lang w:val="es-ES"/>
          </w:rPr>
          <w:delText xml:space="preserve"> </w:delText>
        </w:r>
        <w:r w:rsidRPr="00D60393" w:rsidDel="00AF166B">
          <w:rPr>
            <w:rFonts w:ascii="Arial" w:hAnsi="Arial" w:cs="Arial"/>
            <w:color w:val="000000"/>
            <w:lang w:val="es-ES"/>
          </w:rPr>
          <w:delText>la potencia programada o en producción.</w:delText>
        </w:r>
        <w:r w:rsidRPr="00D60393" w:rsidDel="00AF166B">
          <w:rPr>
            <w:rFonts w:ascii="Arial" w:hAnsi="Arial" w:cs="Arial"/>
            <w:lang w:val="es-ES"/>
          </w:rPr>
          <w:delText xml:space="preserve"> </w:delText>
        </w:r>
      </w:del>
    </w:p>
    <w:p w14:paraId="2EF98080" w14:textId="256BB6FC" w:rsidR="00584806" w:rsidRPr="00D60393" w:rsidDel="003E2BC8" w:rsidRDefault="00D3248B" w:rsidP="007042B3">
      <w:pPr>
        <w:spacing w:before="80" w:line="240" w:lineRule="exact"/>
        <w:ind w:right="67" w:firstLine="340"/>
        <w:jc w:val="both"/>
        <w:rPr>
          <w:del w:id="219" w:author="Autor"/>
          <w:rFonts w:ascii="Arial" w:hAnsi="Arial" w:cs="Arial"/>
          <w:noProof/>
          <w:lang w:val="es-ES"/>
        </w:rPr>
      </w:pPr>
      <w:del w:id="220" w:author="Autor">
        <w:r w:rsidRPr="00D60393" w:rsidDel="003E2BC8">
          <w:rPr>
            <w:rFonts w:ascii="Arial" w:hAnsi="Arial" w:cs="Arial"/>
            <w:noProof/>
            <w:color w:val="000000"/>
            <w:lang w:val="es-ES"/>
          </w:rPr>
          <w:delText>En el caso de que un Centro de Control realice un reparto interno diferente al enviado por el Operador del Sistema tras recibir una instrucción de reducción, el Operador del Sistema</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deberá</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recibir</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de</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dicho</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Centro</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de</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Control,</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antes</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de</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la</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1.00</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horas</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del</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día</w:delText>
        </w:r>
        <w:r w:rsidRPr="00D60393" w:rsidDel="003E2BC8">
          <w:rPr>
            <w:rFonts w:ascii="Arial" w:hAnsi="Arial" w:cs="Arial"/>
            <w:noProof/>
            <w:color w:val="000000"/>
            <w:spacing w:val="-5"/>
            <w:lang w:val="es-ES"/>
          </w:rPr>
          <w:delText xml:space="preserve"> </w:delText>
        </w:r>
        <w:r w:rsidRPr="00D60393" w:rsidDel="003E2BC8">
          <w:rPr>
            <w:rFonts w:ascii="Arial" w:hAnsi="Arial" w:cs="Arial"/>
            <w:noProof/>
            <w:color w:val="000000"/>
            <w:lang w:val="es-ES"/>
          </w:rPr>
          <w:delText>siguiente, la potencia asignada a cada instalación de producción en cada periodo horario para que pueda</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ser</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tenida</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en</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consideración,</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siempre</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que</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dicho</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reparto</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cumpla</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con</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las</w:delText>
        </w:r>
        <w:r w:rsidRPr="00D60393" w:rsidDel="003E2BC8">
          <w:rPr>
            <w:rFonts w:ascii="Arial" w:hAnsi="Arial" w:cs="Arial"/>
            <w:noProof/>
            <w:color w:val="000000"/>
            <w:spacing w:val="-4"/>
            <w:lang w:val="es-ES"/>
          </w:rPr>
          <w:delText xml:space="preserve"> </w:delText>
        </w:r>
        <w:r w:rsidRPr="00D60393" w:rsidDel="003E2BC8">
          <w:rPr>
            <w:rFonts w:ascii="Arial" w:hAnsi="Arial" w:cs="Arial"/>
            <w:noProof/>
            <w:color w:val="000000"/>
            <w:lang w:val="es-ES"/>
          </w:rPr>
          <w:delText>condiciones establecidas. En otro caso el Operador del Sistema considerará que el reparto realizado se corresponde con el por él enviado. El formato y las condiciones de dicho envío serán determinados por el Operador del Sistema.</w:delText>
        </w:r>
        <w:r w:rsidRPr="00D60393" w:rsidDel="003E2BC8">
          <w:rPr>
            <w:rFonts w:ascii="Arial" w:hAnsi="Arial" w:cs="Arial"/>
            <w:noProof/>
            <w:lang w:val="es-ES"/>
          </w:rPr>
          <w:delText xml:space="preserve"> </w:delText>
        </w:r>
      </w:del>
    </w:p>
    <w:p w14:paraId="2EF98081" w14:textId="767108DC" w:rsidR="00584806" w:rsidRPr="00D60393" w:rsidRDefault="00D3248B" w:rsidP="007042B3">
      <w:pPr>
        <w:spacing w:before="80" w:line="240" w:lineRule="exact"/>
        <w:ind w:right="67" w:firstLine="340"/>
        <w:jc w:val="both"/>
        <w:rPr>
          <w:del w:id="221" w:author="Autor"/>
          <w:rFonts w:ascii="Arial" w:hAnsi="Arial" w:cs="Arial"/>
          <w:lang w:val="es-ES"/>
        </w:rPr>
      </w:pPr>
      <w:del w:id="222" w:author="Autor">
        <w:r w:rsidRPr="00D60393">
          <w:rPr>
            <w:rFonts w:ascii="Arial" w:hAnsi="Arial" w:cs="Arial"/>
            <w:color w:val="000000"/>
            <w:lang w:val="es-ES"/>
          </w:rPr>
          <w:delText>Si</w:delText>
        </w:r>
        <w:r w:rsidRPr="00D60393">
          <w:rPr>
            <w:rFonts w:ascii="Arial" w:hAnsi="Arial" w:cs="Arial"/>
            <w:color w:val="000000"/>
            <w:spacing w:val="-6"/>
            <w:lang w:val="es-ES"/>
          </w:rPr>
          <w:delText xml:space="preserve"> </w:delText>
        </w:r>
        <w:r w:rsidRPr="00D60393">
          <w:rPr>
            <w:rFonts w:ascii="Arial" w:hAnsi="Arial" w:cs="Arial"/>
            <w:color w:val="000000"/>
            <w:lang w:val="es-ES"/>
          </w:rPr>
          <w:delText>l</w:delText>
        </w:r>
        <w:r w:rsidRPr="00D60393">
          <w:rPr>
            <w:rFonts w:ascii="Arial" w:hAnsi="Arial" w:cs="Arial"/>
            <w:color w:val="000000"/>
            <w:spacing w:val="-2"/>
            <w:lang w:val="es-ES"/>
          </w:rPr>
          <w:delText>as</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c</w:delText>
        </w:r>
        <w:r w:rsidRPr="00D60393">
          <w:rPr>
            <w:rFonts w:ascii="Arial" w:hAnsi="Arial" w:cs="Arial"/>
            <w:color w:val="000000"/>
            <w:lang w:val="es-ES"/>
          </w:rPr>
          <w:delText>o</w:delText>
        </w:r>
        <w:r w:rsidRPr="00D60393">
          <w:rPr>
            <w:rFonts w:ascii="Arial" w:hAnsi="Arial" w:cs="Arial"/>
            <w:color w:val="000000"/>
            <w:spacing w:val="-2"/>
            <w:lang w:val="es-ES"/>
          </w:rPr>
          <w:delText>ndi</w:delText>
        </w:r>
        <w:r w:rsidRPr="00D60393">
          <w:rPr>
            <w:rFonts w:ascii="Arial" w:hAnsi="Arial" w:cs="Arial"/>
            <w:color w:val="000000"/>
            <w:lang w:val="es-ES"/>
          </w:rPr>
          <w:delText>ci</w:delText>
        </w:r>
        <w:r w:rsidRPr="00D60393">
          <w:rPr>
            <w:rFonts w:ascii="Arial" w:hAnsi="Arial" w:cs="Arial"/>
            <w:color w:val="000000"/>
            <w:spacing w:val="-2"/>
            <w:lang w:val="es-ES"/>
          </w:rPr>
          <w:delText>one</w:delText>
        </w:r>
        <w:r w:rsidRPr="00D60393">
          <w:rPr>
            <w:rFonts w:ascii="Arial" w:hAnsi="Arial" w:cs="Arial"/>
            <w:color w:val="000000"/>
            <w:lang w:val="es-ES"/>
          </w:rPr>
          <w:delText>s</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de</w:delText>
        </w:r>
        <w:r w:rsidRPr="00D60393">
          <w:rPr>
            <w:rFonts w:ascii="Arial" w:hAnsi="Arial" w:cs="Arial"/>
            <w:color w:val="000000"/>
            <w:spacing w:val="-6"/>
            <w:lang w:val="es-ES"/>
          </w:rPr>
          <w:delText xml:space="preserve"> </w:delText>
        </w:r>
        <w:r w:rsidRPr="00D60393">
          <w:rPr>
            <w:rFonts w:ascii="Arial" w:hAnsi="Arial" w:cs="Arial"/>
            <w:color w:val="000000"/>
            <w:lang w:val="es-ES"/>
          </w:rPr>
          <w:delText>o</w:delText>
        </w:r>
        <w:r w:rsidRPr="00D60393">
          <w:rPr>
            <w:rFonts w:ascii="Arial" w:hAnsi="Arial" w:cs="Arial"/>
            <w:color w:val="000000"/>
            <w:spacing w:val="-2"/>
            <w:lang w:val="es-ES"/>
          </w:rPr>
          <w:delText>pe</w:delText>
        </w:r>
        <w:r w:rsidRPr="00D60393">
          <w:rPr>
            <w:rFonts w:ascii="Arial" w:hAnsi="Arial" w:cs="Arial"/>
            <w:color w:val="000000"/>
            <w:lang w:val="es-ES"/>
          </w:rPr>
          <w:delText>r</w:delText>
        </w:r>
        <w:r w:rsidRPr="00D60393">
          <w:rPr>
            <w:rFonts w:ascii="Arial" w:hAnsi="Arial" w:cs="Arial"/>
            <w:color w:val="000000"/>
            <w:spacing w:val="-2"/>
            <w:lang w:val="es-ES"/>
          </w:rPr>
          <w:delText>a</w:delText>
        </w:r>
        <w:r w:rsidRPr="00D60393">
          <w:rPr>
            <w:rFonts w:ascii="Arial" w:hAnsi="Arial" w:cs="Arial"/>
            <w:color w:val="000000"/>
            <w:lang w:val="es-ES"/>
          </w:rPr>
          <w:delText>c</w:delText>
        </w:r>
        <w:r w:rsidRPr="00D60393">
          <w:rPr>
            <w:rFonts w:ascii="Arial" w:hAnsi="Arial" w:cs="Arial"/>
            <w:color w:val="000000"/>
            <w:spacing w:val="-2"/>
            <w:lang w:val="es-ES"/>
          </w:rPr>
          <w:delText>ió</w:delText>
        </w:r>
        <w:r w:rsidRPr="00D60393">
          <w:rPr>
            <w:rFonts w:ascii="Arial" w:hAnsi="Arial" w:cs="Arial"/>
            <w:color w:val="000000"/>
            <w:lang w:val="es-ES"/>
          </w:rPr>
          <w:delText>n</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p</w:delText>
        </w:r>
        <w:r w:rsidRPr="00D60393">
          <w:rPr>
            <w:rFonts w:ascii="Arial" w:hAnsi="Arial" w:cs="Arial"/>
            <w:color w:val="000000"/>
            <w:lang w:val="es-ES"/>
          </w:rPr>
          <w:delText>e</w:delText>
        </w:r>
        <w:r w:rsidRPr="00D60393">
          <w:rPr>
            <w:rFonts w:ascii="Arial" w:hAnsi="Arial" w:cs="Arial"/>
            <w:color w:val="000000"/>
            <w:spacing w:val="-2"/>
            <w:lang w:val="es-ES"/>
          </w:rPr>
          <w:delText>r</w:delText>
        </w:r>
        <w:r w:rsidRPr="00D60393">
          <w:rPr>
            <w:rFonts w:ascii="Arial" w:hAnsi="Arial" w:cs="Arial"/>
            <w:color w:val="000000"/>
            <w:lang w:val="es-ES"/>
          </w:rPr>
          <w:delText>m</w:delText>
        </w:r>
        <w:r w:rsidRPr="00D60393">
          <w:rPr>
            <w:rFonts w:ascii="Arial" w:hAnsi="Arial" w:cs="Arial"/>
            <w:color w:val="000000"/>
            <w:spacing w:val="-2"/>
            <w:lang w:val="es-ES"/>
          </w:rPr>
          <w:delText>ite</w:delText>
        </w:r>
        <w:r w:rsidRPr="00D60393">
          <w:rPr>
            <w:rFonts w:ascii="Arial" w:hAnsi="Arial" w:cs="Arial"/>
            <w:color w:val="000000"/>
            <w:lang w:val="es-ES"/>
          </w:rPr>
          <w:delText>n</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l</w:delText>
        </w:r>
        <w:r w:rsidRPr="00D60393">
          <w:rPr>
            <w:rFonts w:ascii="Arial" w:hAnsi="Arial" w:cs="Arial"/>
            <w:color w:val="000000"/>
            <w:lang w:val="es-ES"/>
          </w:rPr>
          <w:delText>ev</w:delText>
        </w:r>
        <w:r w:rsidRPr="00D60393">
          <w:rPr>
            <w:rFonts w:ascii="Arial" w:hAnsi="Arial" w:cs="Arial"/>
            <w:color w:val="000000"/>
            <w:spacing w:val="-2"/>
            <w:lang w:val="es-ES"/>
          </w:rPr>
          <w:delText>ant</w:delText>
        </w:r>
        <w:r w:rsidRPr="00D60393">
          <w:rPr>
            <w:rFonts w:ascii="Arial" w:hAnsi="Arial" w:cs="Arial"/>
            <w:color w:val="000000"/>
            <w:lang w:val="es-ES"/>
          </w:rPr>
          <w:delText>a</w:delText>
        </w:r>
        <w:r w:rsidRPr="00D60393">
          <w:rPr>
            <w:rFonts w:ascii="Arial" w:hAnsi="Arial" w:cs="Arial"/>
            <w:color w:val="000000"/>
            <w:spacing w:val="-2"/>
            <w:lang w:val="es-ES"/>
          </w:rPr>
          <w:delText>r</w:delText>
        </w:r>
        <w:r w:rsidRPr="00D60393">
          <w:rPr>
            <w:rFonts w:ascii="Arial" w:hAnsi="Arial" w:cs="Arial"/>
            <w:color w:val="000000"/>
            <w:spacing w:val="-6"/>
            <w:lang w:val="es-ES"/>
          </w:rPr>
          <w:delText xml:space="preserve"> </w:delText>
        </w:r>
        <w:r w:rsidRPr="00D60393">
          <w:rPr>
            <w:rFonts w:ascii="Arial" w:hAnsi="Arial" w:cs="Arial"/>
            <w:color w:val="000000"/>
            <w:lang w:val="es-ES"/>
          </w:rPr>
          <w:delText>p</w:delText>
        </w:r>
        <w:r w:rsidRPr="00D60393">
          <w:rPr>
            <w:rFonts w:ascii="Arial" w:hAnsi="Arial" w:cs="Arial"/>
            <w:color w:val="000000"/>
            <w:spacing w:val="-2"/>
            <w:lang w:val="es-ES"/>
          </w:rPr>
          <w:delText>a</w:delText>
        </w:r>
        <w:r w:rsidRPr="00D60393">
          <w:rPr>
            <w:rFonts w:ascii="Arial" w:hAnsi="Arial" w:cs="Arial"/>
            <w:color w:val="000000"/>
            <w:lang w:val="es-ES"/>
          </w:rPr>
          <w:delText>r</w:delText>
        </w:r>
        <w:r w:rsidRPr="00D60393">
          <w:rPr>
            <w:rFonts w:ascii="Arial" w:hAnsi="Arial" w:cs="Arial"/>
            <w:color w:val="000000"/>
            <w:spacing w:val="-2"/>
            <w:lang w:val="es-ES"/>
          </w:rPr>
          <w:delText>cial</w:delText>
        </w:r>
        <w:r w:rsidRPr="00D60393">
          <w:rPr>
            <w:rFonts w:ascii="Arial" w:hAnsi="Arial" w:cs="Arial"/>
            <w:color w:val="000000"/>
            <w:lang w:val="es-ES"/>
          </w:rPr>
          <w:delText>me</w:delText>
        </w:r>
        <w:r w:rsidRPr="00D60393">
          <w:rPr>
            <w:rFonts w:ascii="Arial" w:hAnsi="Arial" w:cs="Arial"/>
            <w:color w:val="000000"/>
            <w:spacing w:val="-2"/>
            <w:lang w:val="es-ES"/>
          </w:rPr>
          <w:delText>nte</w:delText>
        </w:r>
        <w:r w:rsidRPr="00D60393">
          <w:rPr>
            <w:rFonts w:ascii="Arial" w:hAnsi="Arial" w:cs="Arial"/>
            <w:color w:val="000000"/>
            <w:spacing w:val="-6"/>
            <w:lang w:val="es-ES"/>
          </w:rPr>
          <w:delText xml:space="preserve"> </w:delText>
        </w:r>
        <w:r w:rsidRPr="00D60393">
          <w:rPr>
            <w:rFonts w:ascii="Arial" w:hAnsi="Arial" w:cs="Arial"/>
            <w:color w:val="000000"/>
            <w:lang w:val="es-ES"/>
          </w:rPr>
          <w:delText>l</w:delText>
        </w:r>
        <w:r w:rsidRPr="00D60393">
          <w:rPr>
            <w:rFonts w:ascii="Arial" w:hAnsi="Arial" w:cs="Arial"/>
            <w:color w:val="000000"/>
            <w:spacing w:val="-2"/>
            <w:lang w:val="es-ES"/>
          </w:rPr>
          <w:delText>a</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l</w:delText>
        </w:r>
        <w:r w:rsidRPr="00D60393">
          <w:rPr>
            <w:rFonts w:ascii="Arial" w:hAnsi="Arial" w:cs="Arial"/>
            <w:color w:val="000000"/>
            <w:lang w:val="es-ES"/>
          </w:rPr>
          <w:delText>im</w:delText>
        </w:r>
        <w:r w:rsidRPr="00D60393">
          <w:rPr>
            <w:rFonts w:ascii="Arial" w:hAnsi="Arial" w:cs="Arial"/>
            <w:color w:val="000000"/>
            <w:spacing w:val="-2"/>
            <w:lang w:val="es-ES"/>
          </w:rPr>
          <w:delText>itació</w:delText>
        </w:r>
        <w:r w:rsidRPr="00D60393">
          <w:rPr>
            <w:rFonts w:ascii="Arial" w:hAnsi="Arial" w:cs="Arial"/>
            <w:color w:val="000000"/>
            <w:lang w:val="es-ES"/>
          </w:rPr>
          <w:delText>n</w:delText>
        </w:r>
        <w:r w:rsidRPr="00D60393">
          <w:rPr>
            <w:rFonts w:ascii="Arial" w:hAnsi="Arial" w:cs="Arial"/>
            <w:color w:val="000000"/>
            <w:spacing w:val="-2"/>
            <w:lang w:val="es-ES"/>
          </w:rPr>
          <w:delText>,</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e</w:delText>
        </w:r>
        <w:r w:rsidRPr="00D60393">
          <w:rPr>
            <w:rFonts w:ascii="Arial" w:hAnsi="Arial" w:cs="Arial"/>
            <w:color w:val="000000"/>
            <w:lang w:val="es-ES"/>
          </w:rPr>
          <w:delText>l</w:delText>
        </w:r>
        <w:r w:rsidRPr="00D60393">
          <w:rPr>
            <w:rFonts w:ascii="Arial" w:hAnsi="Arial" w:cs="Arial"/>
            <w:color w:val="000000"/>
            <w:spacing w:val="-6"/>
            <w:lang w:val="es-ES"/>
          </w:rPr>
          <w:delText xml:space="preserve"> </w:delText>
        </w:r>
        <w:r w:rsidRPr="00D60393">
          <w:rPr>
            <w:rFonts w:ascii="Arial" w:hAnsi="Arial" w:cs="Arial"/>
            <w:color w:val="000000"/>
            <w:lang w:val="es-ES"/>
          </w:rPr>
          <w:delText>or</w:delText>
        </w:r>
        <w:r w:rsidRPr="00D60393">
          <w:rPr>
            <w:rFonts w:ascii="Arial" w:hAnsi="Arial" w:cs="Arial"/>
            <w:color w:val="000000"/>
            <w:spacing w:val="-2"/>
            <w:lang w:val="es-ES"/>
          </w:rPr>
          <w:delText>d</w:delText>
        </w:r>
        <w:r w:rsidRPr="00D60393">
          <w:rPr>
            <w:rFonts w:ascii="Arial" w:hAnsi="Arial" w:cs="Arial"/>
            <w:color w:val="000000"/>
            <w:lang w:val="es-ES"/>
          </w:rPr>
          <w:delText>e</w:delText>
        </w:r>
        <w:r w:rsidRPr="00D60393">
          <w:rPr>
            <w:rFonts w:ascii="Arial" w:hAnsi="Arial" w:cs="Arial"/>
            <w:color w:val="000000"/>
            <w:spacing w:val="-2"/>
            <w:lang w:val="es-ES"/>
          </w:rPr>
          <w:delText>n</w:delText>
        </w:r>
        <w:r w:rsidRPr="00D60393">
          <w:rPr>
            <w:rFonts w:ascii="Arial" w:hAnsi="Arial" w:cs="Arial"/>
            <w:color w:val="000000"/>
            <w:spacing w:val="-6"/>
            <w:lang w:val="es-ES"/>
          </w:rPr>
          <w:delText xml:space="preserve"> </w:delText>
        </w:r>
        <w:r w:rsidRPr="00D60393">
          <w:rPr>
            <w:rFonts w:ascii="Arial" w:hAnsi="Arial" w:cs="Arial"/>
            <w:color w:val="000000"/>
            <w:spacing w:val="-2"/>
            <w:lang w:val="es-ES"/>
          </w:rPr>
          <w:delText>d</w:delText>
        </w:r>
        <w:r w:rsidRPr="00D60393">
          <w:rPr>
            <w:rFonts w:ascii="Arial" w:hAnsi="Arial" w:cs="Arial"/>
            <w:color w:val="000000"/>
            <w:lang w:val="es-ES"/>
          </w:rPr>
          <w:delText xml:space="preserve">e </w:delText>
        </w:r>
        <w:r w:rsidRPr="00D60393">
          <w:rPr>
            <w:rFonts w:ascii="Arial" w:hAnsi="Arial" w:cs="Arial"/>
            <w:color w:val="000000"/>
            <w:spacing w:val="-2"/>
            <w:lang w:val="es-ES"/>
          </w:rPr>
          <w:delText>l</w:delText>
        </w:r>
        <w:r w:rsidRPr="00D60393">
          <w:rPr>
            <w:rFonts w:ascii="Arial" w:hAnsi="Arial" w:cs="Arial"/>
            <w:color w:val="000000"/>
            <w:lang w:val="es-ES"/>
          </w:rPr>
          <w:delText>eva</w:delText>
        </w:r>
        <w:r w:rsidRPr="00D60393">
          <w:rPr>
            <w:rFonts w:ascii="Arial" w:hAnsi="Arial" w:cs="Arial"/>
            <w:color w:val="000000"/>
            <w:spacing w:val="-2"/>
            <w:lang w:val="es-ES"/>
          </w:rPr>
          <w:delText>n</w:delText>
        </w:r>
        <w:r w:rsidRPr="00D60393">
          <w:rPr>
            <w:rFonts w:ascii="Arial" w:hAnsi="Arial" w:cs="Arial"/>
            <w:color w:val="000000"/>
            <w:lang w:val="es-ES"/>
          </w:rPr>
          <w:delText>ta</w:delText>
        </w:r>
        <w:r w:rsidRPr="00D60393">
          <w:rPr>
            <w:rFonts w:ascii="Arial" w:hAnsi="Arial" w:cs="Arial"/>
            <w:color w:val="000000"/>
            <w:spacing w:val="-2"/>
            <w:lang w:val="es-ES"/>
          </w:rPr>
          <w:delText>mi</w:delText>
        </w:r>
        <w:r w:rsidRPr="00D60393">
          <w:rPr>
            <w:rFonts w:ascii="Arial" w:hAnsi="Arial" w:cs="Arial"/>
            <w:color w:val="000000"/>
            <w:lang w:val="es-ES"/>
          </w:rPr>
          <w:delText>e</w:delText>
        </w:r>
        <w:r w:rsidRPr="00D60393">
          <w:rPr>
            <w:rFonts w:ascii="Arial" w:hAnsi="Arial" w:cs="Arial"/>
            <w:color w:val="000000"/>
            <w:spacing w:val="-2"/>
            <w:lang w:val="es-ES"/>
          </w:rPr>
          <w:delText>nto</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d</w:delText>
        </w:r>
        <w:r w:rsidRPr="00D60393">
          <w:rPr>
            <w:rFonts w:ascii="Arial" w:hAnsi="Arial" w:cs="Arial"/>
            <w:color w:val="000000"/>
            <w:lang w:val="es-ES"/>
          </w:rPr>
          <w:delText xml:space="preserve">e </w:delText>
        </w:r>
        <w:r w:rsidRPr="00D60393">
          <w:rPr>
            <w:rFonts w:ascii="Arial" w:hAnsi="Arial" w:cs="Arial"/>
            <w:color w:val="000000"/>
            <w:spacing w:val="-2"/>
            <w:lang w:val="es-ES"/>
          </w:rPr>
          <w:delText>di</w:delText>
        </w:r>
        <w:r w:rsidRPr="00D60393">
          <w:rPr>
            <w:rFonts w:ascii="Arial" w:hAnsi="Arial" w:cs="Arial"/>
            <w:color w:val="000000"/>
            <w:lang w:val="es-ES"/>
          </w:rPr>
          <w:delText>c</w:delText>
        </w:r>
        <w:r w:rsidRPr="00D60393">
          <w:rPr>
            <w:rFonts w:ascii="Arial" w:hAnsi="Arial" w:cs="Arial"/>
            <w:color w:val="000000"/>
            <w:spacing w:val="-2"/>
            <w:lang w:val="es-ES"/>
          </w:rPr>
          <w:delText>ha</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l</w:delText>
        </w:r>
        <w:r w:rsidRPr="00D60393">
          <w:rPr>
            <w:rFonts w:ascii="Arial" w:hAnsi="Arial" w:cs="Arial"/>
            <w:color w:val="000000"/>
            <w:lang w:val="es-ES"/>
          </w:rPr>
          <w:delText>i</w:delText>
        </w:r>
        <w:r w:rsidRPr="00D60393">
          <w:rPr>
            <w:rFonts w:ascii="Arial" w:hAnsi="Arial" w:cs="Arial"/>
            <w:color w:val="000000"/>
            <w:spacing w:val="-2"/>
            <w:lang w:val="es-ES"/>
          </w:rPr>
          <w:delText>m</w:delText>
        </w:r>
        <w:r w:rsidRPr="00D60393">
          <w:rPr>
            <w:rFonts w:ascii="Arial" w:hAnsi="Arial" w:cs="Arial"/>
            <w:color w:val="000000"/>
            <w:lang w:val="es-ES"/>
          </w:rPr>
          <w:delText>i</w:delText>
        </w:r>
        <w:r w:rsidRPr="00D60393">
          <w:rPr>
            <w:rFonts w:ascii="Arial" w:hAnsi="Arial" w:cs="Arial"/>
            <w:color w:val="000000"/>
            <w:spacing w:val="-2"/>
            <w:lang w:val="es-ES"/>
          </w:rPr>
          <w:delText>t</w:delText>
        </w:r>
        <w:r w:rsidRPr="00D60393">
          <w:rPr>
            <w:rFonts w:ascii="Arial" w:hAnsi="Arial" w:cs="Arial"/>
            <w:color w:val="000000"/>
            <w:lang w:val="es-ES"/>
          </w:rPr>
          <w:delText>ac</w:delText>
        </w:r>
        <w:r w:rsidRPr="00D60393">
          <w:rPr>
            <w:rFonts w:ascii="Arial" w:hAnsi="Arial" w:cs="Arial"/>
            <w:color w:val="000000"/>
            <w:spacing w:val="-2"/>
            <w:lang w:val="es-ES"/>
          </w:rPr>
          <w:delText>i</w:delText>
        </w:r>
        <w:r w:rsidRPr="00D60393">
          <w:rPr>
            <w:rFonts w:ascii="Arial" w:hAnsi="Arial" w:cs="Arial"/>
            <w:color w:val="000000"/>
            <w:lang w:val="es-ES"/>
          </w:rPr>
          <w:delText>ó</w:delText>
        </w:r>
        <w:r w:rsidRPr="00D60393">
          <w:rPr>
            <w:rFonts w:ascii="Arial" w:hAnsi="Arial" w:cs="Arial"/>
            <w:color w:val="000000"/>
            <w:spacing w:val="-2"/>
            <w:lang w:val="es-ES"/>
          </w:rPr>
          <w:delText>n</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se</w:delText>
        </w:r>
        <w:r w:rsidRPr="00D60393">
          <w:rPr>
            <w:rFonts w:ascii="Arial" w:hAnsi="Arial" w:cs="Arial"/>
            <w:color w:val="000000"/>
            <w:lang w:val="es-ES"/>
          </w:rPr>
          <w:delText>r</w:delText>
        </w:r>
        <w:r w:rsidRPr="00D60393">
          <w:rPr>
            <w:rFonts w:ascii="Arial" w:hAnsi="Arial" w:cs="Arial"/>
            <w:color w:val="000000"/>
            <w:spacing w:val="-2"/>
            <w:lang w:val="es-ES"/>
          </w:rPr>
          <w:delText>á</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el i</w:delText>
        </w:r>
        <w:r w:rsidRPr="00D60393">
          <w:rPr>
            <w:rFonts w:ascii="Arial" w:hAnsi="Arial" w:cs="Arial"/>
            <w:color w:val="000000"/>
            <w:lang w:val="es-ES"/>
          </w:rPr>
          <w:delText>nv</w:delText>
        </w:r>
        <w:r w:rsidRPr="00D60393">
          <w:rPr>
            <w:rFonts w:ascii="Arial" w:hAnsi="Arial" w:cs="Arial"/>
            <w:color w:val="000000"/>
            <w:spacing w:val="-2"/>
            <w:lang w:val="es-ES"/>
          </w:rPr>
          <w:delText>e</w:delText>
        </w:r>
        <w:r w:rsidRPr="00D60393">
          <w:rPr>
            <w:rFonts w:ascii="Arial" w:hAnsi="Arial" w:cs="Arial"/>
            <w:color w:val="000000"/>
            <w:lang w:val="es-ES"/>
          </w:rPr>
          <w:delText>r</w:delText>
        </w:r>
        <w:r w:rsidRPr="00D60393">
          <w:rPr>
            <w:rFonts w:ascii="Arial" w:hAnsi="Arial" w:cs="Arial"/>
            <w:color w:val="000000"/>
            <w:spacing w:val="-2"/>
            <w:lang w:val="es-ES"/>
          </w:rPr>
          <w:delText xml:space="preserve">so </w:delText>
        </w:r>
        <w:r w:rsidRPr="00D60393">
          <w:rPr>
            <w:rFonts w:ascii="Arial" w:hAnsi="Arial" w:cs="Arial"/>
            <w:color w:val="000000"/>
            <w:lang w:val="es-ES"/>
          </w:rPr>
          <w:delText>a</w:delText>
        </w:r>
        <w:r w:rsidRPr="00D60393">
          <w:rPr>
            <w:rFonts w:ascii="Arial" w:hAnsi="Arial" w:cs="Arial"/>
            <w:color w:val="000000"/>
            <w:spacing w:val="-2"/>
            <w:lang w:val="es-ES"/>
          </w:rPr>
          <w:delText xml:space="preserve">l </w:delText>
        </w:r>
        <w:r w:rsidRPr="00D60393">
          <w:rPr>
            <w:rFonts w:ascii="Arial" w:hAnsi="Arial" w:cs="Arial"/>
            <w:color w:val="000000"/>
            <w:lang w:val="es-ES"/>
          </w:rPr>
          <w:delText>e</w:delText>
        </w:r>
        <w:r w:rsidRPr="00D60393">
          <w:rPr>
            <w:rFonts w:ascii="Arial" w:hAnsi="Arial" w:cs="Arial"/>
            <w:color w:val="000000"/>
            <w:spacing w:val="-2"/>
            <w:lang w:val="es-ES"/>
          </w:rPr>
          <w:delText>mpl</w:delText>
        </w:r>
        <w:r w:rsidRPr="00D60393">
          <w:rPr>
            <w:rFonts w:ascii="Arial" w:hAnsi="Arial" w:cs="Arial"/>
            <w:color w:val="000000"/>
            <w:lang w:val="es-ES"/>
          </w:rPr>
          <w:delText>e</w:delText>
        </w:r>
        <w:r w:rsidRPr="00D60393">
          <w:rPr>
            <w:rFonts w:ascii="Arial" w:hAnsi="Arial" w:cs="Arial"/>
            <w:color w:val="000000"/>
            <w:spacing w:val="-2"/>
            <w:lang w:val="es-ES"/>
          </w:rPr>
          <w:delText>ado</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pa</w:delText>
        </w:r>
        <w:r w:rsidRPr="00D60393">
          <w:rPr>
            <w:rFonts w:ascii="Arial" w:hAnsi="Arial" w:cs="Arial"/>
            <w:color w:val="000000"/>
            <w:lang w:val="es-ES"/>
          </w:rPr>
          <w:delText>r</w:delText>
        </w:r>
        <w:r w:rsidRPr="00D60393">
          <w:rPr>
            <w:rFonts w:ascii="Arial" w:hAnsi="Arial" w:cs="Arial"/>
            <w:color w:val="000000"/>
            <w:spacing w:val="-2"/>
            <w:lang w:val="es-ES"/>
          </w:rPr>
          <w:delText>a</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esta</w:delText>
        </w:r>
        <w:r w:rsidRPr="00D60393">
          <w:rPr>
            <w:rFonts w:ascii="Arial" w:hAnsi="Arial" w:cs="Arial"/>
            <w:color w:val="000000"/>
            <w:lang w:val="es-ES"/>
          </w:rPr>
          <w:delText>b</w:delText>
        </w:r>
        <w:r w:rsidRPr="00D60393">
          <w:rPr>
            <w:rFonts w:ascii="Arial" w:hAnsi="Arial" w:cs="Arial"/>
            <w:color w:val="000000"/>
            <w:spacing w:val="-2"/>
            <w:lang w:val="es-ES"/>
          </w:rPr>
          <w:delText>le</w:delText>
        </w:r>
        <w:r w:rsidRPr="00D60393">
          <w:rPr>
            <w:rFonts w:ascii="Arial" w:hAnsi="Arial" w:cs="Arial"/>
            <w:color w:val="000000"/>
            <w:lang w:val="es-ES"/>
          </w:rPr>
          <w:delText>c</w:delText>
        </w:r>
        <w:r w:rsidRPr="00D60393">
          <w:rPr>
            <w:rFonts w:ascii="Arial" w:hAnsi="Arial" w:cs="Arial"/>
            <w:color w:val="000000"/>
            <w:spacing w:val="-2"/>
            <w:lang w:val="es-ES"/>
          </w:rPr>
          <w:delText>er</w:delText>
        </w:r>
        <w:r w:rsidRPr="00D60393">
          <w:rPr>
            <w:rFonts w:ascii="Arial" w:hAnsi="Arial" w:cs="Arial"/>
            <w:color w:val="000000"/>
            <w:lang w:val="es-ES"/>
          </w:rPr>
          <w:delText xml:space="preserve"> </w:delText>
        </w:r>
        <w:r w:rsidRPr="00D60393">
          <w:rPr>
            <w:rFonts w:ascii="Arial" w:hAnsi="Arial" w:cs="Arial"/>
            <w:color w:val="000000"/>
            <w:spacing w:val="-2"/>
            <w:lang w:val="es-ES"/>
          </w:rPr>
          <w:delText xml:space="preserve">la </w:delText>
        </w:r>
        <w:r w:rsidRPr="00D60393">
          <w:rPr>
            <w:rFonts w:ascii="Arial" w:hAnsi="Arial" w:cs="Arial"/>
            <w:color w:val="000000"/>
            <w:lang w:val="es-ES"/>
          </w:rPr>
          <w:delText>l</w:delText>
        </w:r>
        <w:r w:rsidRPr="00D60393">
          <w:rPr>
            <w:rFonts w:ascii="Arial" w:hAnsi="Arial" w:cs="Arial"/>
            <w:color w:val="000000"/>
            <w:spacing w:val="-2"/>
            <w:lang w:val="es-ES"/>
          </w:rPr>
          <w:delText>im</w:delText>
        </w:r>
        <w:r w:rsidRPr="00D60393">
          <w:rPr>
            <w:rFonts w:ascii="Arial" w:hAnsi="Arial" w:cs="Arial"/>
            <w:color w:val="000000"/>
            <w:lang w:val="es-ES"/>
          </w:rPr>
          <w:delText>i</w:delText>
        </w:r>
        <w:r w:rsidRPr="00D60393">
          <w:rPr>
            <w:rFonts w:ascii="Arial" w:hAnsi="Arial" w:cs="Arial"/>
            <w:color w:val="000000"/>
            <w:spacing w:val="-2"/>
            <w:lang w:val="es-ES"/>
          </w:rPr>
          <w:delText>t</w:delText>
        </w:r>
        <w:r w:rsidRPr="00D60393">
          <w:rPr>
            <w:rFonts w:ascii="Arial" w:hAnsi="Arial" w:cs="Arial"/>
            <w:color w:val="000000"/>
            <w:lang w:val="es-ES"/>
          </w:rPr>
          <w:delText>a</w:delText>
        </w:r>
        <w:r w:rsidRPr="00D60393">
          <w:rPr>
            <w:rFonts w:ascii="Arial" w:hAnsi="Arial" w:cs="Arial"/>
            <w:color w:val="000000"/>
            <w:spacing w:val="-2"/>
            <w:lang w:val="es-ES"/>
          </w:rPr>
          <w:delText>c</w:delText>
        </w:r>
        <w:r w:rsidRPr="00D60393">
          <w:rPr>
            <w:rFonts w:ascii="Arial" w:hAnsi="Arial" w:cs="Arial"/>
            <w:color w:val="000000"/>
            <w:lang w:val="es-ES"/>
          </w:rPr>
          <w:delText>i</w:delText>
        </w:r>
        <w:r w:rsidRPr="00D60393">
          <w:rPr>
            <w:rFonts w:ascii="Arial" w:hAnsi="Arial" w:cs="Arial"/>
            <w:color w:val="000000"/>
            <w:spacing w:val="-2"/>
            <w:lang w:val="es-ES"/>
          </w:rPr>
          <w:delText>ón</w:delText>
        </w:r>
        <w:r w:rsidRPr="00D60393">
          <w:rPr>
            <w:rFonts w:ascii="Arial" w:hAnsi="Arial" w:cs="Arial"/>
            <w:color w:val="000000"/>
            <w:lang w:val="es-ES"/>
          </w:rPr>
          <w:delText>.</w:delText>
        </w:r>
        <w:r w:rsidRPr="00D60393">
          <w:rPr>
            <w:rFonts w:ascii="Arial" w:hAnsi="Arial" w:cs="Arial"/>
            <w:lang w:val="es-ES"/>
          </w:rPr>
          <w:delText xml:space="preserve"> </w:delText>
        </w:r>
      </w:del>
    </w:p>
    <w:p w14:paraId="376E2E00" w14:textId="42391AC2" w:rsidR="00CC39CC" w:rsidRPr="00D60393" w:rsidRDefault="00D3248B" w:rsidP="007042B3">
      <w:pPr>
        <w:spacing w:before="80" w:line="240" w:lineRule="exact"/>
        <w:ind w:right="67"/>
        <w:jc w:val="both"/>
        <w:rPr>
          <w:ins w:id="223" w:author="Autor"/>
          <w:rFonts w:ascii="Arial" w:hAnsi="Arial" w:cs="Arial"/>
          <w:noProof/>
          <w:lang w:val="es-ES"/>
        </w:rPr>
      </w:pPr>
      <w:r w:rsidRPr="00D60393">
        <w:rPr>
          <w:rFonts w:ascii="Arial" w:hAnsi="Arial" w:cs="Arial"/>
          <w:noProof/>
          <w:color w:val="000000"/>
          <w:lang w:val="es-ES"/>
        </w:rPr>
        <w:t>5.2</w:t>
      </w:r>
      <w:r w:rsidRPr="00D60393">
        <w:rPr>
          <w:rFonts w:ascii="Arial" w:hAnsi="Arial" w:cs="Arial"/>
          <w:noProof/>
          <w:color w:val="000000"/>
          <w:spacing w:val="140"/>
          <w:lang w:val="es-ES"/>
        </w:rPr>
        <w:t xml:space="preserve"> </w:t>
      </w:r>
      <w:r w:rsidRPr="00D60393">
        <w:rPr>
          <w:rFonts w:ascii="Arial" w:hAnsi="Arial" w:cs="Arial"/>
          <w:noProof/>
          <w:color w:val="000000"/>
          <w:spacing w:val="-7"/>
          <w:lang w:val="es-ES"/>
        </w:rPr>
        <w:t>T</w:t>
      </w:r>
      <w:r w:rsidRPr="00D60393">
        <w:rPr>
          <w:rFonts w:ascii="Arial" w:hAnsi="Arial" w:cs="Arial"/>
          <w:noProof/>
          <w:color w:val="000000"/>
          <w:lang w:val="es-ES"/>
        </w:rPr>
        <w:t>ipos de reducción de la producción.</w:t>
      </w:r>
      <w:ins w:id="224" w:author="Autor">
        <w:r w:rsidR="0092780F" w:rsidRPr="00D60393">
          <w:rPr>
            <w:rFonts w:ascii="Arial" w:hAnsi="Arial" w:cs="Arial"/>
            <w:noProof/>
            <w:color w:val="000000"/>
            <w:lang w:val="es-ES"/>
          </w:rPr>
          <w:t xml:space="preserve"> </w:t>
        </w:r>
        <w:r w:rsidR="0092780F" w:rsidRPr="00D60393">
          <w:rPr>
            <w:rFonts w:ascii="Arial" w:hAnsi="Arial" w:cs="Arial"/>
            <w:noProof/>
            <w:lang w:val="es-ES"/>
          </w:rPr>
          <w:t xml:space="preserve">El </w:t>
        </w:r>
        <w:r w:rsidR="00EA5FD0" w:rsidRPr="00D60393">
          <w:rPr>
            <w:rFonts w:ascii="Arial" w:hAnsi="Arial" w:cs="Arial"/>
            <w:noProof/>
            <w:lang w:val="es-ES"/>
          </w:rPr>
          <w:t>o</w:t>
        </w:r>
        <w:r w:rsidR="0092780F" w:rsidRPr="00D60393">
          <w:rPr>
            <w:rFonts w:ascii="Arial" w:hAnsi="Arial" w:cs="Arial"/>
            <w:noProof/>
            <w:lang w:val="es-ES"/>
          </w:rPr>
          <w:t xml:space="preserve">perador del </w:t>
        </w:r>
        <w:r w:rsidR="00EA5FD0" w:rsidRPr="00D60393">
          <w:rPr>
            <w:rFonts w:ascii="Arial" w:hAnsi="Arial" w:cs="Arial"/>
            <w:noProof/>
            <w:lang w:val="es-ES"/>
          </w:rPr>
          <w:t>s</w:t>
        </w:r>
        <w:r w:rsidR="0092780F" w:rsidRPr="00D60393">
          <w:rPr>
            <w:rFonts w:ascii="Arial" w:hAnsi="Arial" w:cs="Arial"/>
            <w:noProof/>
            <w:lang w:val="es-ES"/>
          </w:rPr>
          <w:t>istema establecerá, para cada uno de los tipos recogidos en este procedimiento, las modificaciones a la producción necesarias teniendo en cuenta</w:t>
        </w:r>
        <w:r w:rsidR="00B01CCB" w:rsidRPr="00D60393">
          <w:rPr>
            <w:rFonts w:ascii="Arial" w:hAnsi="Arial" w:cs="Arial"/>
            <w:noProof/>
            <w:lang w:val="es-ES"/>
          </w:rPr>
          <w:t>,</w:t>
        </w:r>
        <w:r w:rsidR="00F82CA7" w:rsidRPr="00D60393">
          <w:rPr>
            <w:rFonts w:ascii="Arial" w:hAnsi="Arial" w:cs="Arial"/>
            <w:noProof/>
            <w:lang w:val="es-ES"/>
          </w:rPr>
          <w:t xml:space="preserve"> cuando sea</w:t>
        </w:r>
        <w:r w:rsidR="00855E1A" w:rsidRPr="00D60393">
          <w:rPr>
            <w:rFonts w:ascii="Arial" w:hAnsi="Arial" w:cs="Arial"/>
            <w:noProof/>
            <w:lang w:val="es-ES"/>
          </w:rPr>
          <w:t xml:space="preserve"> relevante</w:t>
        </w:r>
        <w:r w:rsidR="00B01CCB" w:rsidRPr="00D60393">
          <w:rPr>
            <w:rFonts w:ascii="Arial" w:hAnsi="Arial" w:cs="Arial"/>
            <w:noProof/>
            <w:lang w:val="es-ES"/>
          </w:rPr>
          <w:t>,</w:t>
        </w:r>
        <w:r w:rsidR="0092780F" w:rsidRPr="00D60393">
          <w:rPr>
            <w:rFonts w:ascii="Arial" w:hAnsi="Arial" w:cs="Arial"/>
            <w:noProof/>
            <w:lang w:val="es-ES"/>
          </w:rPr>
          <w:t xml:space="preserve"> </w:t>
        </w:r>
        <w:r w:rsidR="007217CF" w:rsidRPr="00D60393">
          <w:rPr>
            <w:rFonts w:ascii="Arial" w:hAnsi="Arial" w:cs="Arial"/>
            <w:noProof/>
            <w:lang w:val="es-ES"/>
          </w:rPr>
          <w:t>la</w:t>
        </w:r>
        <w:r w:rsidR="0092780F" w:rsidRPr="00D60393">
          <w:rPr>
            <w:rFonts w:ascii="Arial" w:hAnsi="Arial" w:cs="Arial"/>
            <w:noProof/>
            <w:lang w:val="es-ES"/>
          </w:rPr>
          <w:t xml:space="preserve"> tecnología </w:t>
        </w:r>
        <w:r w:rsidR="00402A10" w:rsidRPr="00D60393">
          <w:rPr>
            <w:rFonts w:ascii="Arial" w:hAnsi="Arial" w:cs="Arial"/>
            <w:noProof/>
            <w:lang w:val="es-ES"/>
          </w:rPr>
          <w:t xml:space="preserve">y </w:t>
        </w:r>
        <w:r w:rsidR="009F0641" w:rsidRPr="00D60393">
          <w:rPr>
            <w:rFonts w:ascii="Arial" w:hAnsi="Arial" w:cs="Arial"/>
            <w:noProof/>
            <w:lang w:val="es-ES"/>
          </w:rPr>
          <w:t>la</w:t>
        </w:r>
        <w:r w:rsidR="0031734E" w:rsidRPr="00D60393">
          <w:rPr>
            <w:rFonts w:ascii="Arial" w:hAnsi="Arial" w:cs="Arial"/>
            <w:noProof/>
            <w:lang w:val="es-ES"/>
          </w:rPr>
          <w:t xml:space="preserve"> capacidad técnica</w:t>
        </w:r>
        <w:r w:rsidR="00402A10" w:rsidRPr="00D60393">
          <w:rPr>
            <w:rFonts w:ascii="Arial" w:hAnsi="Arial" w:cs="Arial"/>
            <w:noProof/>
            <w:lang w:val="es-ES"/>
          </w:rPr>
          <w:t xml:space="preserve"> </w:t>
        </w:r>
        <w:r w:rsidR="0092780F" w:rsidRPr="00D60393">
          <w:rPr>
            <w:rFonts w:ascii="Arial" w:hAnsi="Arial" w:cs="Arial"/>
            <w:noProof/>
            <w:lang w:val="es-ES"/>
          </w:rPr>
          <w:t>de cada una de las instalaciones de producción</w:t>
        </w:r>
        <w:r w:rsidR="000B47E5" w:rsidRPr="00D60393">
          <w:rPr>
            <w:rFonts w:ascii="Arial" w:hAnsi="Arial" w:cs="Arial"/>
            <w:noProof/>
            <w:lang w:val="es-ES"/>
          </w:rPr>
          <w:t xml:space="preserve"> al objeto de minimizar</w:t>
        </w:r>
        <w:r w:rsidR="0029492B" w:rsidRPr="00D60393">
          <w:rPr>
            <w:rFonts w:ascii="Arial" w:hAnsi="Arial" w:cs="Arial"/>
            <w:noProof/>
            <w:lang w:val="es-ES"/>
          </w:rPr>
          <w:t xml:space="preserve"> </w:t>
        </w:r>
        <w:r w:rsidR="00172668" w:rsidRPr="00D60393">
          <w:rPr>
            <w:rFonts w:ascii="Arial" w:hAnsi="Arial" w:cs="Arial"/>
            <w:noProof/>
            <w:lang w:val="es-ES"/>
          </w:rPr>
          <w:t>dicha</w:t>
        </w:r>
        <w:r w:rsidR="00E9456D" w:rsidRPr="00D60393">
          <w:rPr>
            <w:rFonts w:ascii="Arial" w:hAnsi="Arial" w:cs="Arial"/>
            <w:noProof/>
            <w:lang w:val="es-ES"/>
          </w:rPr>
          <w:t xml:space="preserve"> modificación</w:t>
        </w:r>
        <w:r w:rsidR="0092780F" w:rsidRPr="00D60393">
          <w:rPr>
            <w:rFonts w:ascii="Arial" w:hAnsi="Arial" w:cs="Arial"/>
            <w:noProof/>
            <w:lang w:val="es-ES"/>
          </w:rPr>
          <w:t xml:space="preserve">. </w:t>
        </w:r>
        <w:r w:rsidR="00213A63" w:rsidRPr="00D60393">
          <w:rPr>
            <w:rFonts w:ascii="Arial" w:hAnsi="Arial" w:cs="Arial"/>
            <w:noProof/>
            <w:lang w:val="es-ES"/>
          </w:rPr>
          <w:t xml:space="preserve">De </w:t>
        </w:r>
        <w:r w:rsidR="001B2985" w:rsidRPr="00D60393">
          <w:rPr>
            <w:rFonts w:ascii="Arial" w:hAnsi="Arial" w:cs="Arial"/>
            <w:noProof/>
            <w:lang w:val="es-ES"/>
          </w:rPr>
          <w:t>esta</w:t>
        </w:r>
        <w:r w:rsidR="00213A63" w:rsidRPr="00D60393">
          <w:rPr>
            <w:rFonts w:ascii="Arial" w:hAnsi="Arial" w:cs="Arial"/>
            <w:noProof/>
            <w:lang w:val="es-ES"/>
          </w:rPr>
          <w:t xml:space="preserve"> forma,</w:t>
        </w:r>
        <w:r w:rsidR="00ED38A3" w:rsidRPr="00D60393">
          <w:rPr>
            <w:rFonts w:ascii="Arial" w:hAnsi="Arial" w:cs="Arial"/>
            <w:noProof/>
            <w:lang w:val="es-ES"/>
          </w:rPr>
          <w:t xml:space="preserve"> </w:t>
        </w:r>
        <w:r w:rsidR="00D026B7" w:rsidRPr="00D60393">
          <w:rPr>
            <w:rFonts w:ascii="Arial" w:hAnsi="Arial" w:cs="Arial"/>
            <w:noProof/>
            <w:lang w:val="es-ES"/>
          </w:rPr>
          <w:t xml:space="preserve">con el objetivo </w:t>
        </w:r>
        <w:r w:rsidR="008F6A98" w:rsidRPr="00D60393">
          <w:rPr>
            <w:rFonts w:ascii="Arial" w:hAnsi="Arial" w:cs="Arial"/>
            <w:noProof/>
            <w:lang w:val="es-ES"/>
          </w:rPr>
          <w:t xml:space="preserve">de contribuir a una integración segura y máxima de la energía eléctrica procedente de fuentes </w:t>
        </w:r>
        <w:r w:rsidR="00DC03FB" w:rsidRPr="00D60393">
          <w:rPr>
            <w:rFonts w:ascii="Arial" w:hAnsi="Arial" w:cs="Arial"/>
            <w:noProof/>
            <w:lang w:val="es-ES"/>
          </w:rPr>
          <w:t>de energía renovables no gestionable</w:t>
        </w:r>
        <w:r w:rsidR="00783768" w:rsidRPr="00D60393">
          <w:rPr>
            <w:rFonts w:ascii="Arial" w:hAnsi="Arial" w:cs="Arial"/>
            <w:noProof/>
            <w:lang w:val="es-ES"/>
          </w:rPr>
          <w:t>s</w:t>
        </w:r>
        <w:r w:rsidR="00B6393F" w:rsidRPr="00D60393">
          <w:rPr>
            <w:rFonts w:ascii="Arial" w:hAnsi="Arial" w:cs="Arial"/>
            <w:noProof/>
            <w:lang w:val="es-ES"/>
          </w:rPr>
          <w:t>,</w:t>
        </w:r>
        <w:r w:rsidR="00DC03FB" w:rsidRPr="00D60393">
          <w:rPr>
            <w:rFonts w:ascii="Arial" w:hAnsi="Arial" w:cs="Arial"/>
            <w:noProof/>
            <w:lang w:val="es-ES"/>
          </w:rPr>
          <w:t xml:space="preserve"> el </w:t>
        </w:r>
        <w:r w:rsidR="00EA5FD0" w:rsidRPr="00D60393">
          <w:rPr>
            <w:rFonts w:ascii="Arial" w:hAnsi="Arial" w:cs="Arial"/>
            <w:noProof/>
            <w:lang w:val="es-ES"/>
          </w:rPr>
          <w:t>o</w:t>
        </w:r>
        <w:r w:rsidR="00DC03FB" w:rsidRPr="00D60393">
          <w:rPr>
            <w:rFonts w:ascii="Arial" w:hAnsi="Arial" w:cs="Arial"/>
            <w:noProof/>
            <w:lang w:val="es-ES"/>
          </w:rPr>
          <w:t xml:space="preserve">perador del </w:t>
        </w:r>
        <w:r w:rsidR="00EA5FD0" w:rsidRPr="00D60393">
          <w:rPr>
            <w:rFonts w:ascii="Arial" w:hAnsi="Arial" w:cs="Arial"/>
            <w:noProof/>
            <w:lang w:val="es-ES"/>
          </w:rPr>
          <w:t>s</w:t>
        </w:r>
        <w:r w:rsidR="00DC03FB" w:rsidRPr="00D60393">
          <w:rPr>
            <w:rFonts w:ascii="Arial" w:hAnsi="Arial" w:cs="Arial"/>
            <w:noProof/>
            <w:lang w:val="es-ES"/>
          </w:rPr>
          <w:t xml:space="preserve">istema considerará </w:t>
        </w:r>
        <w:r w:rsidR="00143E54" w:rsidRPr="00D60393">
          <w:rPr>
            <w:rFonts w:ascii="Arial" w:hAnsi="Arial" w:cs="Arial"/>
            <w:noProof/>
            <w:lang w:val="es-ES"/>
          </w:rPr>
          <w:t xml:space="preserve">preferentes aquellos generadores cuya adecuación tecnológica contribuya en mayor medida a garantizar las condiciones de </w:t>
        </w:r>
        <w:r w:rsidR="00967675" w:rsidRPr="00D60393">
          <w:rPr>
            <w:rFonts w:ascii="Arial" w:hAnsi="Arial" w:cs="Arial"/>
            <w:noProof/>
            <w:lang w:val="es-ES"/>
          </w:rPr>
          <w:t>seguridad y calidad del suministro para el sistema eléctrico</w:t>
        </w:r>
        <w:r w:rsidR="00B4705B" w:rsidRPr="00D60393">
          <w:rPr>
            <w:rFonts w:ascii="Arial" w:hAnsi="Arial" w:cs="Arial"/>
            <w:noProof/>
            <w:lang w:val="es-ES"/>
          </w:rPr>
          <w:t xml:space="preserve">. </w:t>
        </w:r>
        <w:r w:rsidR="00AB3365" w:rsidRPr="00D60393">
          <w:rPr>
            <w:rFonts w:ascii="Arial" w:hAnsi="Arial" w:cs="Arial"/>
            <w:noProof/>
            <w:lang w:val="es-ES"/>
          </w:rPr>
          <w:t xml:space="preserve">Consecuentemente, </w:t>
        </w:r>
        <w:r w:rsidR="00A75EC1" w:rsidRPr="00D60393">
          <w:rPr>
            <w:rFonts w:ascii="Arial" w:hAnsi="Arial" w:cs="Arial"/>
            <w:noProof/>
            <w:lang w:val="es-ES"/>
          </w:rPr>
          <w:t xml:space="preserve">en este caso </w:t>
        </w:r>
        <w:r w:rsidR="00AB3365" w:rsidRPr="00D60393">
          <w:rPr>
            <w:rFonts w:ascii="Arial" w:hAnsi="Arial" w:cs="Arial"/>
            <w:noProof/>
            <w:lang w:val="es-ES"/>
          </w:rPr>
          <w:t>s</w:t>
        </w:r>
        <w:r w:rsidR="00B26793" w:rsidRPr="00D60393">
          <w:rPr>
            <w:rFonts w:ascii="Arial" w:hAnsi="Arial" w:cs="Arial"/>
            <w:noProof/>
            <w:lang w:val="es-ES"/>
          </w:rPr>
          <w:t xml:space="preserve">e aplicarán las </w:t>
        </w:r>
        <w:r w:rsidR="0015463B" w:rsidRPr="00D60393">
          <w:rPr>
            <w:rFonts w:ascii="Arial" w:hAnsi="Arial" w:cs="Arial"/>
            <w:noProof/>
            <w:lang w:val="es-ES"/>
          </w:rPr>
          <w:t>modificaciones</w:t>
        </w:r>
        <w:r w:rsidR="00540295" w:rsidRPr="00D60393">
          <w:rPr>
            <w:rFonts w:ascii="Arial" w:hAnsi="Arial" w:cs="Arial"/>
            <w:noProof/>
            <w:lang w:val="es-ES"/>
          </w:rPr>
          <w:t xml:space="preserve"> de forma </w:t>
        </w:r>
        <w:r w:rsidR="00565F94" w:rsidRPr="00D60393">
          <w:rPr>
            <w:rFonts w:ascii="Arial" w:hAnsi="Arial" w:cs="Arial"/>
            <w:noProof/>
            <w:lang w:val="es-ES"/>
          </w:rPr>
          <w:t>que aquellas instalaciones</w:t>
        </w:r>
        <w:r w:rsidR="000F0FB0" w:rsidRPr="00D60393">
          <w:rPr>
            <w:rFonts w:ascii="Arial" w:hAnsi="Arial" w:cs="Arial"/>
            <w:noProof/>
            <w:lang w:val="es-ES"/>
          </w:rPr>
          <w:t xml:space="preserve"> de producción</w:t>
        </w:r>
        <w:r w:rsidR="00565F94" w:rsidRPr="00D60393">
          <w:rPr>
            <w:rFonts w:ascii="Arial" w:hAnsi="Arial" w:cs="Arial"/>
            <w:noProof/>
            <w:lang w:val="es-ES"/>
          </w:rPr>
          <w:t xml:space="preserve"> con </w:t>
        </w:r>
        <w:r w:rsidR="00421979" w:rsidRPr="00D60393">
          <w:rPr>
            <w:rFonts w:ascii="Arial" w:hAnsi="Arial" w:cs="Arial"/>
            <w:noProof/>
            <w:lang w:val="es-ES"/>
          </w:rPr>
          <w:t>m</w:t>
        </w:r>
        <w:r w:rsidR="00A20FB7" w:rsidRPr="00D60393">
          <w:rPr>
            <w:rFonts w:ascii="Arial" w:hAnsi="Arial" w:cs="Arial"/>
            <w:noProof/>
            <w:lang w:val="es-ES"/>
          </w:rPr>
          <w:t>ayor</w:t>
        </w:r>
        <w:r w:rsidR="00565F94" w:rsidRPr="00D60393">
          <w:rPr>
            <w:rFonts w:ascii="Arial" w:hAnsi="Arial" w:cs="Arial"/>
            <w:noProof/>
            <w:lang w:val="es-ES"/>
          </w:rPr>
          <w:t xml:space="preserve"> capacidad técnica solo se ver</w:t>
        </w:r>
        <w:r w:rsidR="00CD6431" w:rsidRPr="00D60393">
          <w:rPr>
            <w:rFonts w:ascii="Arial" w:hAnsi="Arial" w:cs="Arial"/>
            <w:noProof/>
            <w:lang w:val="es-ES"/>
          </w:rPr>
          <w:t>á</w:t>
        </w:r>
        <w:r w:rsidR="00565F94" w:rsidRPr="00D60393">
          <w:rPr>
            <w:rFonts w:ascii="Arial" w:hAnsi="Arial" w:cs="Arial"/>
            <w:noProof/>
            <w:lang w:val="es-ES"/>
          </w:rPr>
          <w:t xml:space="preserve">n </w:t>
        </w:r>
        <w:r w:rsidR="00565F94" w:rsidRPr="00D60393">
          <w:rPr>
            <w:rFonts w:ascii="Arial" w:hAnsi="Arial" w:cs="Arial"/>
            <w:noProof/>
            <w:lang w:val="es-ES"/>
          </w:rPr>
          <w:lastRenderedPageBreak/>
          <w:t>afectadas</w:t>
        </w:r>
        <w:r w:rsidR="00CD6431" w:rsidRPr="00D60393">
          <w:rPr>
            <w:rFonts w:ascii="Arial" w:hAnsi="Arial" w:cs="Arial"/>
            <w:noProof/>
            <w:lang w:val="es-ES"/>
          </w:rPr>
          <w:t xml:space="preserve"> en el caso de que la limitación sobre las de </w:t>
        </w:r>
        <w:r w:rsidR="00A20FB7" w:rsidRPr="00D60393">
          <w:rPr>
            <w:rFonts w:ascii="Arial" w:hAnsi="Arial" w:cs="Arial"/>
            <w:noProof/>
            <w:lang w:val="es-ES"/>
          </w:rPr>
          <w:t>menor</w:t>
        </w:r>
        <w:r w:rsidR="00CD6431" w:rsidRPr="00D60393">
          <w:rPr>
            <w:rFonts w:ascii="Arial" w:hAnsi="Arial" w:cs="Arial"/>
            <w:noProof/>
            <w:lang w:val="es-ES"/>
          </w:rPr>
          <w:t xml:space="preserve"> capa</w:t>
        </w:r>
        <w:r w:rsidR="006E6952" w:rsidRPr="00D60393">
          <w:rPr>
            <w:rFonts w:ascii="Arial" w:hAnsi="Arial" w:cs="Arial"/>
            <w:noProof/>
            <w:lang w:val="es-ES"/>
          </w:rPr>
          <w:t>cidad técnica</w:t>
        </w:r>
        <w:r w:rsidR="00CD6431" w:rsidRPr="00D60393">
          <w:rPr>
            <w:rFonts w:ascii="Arial" w:hAnsi="Arial" w:cs="Arial"/>
            <w:noProof/>
            <w:lang w:val="es-ES"/>
          </w:rPr>
          <w:t xml:space="preserve"> no sea suficiente.</w:t>
        </w:r>
        <w:r w:rsidR="0096648C" w:rsidRPr="00D60393">
          <w:rPr>
            <w:rFonts w:ascii="Arial" w:hAnsi="Arial" w:cs="Arial"/>
            <w:noProof/>
            <w:lang w:val="es-ES"/>
          </w:rPr>
          <w:t xml:space="preserve"> A efectos prácticos, l</w:t>
        </w:r>
        <w:r w:rsidR="00D50681" w:rsidRPr="00D60393">
          <w:rPr>
            <w:rFonts w:ascii="Arial" w:hAnsi="Arial" w:cs="Arial"/>
            <w:noProof/>
            <w:lang w:val="es-ES"/>
          </w:rPr>
          <w:t>a aplicación del criterio</w:t>
        </w:r>
        <w:r w:rsidR="0096648C" w:rsidRPr="00D60393">
          <w:rPr>
            <w:rFonts w:ascii="Arial" w:hAnsi="Arial" w:cs="Arial"/>
            <w:noProof/>
            <w:lang w:val="es-ES"/>
          </w:rPr>
          <w:t xml:space="preserve"> anterior se </w:t>
        </w:r>
        <w:r w:rsidR="00FF1329" w:rsidRPr="00D60393">
          <w:rPr>
            <w:rFonts w:ascii="Arial" w:hAnsi="Arial" w:cs="Arial"/>
            <w:noProof/>
            <w:lang w:val="es-ES"/>
          </w:rPr>
          <w:t>instrumentaliza a través d</w:t>
        </w:r>
        <w:r w:rsidR="0096648C" w:rsidRPr="00D60393">
          <w:rPr>
            <w:rFonts w:ascii="Arial" w:hAnsi="Arial" w:cs="Arial"/>
            <w:noProof/>
            <w:lang w:val="es-ES"/>
          </w:rPr>
          <w:t xml:space="preserve">el cumplimiento </w:t>
        </w:r>
        <w:r w:rsidR="000F64E8" w:rsidRPr="00D60393">
          <w:rPr>
            <w:rFonts w:ascii="Arial" w:hAnsi="Arial" w:cs="Arial"/>
            <w:noProof/>
            <w:lang w:val="es-ES"/>
          </w:rPr>
          <w:t xml:space="preserve">o no </w:t>
        </w:r>
        <w:r w:rsidR="0096648C" w:rsidRPr="00D60393">
          <w:rPr>
            <w:rFonts w:ascii="Arial" w:hAnsi="Arial" w:cs="Arial"/>
            <w:noProof/>
            <w:lang w:val="es-ES"/>
          </w:rPr>
          <w:t>de los requisitos técnicos establecidos en el P.O.</w:t>
        </w:r>
        <w:r w:rsidR="00A91A5B" w:rsidRPr="00D60393">
          <w:rPr>
            <w:rFonts w:ascii="Arial" w:hAnsi="Arial" w:cs="Arial"/>
            <w:noProof/>
            <w:lang w:val="es-ES"/>
          </w:rPr>
          <w:t xml:space="preserve"> SENP </w:t>
        </w:r>
        <w:r w:rsidR="0096648C" w:rsidRPr="00D60393">
          <w:rPr>
            <w:rFonts w:ascii="Arial" w:hAnsi="Arial" w:cs="Arial"/>
            <w:noProof/>
            <w:lang w:val="es-ES"/>
          </w:rPr>
          <w:t>12.2</w:t>
        </w:r>
        <w:r w:rsidR="00A91A5B" w:rsidRPr="00D60393">
          <w:rPr>
            <w:rFonts w:ascii="Arial" w:hAnsi="Arial" w:cs="Arial"/>
            <w:noProof/>
            <w:lang w:val="es-ES"/>
          </w:rPr>
          <w:t xml:space="preserve">, o normativa posterior que lo sustituya. </w:t>
        </w:r>
      </w:ins>
    </w:p>
    <w:p w14:paraId="2EF98082" w14:textId="763E5354" w:rsidR="00584806" w:rsidRPr="00D60393" w:rsidRDefault="00D3248B" w:rsidP="007042B3">
      <w:pPr>
        <w:spacing w:before="80" w:line="240" w:lineRule="exact"/>
        <w:ind w:right="67" w:firstLine="340"/>
        <w:jc w:val="both"/>
        <w:rPr>
          <w:rFonts w:ascii="Arial" w:hAnsi="Arial" w:cs="Arial"/>
          <w:noProof/>
          <w:lang w:val="es-ES"/>
        </w:rPr>
      </w:pPr>
      <w:r w:rsidRPr="00D60393" w:rsidDel="009B79C2">
        <w:rPr>
          <w:rFonts w:ascii="Arial" w:hAnsi="Arial" w:cs="Arial"/>
          <w:noProof/>
          <w:color w:val="000000"/>
          <w:lang w:val="es-ES"/>
        </w:rPr>
        <w:t xml:space="preserve"> </w:t>
      </w:r>
      <w:r w:rsidRPr="00D60393">
        <w:rPr>
          <w:rFonts w:ascii="Arial" w:hAnsi="Arial" w:cs="Arial"/>
          <w:noProof/>
          <w:color w:val="000000"/>
          <w:lang w:val="es-ES"/>
        </w:rPr>
        <w:t xml:space="preserve">Dependiendo del problema identificado por el </w:t>
      </w:r>
      <w:del w:id="225" w:author="Autor">
        <w:r w:rsidRPr="00D60393" w:rsidDel="00EA5FD0">
          <w:rPr>
            <w:rFonts w:ascii="Arial" w:hAnsi="Arial" w:cs="Arial"/>
            <w:noProof/>
            <w:color w:val="000000"/>
            <w:lang w:val="es-ES"/>
          </w:rPr>
          <w:delText>O</w:delText>
        </w:r>
      </w:del>
      <w:ins w:id="226" w:author="Autor">
        <w:r w:rsidR="00EA5FD0" w:rsidRPr="00D60393">
          <w:rPr>
            <w:rFonts w:ascii="Arial" w:hAnsi="Arial" w:cs="Arial"/>
            <w:noProof/>
            <w:color w:val="000000"/>
            <w:lang w:val="es-ES"/>
          </w:rPr>
          <w:t>o</w:t>
        </w:r>
      </w:ins>
      <w:r w:rsidRPr="00D60393">
        <w:rPr>
          <w:rFonts w:ascii="Arial" w:hAnsi="Arial" w:cs="Arial"/>
          <w:noProof/>
          <w:color w:val="000000"/>
          <w:lang w:val="es-ES"/>
        </w:rPr>
        <w:t xml:space="preserve">perador del </w:t>
      </w:r>
      <w:del w:id="227" w:author="Autor">
        <w:r w:rsidRPr="00D60393" w:rsidDel="00EA5FD0">
          <w:rPr>
            <w:rFonts w:ascii="Arial" w:hAnsi="Arial" w:cs="Arial"/>
            <w:noProof/>
            <w:color w:val="000000"/>
            <w:lang w:val="es-ES"/>
          </w:rPr>
          <w:delText>S</w:delText>
        </w:r>
      </w:del>
      <w:ins w:id="228" w:author="Autor">
        <w:r w:rsidR="00EA5FD0" w:rsidRPr="00D60393">
          <w:rPr>
            <w:rFonts w:ascii="Arial" w:hAnsi="Arial" w:cs="Arial"/>
            <w:noProof/>
            <w:color w:val="000000"/>
            <w:lang w:val="es-ES"/>
          </w:rPr>
          <w:t>s</w:t>
        </w:r>
      </w:ins>
      <w:r w:rsidRPr="00D60393">
        <w:rPr>
          <w:rFonts w:ascii="Arial" w:hAnsi="Arial" w:cs="Arial"/>
          <w:noProof/>
          <w:color w:val="000000"/>
          <w:lang w:val="es-ES"/>
        </w:rPr>
        <w:t>istema se pueden distinguir los siguientes casos:</w:t>
      </w:r>
      <w:r w:rsidRPr="00D60393">
        <w:rPr>
          <w:rFonts w:ascii="Arial" w:hAnsi="Arial" w:cs="Arial"/>
          <w:noProof/>
          <w:lang w:val="es-ES"/>
        </w:rPr>
        <w:t xml:space="preserve"> </w:t>
      </w:r>
    </w:p>
    <w:p w14:paraId="2EF98083" w14:textId="6B384163" w:rsidR="00584806" w:rsidRPr="00D60393" w:rsidRDefault="00D3248B" w:rsidP="007042B3">
      <w:pPr>
        <w:spacing w:before="80" w:line="240" w:lineRule="exact"/>
        <w:ind w:right="67" w:firstLine="340"/>
        <w:jc w:val="both"/>
        <w:rPr>
          <w:rFonts w:ascii="Arial" w:hAnsi="Arial" w:cs="Arial"/>
          <w:noProof/>
          <w:color w:val="000000"/>
          <w:lang w:val="es-ES"/>
        </w:rPr>
      </w:pPr>
      <w:r w:rsidRPr="00D60393">
        <w:rPr>
          <w:rFonts w:ascii="Arial" w:hAnsi="Arial" w:cs="Arial"/>
          <w:noProof/>
          <w:color w:val="000000"/>
          <w:lang w:val="es-ES"/>
        </w:rPr>
        <w:t>5.2.1</w:t>
      </w:r>
      <w:r w:rsidRPr="00D60393">
        <w:rPr>
          <w:rFonts w:ascii="Arial" w:hAnsi="Arial" w:cs="Arial"/>
          <w:noProof/>
          <w:color w:val="000000"/>
          <w:spacing w:val="145"/>
          <w:lang w:val="es-ES"/>
        </w:rPr>
        <w:t xml:space="preserve"> </w:t>
      </w:r>
      <w:r w:rsidRPr="00D60393">
        <w:rPr>
          <w:rFonts w:ascii="Arial" w:hAnsi="Arial" w:cs="Arial"/>
          <w:noProof/>
          <w:color w:val="000000"/>
          <w:lang w:val="es-ES"/>
        </w:rPr>
        <w:t>Congestión en la evacuación de generación. Se entiende por congestión la aparición</w:t>
      </w:r>
      <w:r w:rsidRPr="00D60393">
        <w:rPr>
          <w:rFonts w:ascii="Arial" w:hAnsi="Arial" w:cs="Arial"/>
          <w:noProof/>
          <w:color w:val="000000"/>
          <w:spacing w:val="40"/>
          <w:lang w:val="es-ES"/>
        </w:rPr>
        <w:t xml:space="preserve"> </w:t>
      </w:r>
      <w:r w:rsidRPr="00D60393">
        <w:rPr>
          <w:rFonts w:ascii="Arial" w:hAnsi="Arial" w:cs="Arial"/>
          <w:noProof/>
          <w:color w:val="000000"/>
          <w:lang w:val="es-ES"/>
        </w:rPr>
        <w:t>de</w:t>
      </w:r>
      <w:r w:rsidRPr="00D60393">
        <w:rPr>
          <w:rFonts w:ascii="Arial" w:hAnsi="Arial" w:cs="Arial"/>
          <w:noProof/>
          <w:color w:val="000000"/>
          <w:spacing w:val="40"/>
          <w:lang w:val="es-ES"/>
        </w:rPr>
        <w:t xml:space="preserve"> </w:t>
      </w:r>
      <w:r w:rsidRPr="00D60393">
        <w:rPr>
          <w:rFonts w:ascii="Arial" w:hAnsi="Arial" w:cs="Arial"/>
          <w:noProof/>
          <w:color w:val="000000"/>
          <w:lang w:val="es-ES"/>
        </w:rPr>
        <w:t>sobrecargas</w:t>
      </w:r>
      <w:r w:rsidRPr="00D60393">
        <w:rPr>
          <w:rFonts w:ascii="Arial" w:hAnsi="Arial" w:cs="Arial"/>
          <w:noProof/>
          <w:color w:val="000000"/>
          <w:spacing w:val="40"/>
          <w:lang w:val="es-ES"/>
        </w:rPr>
        <w:t xml:space="preserve"> </w:t>
      </w:r>
      <w:r w:rsidRPr="00D60393">
        <w:rPr>
          <w:rFonts w:ascii="Arial" w:hAnsi="Arial" w:cs="Arial"/>
          <w:noProof/>
          <w:color w:val="000000"/>
          <w:lang w:val="es-ES"/>
        </w:rPr>
        <w:t>inadmisibles,</w:t>
      </w:r>
      <w:r w:rsidRPr="00D60393">
        <w:rPr>
          <w:rFonts w:ascii="Arial" w:hAnsi="Arial" w:cs="Arial"/>
          <w:noProof/>
          <w:color w:val="000000"/>
          <w:spacing w:val="40"/>
          <w:lang w:val="es-ES"/>
        </w:rPr>
        <w:t xml:space="preserve"> </w:t>
      </w:r>
      <w:r w:rsidRPr="00D60393">
        <w:rPr>
          <w:rFonts w:ascii="Arial" w:hAnsi="Arial" w:cs="Arial"/>
          <w:noProof/>
          <w:color w:val="000000"/>
          <w:lang w:val="es-ES"/>
        </w:rPr>
        <w:t>de</w:t>
      </w:r>
      <w:r w:rsidRPr="00D60393">
        <w:rPr>
          <w:rFonts w:ascii="Arial" w:hAnsi="Arial" w:cs="Arial"/>
          <w:noProof/>
          <w:color w:val="000000"/>
          <w:spacing w:val="40"/>
          <w:lang w:val="es-ES"/>
        </w:rPr>
        <w:t xml:space="preserve"> </w:t>
      </w:r>
      <w:r w:rsidRPr="00D60393">
        <w:rPr>
          <w:rFonts w:ascii="Arial" w:hAnsi="Arial" w:cs="Arial"/>
          <w:noProof/>
          <w:color w:val="000000"/>
          <w:lang w:val="es-ES"/>
        </w:rPr>
        <w:t>acuerdo</w:t>
      </w:r>
      <w:r w:rsidRPr="00D60393">
        <w:rPr>
          <w:rFonts w:ascii="Arial" w:hAnsi="Arial" w:cs="Arial"/>
          <w:noProof/>
          <w:color w:val="000000"/>
          <w:spacing w:val="40"/>
          <w:lang w:val="es-ES"/>
        </w:rPr>
        <w:t xml:space="preserve"> </w:t>
      </w:r>
      <w:r w:rsidRPr="00D60393">
        <w:rPr>
          <w:rFonts w:ascii="Arial" w:hAnsi="Arial" w:cs="Arial"/>
          <w:noProof/>
          <w:color w:val="000000"/>
          <w:lang w:val="es-ES"/>
        </w:rPr>
        <w:t>con</w:t>
      </w:r>
      <w:r w:rsidRPr="00D60393">
        <w:rPr>
          <w:rFonts w:ascii="Arial" w:hAnsi="Arial" w:cs="Arial"/>
          <w:noProof/>
          <w:color w:val="000000"/>
          <w:spacing w:val="40"/>
          <w:lang w:val="es-ES"/>
        </w:rPr>
        <w:t xml:space="preserve"> </w:t>
      </w:r>
      <w:r w:rsidRPr="00D60393">
        <w:rPr>
          <w:rFonts w:ascii="Arial" w:hAnsi="Arial" w:cs="Arial"/>
          <w:noProof/>
          <w:color w:val="000000"/>
          <w:lang w:val="es-ES"/>
        </w:rPr>
        <w:t>los</w:t>
      </w:r>
      <w:r w:rsidRPr="00D60393">
        <w:rPr>
          <w:rFonts w:ascii="Arial" w:hAnsi="Arial" w:cs="Arial"/>
          <w:noProof/>
          <w:color w:val="000000"/>
          <w:spacing w:val="40"/>
          <w:lang w:val="es-ES"/>
        </w:rPr>
        <w:t xml:space="preserve"> </w:t>
      </w:r>
      <w:r w:rsidRPr="00D60393">
        <w:rPr>
          <w:rFonts w:ascii="Arial" w:hAnsi="Arial" w:cs="Arial"/>
          <w:noProof/>
          <w:color w:val="000000"/>
          <w:lang w:val="es-ES"/>
        </w:rPr>
        <w:t>criterios</w:t>
      </w:r>
      <w:r w:rsidRPr="00D60393">
        <w:rPr>
          <w:rFonts w:ascii="Arial" w:hAnsi="Arial" w:cs="Arial"/>
          <w:noProof/>
          <w:color w:val="000000"/>
          <w:spacing w:val="40"/>
          <w:lang w:val="es-ES"/>
        </w:rPr>
        <w:t xml:space="preserve"> </w:t>
      </w:r>
      <w:r w:rsidRPr="00D60393">
        <w:rPr>
          <w:rFonts w:ascii="Arial" w:hAnsi="Arial" w:cs="Arial"/>
          <w:noProof/>
          <w:color w:val="000000"/>
          <w:lang w:val="es-ES"/>
        </w:rPr>
        <w:t>de</w:t>
      </w:r>
      <w:r w:rsidRPr="00D60393">
        <w:rPr>
          <w:rFonts w:ascii="Arial" w:hAnsi="Arial" w:cs="Arial"/>
          <w:noProof/>
          <w:color w:val="000000"/>
          <w:spacing w:val="40"/>
          <w:lang w:val="es-ES"/>
        </w:rPr>
        <w:t xml:space="preserve"> </w:t>
      </w:r>
      <w:r w:rsidRPr="00D60393">
        <w:rPr>
          <w:rFonts w:ascii="Arial" w:hAnsi="Arial" w:cs="Arial"/>
          <w:noProof/>
          <w:color w:val="000000"/>
          <w:lang w:val="es-ES"/>
        </w:rPr>
        <w:t>seguridad establecidos</w:t>
      </w:r>
      <w:r w:rsidRPr="00D60393">
        <w:rPr>
          <w:rFonts w:ascii="Arial" w:hAnsi="Arial" w:cs="Arial"/>
          <w:noProof/>
          <w:color w:val="000000"/>
          <w:spacing w:val="50"/>
          <w:lang w:val="es-ES"/>
        </w:rPr>
        <w:t xml:space="preserve"> </w:t>
      </w:r>
      <w:r w:rsidRPr="00D60393">
        <w:rPr>
          <w:rFonts w:ascii="Arial" w:hAnsi="Arial" w:cs="Arial"/>
          <w:noProof/>
          <w:color w:val="000000"/>
          <w:lang w:val="es-ES"/>
        </w:rPr>
        <w:t>en</w:t>
      </w:r>
      <w:r w:rsidRPr="00D60393">
        <w:rPr>
          <w:rFonts w:ascii="Arial" w:hAnsi="Arial" w:cs="Arial"/>
          <w:noProof/>
          <w:color w:val="000000"/>
          <w:spacing w:val="50"/>
          <w:lang w:val="es-ES"/>
        </w:rPr>
        <w:t xml:space="preserve"> </w:t>
      </w:r>
      <w:r w:rsidRPr="00D60393">
        <w:rPr>
          <w:rFonts w:ascii="Arial" w:hAnsi="Arial" w:cs="Arial"/>
          <w:noProof/>
          <w:color w:val="000000"/>
          <w:lang w:val="es-ES"/>
        </w:rPr>
        <w:t>el</w:t>
      </w:r>
      <w:r w:rsidRPr="00D60393">
        <w:rPr>
          <w:rFonts w:ascii="Arial" w:hAnsi="Arial" w:cs="Arial"/>
          <w:noProof/>
          <w:color w:val="000000"/>
          <w:spacing w:val="50"/>
          <w:lang w:val="es-ES"/>
        </w:rPr>
        <w:t xml:space="preserve"> </w:t>
      </w:r>
      <w:r w:rsidRPr="00D60393">
        <w:rPr>
          <w:rFonts w:ascii="Arial" w:hAnsi="Arial" w:cs="Arial"/>
          <w:noProof/>
          <w:color w:val="000000"/>
          <w:lang w:val="es-ES"/>
        </w:rPr>
        <w:t>P</w:t>
      </w:r>
      <w:ins w:id="229" w:author="Autor">
        <w:r w:rsidR="0050335A" w:rsidRPr="00D60393">
          <w:rPr>
            <w:rFonts w:ascii="Arial" w:hAnsi="Arial" w:cs="Arial"/>
            <w:noProof/>
            <w:color w:val="000000"/>
            <w:lang w:val="es-ES"/>
          </w:rPr>
          <w:t>.</w:t>
        </w:r>
      </w:ins>
      <w:r w:rsidRPr="00D60393">
        <w:rPr>
          <w:rFonts w:ascii="Arial" w:hAnsi="Arial" w:cs="Arial"/>
          <w:noProof/>
          <w:color w:val="000000"/>
          <w:lang w:val="es-ES"/>
        </w:rPr>
        <w:t>O</w:t>
      </w:r>
      <w:ins w:id="230" w:author="Autor">
        <w:r w:rsidR="0050335A" w:rsidRPr="00D60393">
          <w:rPr>
            <w:rFonts w:ascii="Arial" w:hAnsi="Arial" w:cs="Arial"/>
            <w:noProof/>
            <w:color w:val="000000"/>
            <w:lang w:val="es-ES"/>
          </w:rPr>
          <w:t xml:space="preserve">. </w:t>
        </w:r>
      </w:ins>
      <w:del w:id="231" w:author="Autor">
        <w:r w:rsidRPr="00D60393" w:rsidDel="0050335A">
          <w:rPr>
            <w:rFonts w:ascii="Arial" w:hAnsi="Arial" w:cs="Arial"/>
            <w:noProof/>
            <w:color w:val="000000"/>
            <w:lang w:val="es-ES"/>
          </w:rPr>
          <w:delText>-</w:delText>
        </w:r>
      </w:del>
      <w:r w:rsidRPr="00D60393">
        <w:rPr>
          <w:rFonts w:ascii="Arial" w:hAnsi="Arial" w:cs="Arial"/>
          <w:noProof/>
          <w:color w:val="000000"/>
          <w:lang w:val="es-ES"/>
        </w:rPr>
        <w:t>SENP</w:t>
      </w:r>
      <w:r w:rsidRPr="00D60393">
        <w:rPr>
          <w:rFonts w:ascii="Arial" w:hAnsi="Arial" w:cs="Arial"/>
          <w:noProof/>
          <w:color w:val="000000"/>
          <w:spacing w:val="50"/>
          <w:lang w:val="es-ES"/>
        </w:rPr>
        <w:t xml:space="preserve"> </w:t>
      </w:r>
      <w:r w:rsidRPr="00D60393">
        <w:rPr>
          <w:rFonts w:ascii="Arial" w:hAnsi="Arial" w:cs="Arial"/>
          <w:noProof/>
          <w:color w:val="000000"/>
          <w:lang w:val="es-ES"/>
        </w:rPr>
        <w:t>1</w:t>
      </w:r>
      <w:r w:rsidRPr="00D60393">
        <w:rPr>
          <w:rFonts w:ascii="Arial" w:hAnsi="Arial" w:cs="Arial"/>
          <w:noProof/>
          <w:color w:val="000000"/>
          <w:spacing w:val="50"/>
          <w:lang w:val="es-ES"/>
        </w:rPr>
        <w:t xml:space="preserve"> </w:t>
      </w:r>
      <w:r w:rsidRPr="00D60393">
        <w:rPr>
          <w:rFonts w:ascii="Arial" w:hAnsi="Arial" w:cs="Arial"/>
          <w:noProof/>
          <w:color w:val="000000"/>
          <w:lang w:val="es-ES"/>
        </w:rPr>
        <w:t>«Funcionamiento</w:t>
      </w:r>
      <w:r w:rsidRPr="00D60393">
        <w:rPr>
          <w:rFonts w:ascii="Arial" w:hAnsi="Arial" w:cs="Arial"/>
          <w:noProof/>
          <w:color w:val="000000"/>
          <w:spacing w:val="50"/>
          <w:lang w:val="es-ES"/>
        </w:rPr>
        <w:t xml:space="preserve"> </w:t>
      </w:r>
      <w:r w:rsidRPr="00D60393">
        <w:rPr>
          <w:rFonts w:ascii="Arial" w:hAnsi="Arial" w:cs="Arial"/>
          <w:noProof/>
          <w:color w:val="000000"/>
          <w:lang w:val="es-ES"/>
        </w:rPr>
        <w:t>de</w:t>
      </w:r>
      <w:r w:rsidRPr="00D60393">
        <w:rPr>
          <w:rFonts w:ascii="Arial" w:hAnsi="Arial" w:cs="Arial"/>
          <w:noProof/>
          <w:color w:val="000000"/>
          <w:spacing w:val="50"/>
          <w:lang w:val="es-ES"/>
        </w:rPr>
        <w:t xml:space="preserve"> </w:t>
      </w:r>
      <w:r w:rsidRPr="00D60393">
        <w:rPr>
          <w:rFonts w:ascii="Arial" w:hAnsi="Arial" w:cs="Arial"/>
          <w:noProof/>
          <w:color w:val="000000"/>
          <w:lang w:val="es-ES"/>
        </w:rPr>
        <w:t>los</w:t>
      </w:r>
      <w:r w:rsidRPr="00D60393">
        <w:rPr>
          <w:rFonts w:ascii="Arial" w:hAnsi="Arial" w:cs="Arial"/>
          <w:noProof/>
          <w:color w:val="000000"/>
          <w:spacing w:val="50"/>
          <w:lang w:val="es-ES"/>
        </w:rPr>
        <w:t xml:space="preserve"> </w:t>
      </w:r>
      <w:r w:rsidRPr="00D60393">
        <w:rPr>
          <w:rFonts w:ascii="Arial" w:hAnsi="Arial" w:cs="Arial"/>
          <w:noProof/>
          <w:color w:val="000000"/>
          <w:lang w:val="es-ES"/>
        </w:rPr>
        <w:t>Sistemas</w:t>
      </w:r>
      <w:r w:rsidRPr="00D60393">
        <w:rPr>
          <w:rFonts w:ascii="Arial" w:hAnsi="Arial" w:cs="Arial"/>
          <w:noProof/>
          <w:color w:val="000000"/>
          <w:spacing w:val="50"/>
          <w:lang w:val="es-ES"/>
        </w:rPr>
        <w:t xml:space="preserve"> </w:t>
      </w:r>
      <w:r w:rsidRPr="00D60393">
        <w:rPr>
          <w:rFonts w:ascii="Arial" w:hAnsi="Arial" w:cs="Arial"/>
          <w:noProof/>
          <w:color w:val="000000"/>
          <w:lang w:val="es-ES"/>
        </w:rPr>
        <w:t>Eléctricos</w:t>
      </w:r>
      <w:r w:rsidRPr="00D60393">
        <w:rPr>
          <w:rFonts w:ascii="Arial" w:hAnsi="Arial" w:cs="Arial"/>
          <w:noProof/>
          <w:color w:val="000000"/>
          <w:spacing w:val="50"/>
          <w:lang w:val="es-ES"/>
        </w:rPr>
        <w:t xml:space="preserve"> </w:t>
      </w:r>
      <w:r w:rsidRPr="00D60393">
        <w:rPr>
          <w:rFonts w:ascii="Arial" w:hAnsi="Arial" w:cs="Arial"/>
          <w:noProof/>
          <w:color w:val="000000"/>
          <w:lang w:val="es-ES"/>
        </w:rPr>
        <w:t>No Peninsulares», en elementos de la Red de</w:t>
      </w:r>
      <w:r w:rsidRPr="00D60393">
        <w:rPr>
          <w:rFonts w:ascii="Arial" w:hAnsi="Arial" w:cs="Arial"/>
          <w:noProof/>
          <w:color w:val="000000"/>
          <w:spacing w:val="-3"/>
          <w:lang w:val="es-ES"/>
        </w:rPr>
        <w:t xml:space="preserve"> </w:t>
      </w:r>
      <w:r w:rsidRPr="00D60393">
        <w:rPr>
          <w:rFonts w:ascii="Arial" w:hAnsi="Arial" w:cs="Arial"/>
          <w:noProof/>
          <w:color w:val="000000"/>
          <w:spacing w:val="-7"/>
          <w:lang w:val="es-ES"/>
        </w:rPr>
        <w:t>T</w:t>
      </w:r>
      <w:r w:rsidRPr="00D60393">
        <w:rPr>
          <w:rFonts w:ascii="Arial" w:hAnsi="Arial" w:cs="Arial"/>
          <w:noProof/>
          <w:color w:val="000000"/>
          <w:lang w:val="es-ES"/>
        </w:rPr>
        <w:t>ransporte, debido a un exceso de producción en</w:t>
      </w:r>
      <w:r w:rsidRPr="00D60393">
        <w:rPr>
          <w:rFonts w:ascii="Arial" w:hAnsi="Arial" w:cs="Arial"/>
          <w:noProof/>
          <w:color w:val="000000"/>
          <w:spacing w:val="-5"/>
          <w:lang w:val="es-ES"/>
        </w:rPr>
        <w:t xml:space="preserve"> </w:t>
      </w:r>
      <w:r w:rsidRPr="00D60393">
        <w:rPr>
          <w:rFonts w:ascii="Arial" w:hAnsi="Arial" w:cs="Arial"/>
          <w:noProof/>
          <w:color w:val="000000"/>
          <w:lang w:val="es-ES"/>
        </w:rPr>
        <w:t>una</w:t>
      </w:r>
      <w:r w:rsidRPr="00D60393">
        <w:rPr>
          <w:rFonts w:ascii="Arial" w:hAnsi="Arial" w:cs="Arial"/>
          <w:noProof/>
          <w:color w:val="000000"/>
          <w:spacing w:val="-5"/>
          <w:lang w:val="es-ES"/>
        </w:rPr>
        <w:t xml:space="preserve"> </w:t>
      </w:r>
      <w:r w:rsidRPr="00D60393">
        <w:rPr>
          <w:rFonts w:ascii="Arial" w:hAnsi="Arial" w:cs="Arial"/>
          <w:noProof/>
          <w:color w:val="000000"/>
          <w:lang w:val="es-ES"/>
        </w:rPr>
        <w:t>zona</w:t>
      </w:r>
      <w:r w:rsidRPr="00D60393">
        <w:rPr>
          <w:rFonts w:ascii="Arial" w:hAnsi="Arial" w:cs="Arial"/>
          <w:noProof/>
          <w:color w:val="000000"/>
          <w:spacing w:val="-5"/>
          <w:lang w:val="es-ES"/>
        </w:rPr>
        <w:t xml:space="preserve"> </w:t>
      </w:r>
      <w:r w:rsidRPr="00D60393">
        <w:rPr>
          <w:rFonts w:ascii="Arial" w:hAnsi="Arial" w:cs="Arial"/>
          <w:noProof/>
          <w:color w:val="000000"/>
          <w:lang w:val="es-ES"/>
        </w:rPr>
        <w:t>respecto</w:t>
      </w:r>
      <w:r w:rsidRPr="00D60393">
        <w:rPr>
          <w:rFonts w:ascii="Arial" w:hAnsi="Arial" w:cs="Arial"/>
          <w:noProof/>
          <w:color w:val="000000"/>
          <w:spacing w:val="-5"/>
          <w:lang w:val="es-ES"/>
        </w:rPr>
        <w:t xml:space="preserve"> </w:t>
      </w:r>
      <w:r w:rsidRPr="00D60393">
        <w:rPr>
          <w:rFonts w:ascii="Arial" w:hAnsi="Arial" w:cs="Arial"/>
          <w:noProof/>
          <w:color w:val="000000"/>
          <w:lang w:val="es-ES"/>
        </w:rPr>
        <w:t>a</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capacidad</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evacuación</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misma,</w:t>
      </w:r>
      <w:r w:rsidRPr="00D60393">
        <w:rPr>
          <w:rFonts w:ascii="Arial" w:hAnsi="Arial" w:cs="Arial"/>
          <w:noProof/>
          <w:color w:val="000000"/>
          <w:spacing w:val="-5"/>
          <w:lang w:val="es-ES"/>
        </w:rPr>
        <w:t xml:space="preserve"> </w:t>
      </w:r>
      <w:r w:rsidRPr="00D60393">
        <w:rPr>
          <w:rFonts w:ascii="Arial" w:hAnsi="Arial" w:cs="Arial"/>
          <w:noProof/>
          <w:color w:val="000000"/>
          <w:lang w:val="es-ES"/>
        </w:rPr>
        <w:t>así</w:t>
      </w:r>
      <w:r w:rsidRPr="00D60393">
        <w:rPr>
          <w:rFonts w:ascii="Arial" w:hAnsi="Arial" w:cs="Arial"/>
          <w:noProof/>
          <w:color w:val="000000"/>
          <w:spacing w:val="-5"/>
          <w:lang w:val="es-ES"/>
        </w:rPr>
        <w:t xml:space="preserve"> </w:t>
      </w:r>
      <w:r w:rsidRPr="00D60393">
        <w:rPr>
          <w:rFonts w:ascii="Arial" w:hAnsi="Arial" w:cs="Arial"/>
          <w:noProof/>
          <w:color w:val="000000"/>
          <w:lang w:val="es-ES"/>
        </w:rPr>
        <w:t>como</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imposibilidad parcial o total de evacuación por indisponibilidad de las instalaciones que permiten dicha evacuación. La modificación de la producción para la solución de dicha congestión se realizará según lo establecido en el P</w:t>
      </w:r>
      <w:ins w:id="232" w:author="Autor">
        <w:r w:rsidR="0050335A" w:rsidRPr="00D60393">
          <w:rPr>
            <w:rFonts w:ascii="Arial" w:hAnsi="Arial" w:cs="Arial"/>
            <w:noProof/>
            <w:color w:val="000000"/>
            <w:lang w:val="es-ES"/>
          </w:rPr>
          <w:t>.</w:t>
        </w:r>
      </w:ins>
      <w:r w:rsidRPr="00D60393">
        <w:rPr>
          <w:rFonts w:ascii="Arial" w:hAnsi="Arial" w:cs="Arial"/>
          <w:noProof/>
          <w:color w:val="000000"/>
          <w:lang w:val="es-ES"/>
        </w:rPr>
        <w:t>O</w:t>
      </w:r>
      <w:ins w:id="233" w:author="Autor">
        <w:r w:rsidR="0050335A" w:rsidRPr="00D60393">
          <w:rPr>
            <w:rFonts w:ascii="Arial" w:hAnsi="Arial" w:cs="Arial"/>
            <w:noProof/>
            <w:color w:val="000000"/>
            <w:lang w:val="es-ES"/>
          </w:rPr>
          <w:t xml:space="preserve">. </w:t>
        </w:r>
      </w:ins>
      <w:del w:id="234" w:author="Autor">
        <w:r w:rsidRPr="00D60393" w:rsidDel="0050335A">
          <w:rPr>
            <w:rFonts w:ascii="Arial" w:hAnsi="Arial" w:cs="Arial"/>
            <w:noProof/>
            <w:color w:val="000000"/>
            <w:lang w:val="es-ES"/>
          </w:rPr>
          <w:delText>-</w:delText>
        </w:r>
      </w:del>
      <w:r w:rsidRPr="00D60393">
        <w:rPr>
          <w:rFonts w:ascii="Arial" w:hAnsi="Arial" w:cs="Arial"/>
          <w:noProof/>
          <w:color w:val="000000"/>
          <w:lang w:val="es-ES"/>
        </w:rPr>
        <w:t>SEN</w:t>
      </w:r>
      <w:r w:rsidRPr="00D60393">
        <w:rPr>
          <w:rFonts w:ascii="Arial" w:hAnsi="Arial" w:cs="Arial"/>
          <w:noProof/>
          <w:color w:val="000000"/>
          <w:spacing w:val="-3"/>
          <w:lang w:val="es-ES"/>
        </w:rPr>
        <w:t>P</w:t>
      </w:r>
      <w:r w:rsidRPr="00D60393">
        <w:rPr>
          <w:rFonts w:ascii="Arial" w:hAnsi="Arial" w:cs="Arial"/>
          <w:noProof/>
          <w:color w:val="000000"/>
          <w:lang w:val="es-ES"/>
        </w:rPr>
        <w:t xml:space="preserve"> 3.1 «</w:t>
      </w:r>
      <w:ins w:id="235" w:author="Autor">
        <w:r w:rsidR="00164F8B" w:rsidRPr="00D60393">
          <w:rPr>
            <w:rFonts w:ascii="Arial" w:hAnsi="Arial" w:cs="Arial"/>
            <w:noProof/>
            <w:color w:val="000000"/>
            <w:lang w:val="es-ES"/>
          </w:rPr>
          <w:t xml:space="preserve">Proceso de </w:t>
        </w:r>
      </w:ins>
      <w:del w:id="236" w:author="Autor">
        <w:r w:rsidRPr="00D60393" w:rsidDel="00164F8B">
          <w:rPr>
            <w:rFonts w:ascii="Arial" w:hAnsi="Arial" w:cs="Arial"/>
            <w:noProof/>
            <w:color w:val="000000"/>
            <w:lang w:val="es-ES"/>
          </w:rPr>
          <w:delText>P</w:delText>
        </w:r>
      </w:del>
      <w:ins w:id="237" w:author="Autor">
        <w:r w:rsidR="00164F8B" w:rsidRPr="00D60393">
          <w:rPr>
            <w:rFonts w:ascii="Arial" w:hAnsi="Arial" w:cs="Arial"/>
            <w:noProof/>
            <w:color w:val="000000"/>
            <w:lang w:val="es-ES"/>
          </w:rPr>
          <w:t>p</w:t>
        </w:r>
      </w:ins>
      <w:r w:rsidRPr="00D60393">
        <w:rPr>
          <w:rFonts w:ascii="Arial" w:hAnsi="Arial" w:cs="Arial"/>
          <w:noProof/>
          <w:color w:val="000000"/>
          <w:lang w:val="es-ES"/>
        </w:rPr>
        <w:t xml:space="preserve">rogramación </w:t>
      </w:r>
      <w:del w:id="238" w:author="Autor">
        <w:r w:rsidRPr="00D60393" w:rsidDel="00164F8B">
          <w:rPr>
            <w:rFonts w:ascii="Arial" w:hAnsi="Arial" w:cs="Arial"/>
            <w:noProof/>
            <w:color w:val="000000"/>
            <w:lang w:val="es-ES"/>
          </w:rPr>
          <w:delText xml:space="preserve">de la Generación </w:delText>
        </w:r>
      </w:del>
      <w:r w:rsidRPr="00D60393">
        <w:rPr>
          <w:rFonts w:ascii="Arial" w:hAnsi="Arial" w:cs="Arial"/>
          <w:noProof/>
          <w:color w:val="000000"/>
          <w:lang w:val="es-ES"/>
        </w:rPr>
        <w:t xml:space="preserve">en </w:t>
      </w:r>
      <w:r w:rsidRPr="00D60393">
        <w:rPr>
          <w:rFonts w:ascii="Arial" w:hAnsi="Arial" w:cs="Arial"/>
          <w:noProof/>
          <w:color w:val="000000"/>
          <w:spacing w:val="-7"/>
          <w:lang w:val="es-ES"/>
        </w:rPr>
        <w:t>T</w:t>
      </w:r>
      <w:r w:rsidRPr="00D60393">
        <w:rPr>
          <w:rFonts w:ascii="Arial" w:hAnsi="Arial" w:cs="Arial"/>
          <w:noProof/>
          <w:color w:val="000000"/>
          <w:lang w:val="es-ES"/>
        </w:rPr>
        <w:t>iempo Real»</w:t>
      </w:r>
      <w:del w:id="239" w:author="Autor">
        <w:r w:rsidRPr="00D60393" w:rsidDel="004E6436">
          <w:rPr>
            <w:rFonts w:ascii="Arial" w:hAnsi="Arial" w:cs="Arial"/>
            <w:noProof/>
            <w:color w:val="000000"/>
            <w:lang w:val="es-ES"/>
          </w:rPr>
          <w:delText xml:space="preserve"> sin ninguna consideración adicional</w:delText>
        </w:r>
      </w:del>
      <w:r w:rsidRPr="00D60393">
        <w:rPr>
          <w:rFonts w:ascii="Arial" w:hAnsi="Arial" w:cs="Arial"/>
          <w:noProof/>
          <w:color w:val="000000"/>
          <w:lang w:val="es-ES"/>
        </w:rPr>
        <w:t>.</w:t>
      </w:r>
    </w:p>
    <w:p w14:paraId="2EF98084" w14:textId="17C524A6" w:rsidR="00584806" w:rsidRPr="00D60393" w:rsidRDefault="00D3248B" w:rsidP="007042B3">
      <w:pPr>
        <w:spacing w:before="80" w:line="240" w:lineRule="exact"/>
        <w:ind w:right="67" w:firstLine="340"/>
        <w:jc w:val="both"/>
        <w:rPr>
          <w:del w:id="240" w:author="Autor"/>
          <w:rFonts w:ascii="Arial" w:hAnsi="Arial" w:cs="Arial"/>
          <w:noProof/>
          <w:lang w:val="es-ES"/>
        </w:rPr>
      </w:pPr>
      <w:bookmarkStart w:id="241" w:name="_Hlk55977315"/>
      <w:del w:id="242" w:author="Autor">
        <w:r w:rsidRPr="00D60393" w:rsidDel="0087570F">
          <w:rPr>
            <w:rFonts w:ascii="Arial" w:hAnsi="Arial" w:cs="Arial"/>
            <w:noProof/>
            <w:color w:val="000000"/>
            <w:lang w:val="es-ES"/>
          </w:rPr>
          <w:delText>Si se produjeran casos de frecuente reducción de la producción de un nudo de la red de transporte por congestión en la evacuación, determinados por un número superior a 3 veces</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en</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un</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mes</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o</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10</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veces</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en</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el</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conjunto</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de</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un</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año,</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el</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operador</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del</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sistema</w:delText>
        </w:r>
        <w:r w:rsidRPr="00D60393" w:rsidDel="0087570F">
          <w:rPr>
            <w:rFonts w:ascii="Arial" w:hAnsi="Arial" w:cs="Arial"/>
            <w:noProof/>
            <w:color w:val="000000"/>
            <w:spacing w:val="20"/>
            <w:lang w:val="es-ES"/>
          </w:rPr>
          <w:delText xml:space="preserve"> </w:delText>
        </w:r>
        <w:r w:rsidRPr="00D60393" w:rsidDel="0087570F">
          <w:rPr>
            <w:rFonts w:ascii="Arial" w:hAnsi="Arial" w:cs="Arial"/>
            <w:noProof/>
            <w:color w:val="000000"/>
            <w:lang w:val="es-ES"/>
          </w:rPr>
          <w:delText>debe presentar en el plazo máximo de 6 meses, ante el organismo competente en materia de energía, la solución de la planificación que resuelva la restricción correspondiente</w:delText>
        </w:r>
        <w:r w:rsidRPr="00D60393">
          <w:rPr>
            <w:rFonts w:ascii="Arial" w:hAnsi="Arial" w:cs="Arial"/>
            <w:noProof/>
            <w:color w:val="000000"/>
            <w:lang w:val="es-ES"/>
          </w:rPr>
          <w:delText>.</w:delText>
        </w:r>
        <w:r w:rsidRPr="00D60393">
          <w:rPr>
            <w:rFonts w:ascii="Arial" w:hAnsi="Arial" w:cs="Arial"/>
            <w:noProof/>
            <w:lang w:val="es-ES"/>
          </w:rPr>
          <w:delText xml:space="preserve"> </w:delText>
        </w:r>
      </w:del>
    </w:p>
    <w:bookmarkEnd w:id="241"/>
    <w:p w14:paraId="2EF98085" w14:textId="243E29A7"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Cuando</w:t>
      </w:r>
      <w:r w:rsidRPr="00D60393">
        <w:rPr>
          <w:rFonts w:ascii="Arial" w:hAnsi="Arial" w:cs="Arial"/>
          <w:noProof/>
          <w:color w:val="000000"/>
          <w:spacing w:val="21"/>
          <w:lang w:val="es-ES"/>
        </w:rPr>
        <w:t xml:space="preserve"> </w:t>
      </w:r>
      <w:r w:rsidRPr="00D60393">
        <w:rPr>
          <w:rFonts w:ascii="Arial" w:hAnsi="Arial" w:cs="Arial"/>
          <w:noProof/>
          <w:color w:val="000000"/>
          <w:lang w:val="es-ES"/>
        </w:rPr>
        <w:t>el</w:t>
      </w:r>
      <w:r w:rsidRPr="00D60393">
        <w:rPr>
          <w:rFonts w:ascii="Arial" w:hAnsi="Arial" w:cs="Arial"/>
          <w:noProof/>
          <w:color w:val="000000"/>
          <w:spacing w:val="21"/>
          <w:lang w:val="es-ES"/>
        </w:rPr>
        <w:t xml:space="preserve"> </w:t>
      </w:r>
      <w:r w:rsidRPr="00D60393">
        <w:rPr>
          <w:rFonts w:ascii="Arial" w:hAnsi="Arial" w:cs="Arial"/>
          <w:noProof/>
          <w:color w:val="000000"/>
          <w:lang w:val="es-ES"/>
        </w:rPr>
        <w:t>gestor</w:t>
      </w:r>
      <w:r w:rsidRPr="00D60393">
        <w:rPr>
          <w:rFonts w:ascii="Arial" w:hAnsi="Arial" w:cs="Arial"/>
          <w:noProof/>
          <w:color w:val="000000"/>
          <w:spacing w:val="21"/>
          <w:lang w:val="es-ES"/>
        </w:rPr>
        <w:t xml:space="preserve"> </w:t>
      </w:r>
      <w:r w:rsidRPr="00D60393">
        <w:rPr>
          <w:rFonts w:ascii="Arial" w:hAnsi="Arial" w:cs="Arial"/>
          <w:noProof/>
          <w:color w:val="000000"/>
          <w:lang w:val="es-ES"/>
        </w:rPr>
        <w:t>de</w:t>
      </w:r>
      <w:r w:rsidRPr="00D60393">
        <w:rPr>
          <w:rFonts w:ascii="Arial" w:hAnsi="Arial" w:cs="Arial"/>
          <w:noProof/>
          <w:color w:val="000000"/>
          <w:spacing w:val="21"/>
          <w:lang w:val="es-ES"/>
        </w:rPr>
        <w:t xml:space="preserve"> </w:t>
      </w:r>
      <w:r w:rsidRPr="00D60393">
        <w:rPr>
          <w:rFonts w:ascii="Arial" w:hAnsi="Arial" w:cs="Arial"/>
          <w:noProof/>
          <w:color w:val="000000"/>
          <w:lang w:val="es-ES"/>
        </w:rPr>
        <w:t>la</w:t>
      </w:r>
      <w:r w:rsidRPr="00D60393">
        <w:rPr>
          <w:rFonts w:ascii="Arial" w:hAnsi="Arial" w:cs="Arial"/>
          <w:noProof/>
          <w:color w:val="000000"/>
          <w:spacing w:val="21"/>
          <w:lang w:val="es-ES"/>
        </w:rPr>
        <w:t xml:space="preserve"> </w:t>
      </w:r>
      <w:r w:rsidRPr="00D60393">
        <w:rPr>
          <w:rFonts w:ascii="Arial" w:hAnsi="Arial" w:cs="Arial"/>
          <w:noProof/>
          <w:color w:val="000000"/>
          <w:lang w:val="es-ES"/>
        </w:rPr>
        <w:t>red</w:t>
      </w:r>
      <w:r w:rsidRPr="00D60393">
        <w:rPr>
          <w:rFonts w:ascii="Arial" w:hAnsi="Arial" w:cs="Arial"/>
          <w:noProof/>
          <w:color w:val="000000"/>
          <w:spacing w:val="21"/>
          <w:lang w:val="es-ES"/>
        </w:rPr>
        <w:t xml:space="preserve"> </w:t>
      </w:r>
      <w:r w:rsidRPr="00D60393">
        <w:rPr>
          <w:rFonts w:ascii="Arial" w:hAnsi="Arial" w:cs="Arial"/>
          <w:noProof/>
          <w:color w:val="000000"/>
          <w:lang w:val="es-ES"/>
        </w:rPr>
        <w:t>de</w:t>
      </w:r>
      <w:r w:rsidRPr="00D60393">
        <w:rPr>
          <w:rFonts w:ascii="Arial" w:hAnsi="Arial" w:cs="Arial"/>
          <w:noProof/>
          <w:color w:val="000000"/>
          <w:spacing w:val="21"/>
          <w:lang w:val="es-ES"/>
        </w:rPr>
        <w:t xml:space="preserve"> </w:t>
      </w:r>
      <w:r w:rsidRPr="00D60393">
        <w:rPr>
          <w:rFonts w:ascii="Arial" w:hAnsi="Arial" w:cs="Arial"/>
          <w:noProof/>
          <w:color w:val="000000"/>
          <w:lang w:val="es-ES"/>
        </w:rPr>
        <w:t>distribución</w:t>
      </w:r>
      <w:r w:rsidRPr="00D60393">
        <w:rPr>
          <w:rFonts w:ascii="Arial" w:hAnsi="Arial" w:cs="Arial"/>
          <w:noProof/>
          <w:color w:val="000000"/>
          <w:spacing w:val="21"/>
          <w:lang w:val="es-ES"/>
        </w:rPr>
        <w:t xml:space="preserve"> </w:t>
      </w:r>
      <w:r w:rsidRPr="00D60393">
        <w:rPr>
          <w:rFonts w:ascii="Arial" w:hAnsi="Arial" w:cs="Arial"/>
          <w:noProof/>
          <w:color w:val="000000"/>
          <w:lang w:val="es-ES"/>
        </w:rPr>
        <w:t>de</w:t>
      </w:r>
      <w:r w:rsidRPr="00D60393">
        <w:rPr>
          <w:rFonts w:ascii="Arial" w:hAnsi="Arial" w:cs="Arial"/>
          <w:noProof/>
          <w:color w:val="000000"/>
          <w:spacing w:val="21"/>
          <w:lang w:val="es-ES"/>
        </w:rPr>
        <w:t xml:space="preserve"> </w:t>
      </w:r>
      <w:r w:rsidRPr="00D60393">
        <w:rPr>
          <w:rFonts w:ascii="Arial" w:hAnsi="Arial" w:cs="Arial"/>
          <w:noProof/>
          <w:color w:val="000000"/>
          <w:lang w:val="es-ES"/>
        </w:rPr>
        <w:t>una</w:t>
      </w:r>
      <w:r w:rsidRPr="00D60393">
        <w:rPr>
          <w:rFonts w:ascii="Arial" w:hAnsi="Arial" w:cs="Arial"/>
          <w:noProof/>
          <w:color w:val="000000"/>
          <w:spacing w:val="21"/>
          <w:lang w:val="es-ES"/>
        </w:rPr>
        <w:t xml:space="preserve"> </w:t>
      </w:r>
      <w:r w:rsidRPr="00D60393">
        <w:rPr>
          <w:rFonts w:ascii="Arial" w:hAnsi="Arial" w:cs="Arial"/>
          <w:noProof/>
          <w:color w:val="000000"/>
          <w:lang w:val="es-ES"/>
        </w:rPr>
        <w:t>zona</w:t>
      </w:r>
      <w:r w:rsidRPr="00D60393">
        <w:rPr>
          <w:rFonts w:ascii="Arial" w:hAnsi="Arial" w:cs="Arial"/>
          <w:noProof/>
          <w:color w:val="000000"/>
          <w:spacing w:val="21"/>
          <w:lang w:val="es-ES"/>
        </w:rPr>
        <w:t xml:space="preserve"> </w:t>
      </w:r>
      <w:r w:rsidRPr="00D60393">
        <w:rPr>
          <w:rFonts w:ascii="Arial" w:hAnsi="Arial" w:cs="Arial"/>
          <w:noProof/>
          <w:color w:val="000000"/>
          <w:lang w:val="es-ES"/>
        </w:rPr>
        <w:t>detecte</w:t>
      </w:r>
      <w:r w:rsidRPr="00D60393">
        <w:rPr>
          <w:rFonts w:ascii="Arial" w:hAnsi="Arial" w:cs="Arial"/>
          <w:noProof/>
          <w:color w:val="000000"/>
          <w:spacing w:val="21"/>
          <w:lang w:val="es-ES"/>
        </w:rPr>
        <w:t xml:space="preserve"> </w:t>
      </w:r>
      <w:r w:rsidRPr="00D60393">
        <w:rPr>
          <w:rFonts w:ascii="Arial" w:hAnsi="Arial" w:cs="Arial"/>
          <w:noProof/>
          <w:color w:val="000000"/>
          <w:lang w:val="es-ES"/>
        </w:rPr>
        <w:t>en</w:t>
      </w:r>
      <w:r w:rsidRPr="00D60393">
        <w:rPr>
          <w:rFonts w:ascii="Arial" w:hAnsi="Arial" w:cs="Arial"/>
          <w:noProof/>
          <w:color w:val="000000"/>
          <w:spacing w:val="21"/>
          <w:lang w:val="es-ES"/>
        </w:rPr>
        <w:t xml:space="preserve"> </w:t>
      </w:r>
      <w:r w:rsidRPr="00D60393">
        <w:rPr>
          <w:rFonts w:ascii="Arial" w:hAnsi="Arial" w:cs="Arial"/>
          <w:noProof/>
          <w:color w:val="000000"/>
          <w:lang w:val="es-ES"/>
        </w:rPr>
        <w:t>el</w:t>
      </w:r>
      <w:r w:rsidRPr="00D60393">
        <w:rPr>
          <w:rFonts w:ascii="Arial" w:hAnsi="Arial" w:cs="Arial"/>
          <w:noProof/>
          <w:color w:val="000000"/>
          <w:spacing w:val="21"/>
          <w:lang w:val="es-ES"/>
        </w:rPr>
        <w:t xml:space="preserve"> </w:t>
      </w:r>
      <w:r w:rsidRPr="00D60393">
        <w:rPr>
          <w:rFonts w:ascii="Arial" w:hAnsi="Arial" w:cs="Arial"/>
          <w:noProof/>
          <w:color w:val="000000"/>
          <w:lang w:val="es-ES"/>
        </w:rPr>
        <w:t>proceso</w:t>
      </w:r>
      <w:r w:rsidRPr="00D60393">
        <w:rPr>
          <w:rFonts w:ascii="Arial" w:hAnsi="Arial" w:cs="Arial"/>
          <w:noProof/>
          <w:color w:val="000000"/>
          <w:spacing w:val="21"/>
          <w:lang w:val="es-ES"/>
        </w:rPr>
        <w:t xml:space="preserve"> </w:t>
      </w:r>
      <w:r w:rsidRPr="00D60393">
        <w:rPr>
          <w:rFonts w:ascii="Arial" w:hAnsi="Arial" w:cs="Arial"/>
          <w:noProof/>
          <w:color w:val="000000"/>
          <w:lang w:val="es-ES"/>
        </w:rPr>
        <w:t>de programación</w:t>
      </w:r>
      <w:r w:rsidRPr="00D60393">
        <w:rPr>
          <w:rFonts w:ascii="Arial" w:hAnsi="Arial" w:cs="Arial"/>
          <w:noProof/>
          <w:color w:val="000000"/>
          <w:spacing w:val="35"/>
          <w:lang w:val="es-ES"/>
        </w:rPr>
        <w:t xml:space="preserve"> </w:t>
      </w:r>
      <w:r w:rsidRPr="00D60393">
        <w:rPr>
          <w:rFonts w:ascii="Arial" w:hAnsi="Arial" w:cs="Arial"/>
          <w:noProof/>
          <w:color w:val="000000"/>
          <w:lang w:val="es-ES"/>
        </w:rPr>
        <w:t>o</w:t>
      </w:r>
      <w:r w:rsidRPr="00D60393">
        <w:rPr>
          <w:rFonts w:ascii="Arial" w:hAnsi="Arial" w:cs="Arial"/>
          <w:noProof/>
          <w:color w:val="000000"/>
          <w:spacing w:val="35"/>
          <w:lang w:val="es-ES"/>
        </w:rPr>
        <w:t xml:space="preserve"> </w:t>
      </w:r>
      <w:r w:rsidRPr="00D60393">
        <w:rPr>
          <w:rFonts w:ascii="Arial" w:hAnsi="Arial" w:cs="Arial"/>
          <w:noProof/>
          <w:color w:val="000000"/>
          <w:lang w:val="es-ES"/>
        </w:rPr>
        <w:t>bien</w:t>
      </w:r>
      <w:r w:rsidRPr="00D60393">
        <w:rPr>
          <w:rFonts w:ascii="Arial" w:hAnsi="Arial" w:cs="Arial"/>
          <w:noProof/>
          <w:color w:val="000000"/>
          <w:spacing w:val="35"/>
          <w:lang w:val="es-ES"/>
        </w:rPr>
        <w:t xml:space="preserve"> </w:t>
      </w:r>
      <w:r w:rsidRPr="00D60393">
        <w:rPr>
          <w:rFonts w:ascii="Arial" w:hAnsi="Arial" w:cs="Arial"/>
          <w:noProof/>
          <w:color w:val="000000"/>
          <w:lang w:val="es-ES"/>
        </w:rPr>
        <w:t>en</w:t>
      </w:r>
      <w:r w:rsidRPr="00D60393">
        <w:rPr>
          <w:rFonts w:ascii="Arial" w:hAnsi="Arial" w:cs="Arial"/>
          <w:noProof/>
          <w:color w:val="000000"/>
          <w:spacing w:val="35"/>
          <w:lang w:val="es-ES"/>
        </w:rPr>
        <w:t xml:space="preserve"> </w:t>
      </w:r>
      <w:r w:rsidRPr="00D60393">
        <w:rPr>
          <w:rFonts w:ascii="Arial" w:hAnsi="Arial" w:cs="Arial"/>
          <w:noProof/>
          <w:color w:val="000000"/>
          <w:lang w:val="es-ES"/>
        </w:rPr>
        <w:t>tiempo</w:t>
      </w:r>
      <w:r w:rsidRPr="00D60393">
        <w:rPr>
          <w:rFonts w:ascii="Arial" w:hAnsi="Arial" w:cs="Arial"/>
          <w:noProof/>
          <w:color w:val="000000"/>
          <w:spacing w:val="35"/>
          <w:lang w:val="es-ES"/>
        </w:rPr>
        <w:t xml:space="preserve"> </w:t>
      </w:r>
      <w:r w:rsidRPr="00D60393">
        <w:rPr>
          <w:rFonts w:ascii="Arial" w:hAnsi="Arial" w:cs="Arial"/>
          <w:noProof/>
          <w:color w:val="000000"/>
          <w:lang w:val="es-ES"/>
        </w:rPr>
        <w:t>real</w:t>
      </w:r>
      <w:r w:rsidRPr="00D60393">
        <w:rPr>
          <w:rFonts w:ascii="Arial" w:hAnsi="Arial" w:cs="Arial"/>
          <w:noProof/>
          <w:color w:val="000000"/>
          <w:spacing w:val="35"/>
          <w:lang w:val="es-ES"/>
        </w:rPr>
        <w:t xml:space="preserve"> </w:t>
      </w:r>
      <w:r w:rsidRPr="00D60393">
        <w:rPr>
          <w:rFonts w:ascii="Arial" w:hAnsi="Arial" w:cs="Arial"/>
          <w:noProof/>
          <w:color w:val="000000"/>
          <w:lang w:val="es-ES"/>
        </w:rPr>
        <w:t>un</w:t>
      </w:r>
      <w:r w:rsidRPr="00D60393">
        <w:rPr>
          <w:rFonts w:ascii="Arial" w:hAnsi="Arial" w:cs="Arial"/>
          <w:noProof/>
          <w:color w:val="000000"/>
          <w:spacing w:val="35"/>
          <w:lang w:val="es-ES"/>
        </w:rPr>
        <w:t xml:space="preserve"> </w:t>
      </w:r>
      <w:r w:rsidRPr="00D60393">
        <w:rPr>
          <w:rFonts w:ascii="Arial" w:hAnsi="Arial" w:cs="Arial"/>
          <w:noProof/>
          <w:color w:val="000000"/>
          <w:lang w:val="es-ES"/>
        </w:rPr>
        <w:t>problema</w:t>
      </w:r>
      <w:r w:rsidRPr="00D60393">
        <w:rPr>
          <w:rFonts w:ascii="Arial" w:hAnsi="Arial" w:cs="Arial"/>
          <w:noProof/>
          <w:color w:val="000000"/>
          <w:spacing w:val="35"/>
          <w:lang w:val="es-ES"/>
        </w:rPr>
        <w:t xml:space="preserve"> </w:t>
      </w:r>
      <w:r w:rsidRPr="00D60393">
        <w:rPr>
          <w:rFonts w:ascii="Arial" w:hAnsi="Arial" w:cs="Arial"/>
          <w:noProof/>
          <w:color w:val="000000"/>
          <w:lang w:val="es-ES"/>
        </w:rPr>
        <w:t>de</w:t>
      </w:r>
      <w:r w:rsidRPr="00D60393">
        <w:rPr>
          <w:rFonts w:ascii="Arial" w:hAnsi="Arial" w:cs="Arial"/>
          <w:noProof/>
          <w:color w:val="000000"/>
          <w:spacing w:val="35"/>
          <w:lang w:val="es-ES"/>
        </w:rPr>
        <w:t xml:space="preserve"> </w:t>
      </w:r>
      <w:r w:rsidRPr="00D60393">
        <w:rPr>
          <w:rFonts w:ascii="Arial" w:hAnsi="Arial" w:cs="Arial"/>
          <w:noProof/>
          <w:color w:val="000000"/>
          <w:lang w:val="es-ES"/>
        </w:rPr>
        <w:t>congestión</w:t>
      </w:r>
      <w:r w:rsidRPr="00D60393">
        <w:rPr>
          <w:rFonts w:ascii="Arial" w:hAnsi="Arial" w:cs="Arial"/>
          <w:noProof/>
          <w:color w:val="000000"/>
          <w:spacing w:val="35"/>
          <w:lang w:val="es-ES"/>
        </w:rPr>
        <w:t xml:space="preserve"> </w:t>
      </w:r>
      <w:r w:rsidRPr="00D60393">
        <w:rPr>
          <w:rFonts w:ascii="Arial" w:hAnsi="Arial" w:cs="Arial"/>
          <w:noProof/>
          <w:color w:val="000000"/>
          <w:lang w:val="es-ES"/>
        </w:rPr>
        <w:t>en</w:t>
      </w:r>
      <w:r w:rsidRPr="00D60393">
        <w:rPr>
          <w:rFonts w:ascii="Arial" w:hAnsi="Arial" w:cs="Arial"/>
          <w:noProof/>
          <w:color w:val="000000"/>
          <w:spacing w:val="35"/>
          <w:lang w:val="es-ES"/>
        </w:rPr>
        <w:t xml:space="preserve"> </w:t>
      </w:r>
      <w:r w:rsidRPr="00D60393">
        <w:rPr>
          <w:rFonts w:ascii="Arial" w:hAnsi="Arial" w:cs="Arial"/>
          <w:noProof/>
          <w:color w:val="000000"/>
          <w:lang w:val="es-ES"/>
        </w:rPr>
        <w:t>la</w:t>
      </w:r>
      <w:r w:rsidRPr="00D60393">
        <w:rPr>
          <w:rFonts w:ascii="Arial" w:hAnsi="Arial" w:cs="Arial"/>
          <w:noProof/>
          <w:color w:val="000000"/>
          <w:spacing w:val="35"/>
          <w:lang w:val="es-ES"/>
        </w:rPr>
        <w:t xml:space="preserve"> </w:t>
      </w:r>
      <w:r w:rsidRPr="00D60393">
        <w:rPr>
          <w:rFonts w:ascii="Arial" w:hAnsi="Arial" w:cs="Arial"/>
          <w:noProof/>
          <w:color w:val="000000"/>
          <w:lang w:val="es-ES"/>
        </w:rPr>
        <w:t>red</w:t>
      </w:r>
      <w:r w:rsidRPr="00D60393">
        <w:rPr>
          <w:rFonts w:ascii="Arial" w:hAnsi="Arial" w:cs="Arial"/>
          <w:noProof/>
          <w:color w:val="000000"/>
          <w:spacing w:val="35"/>
          <w:lang w:val="es-ES"/>
        </w:rPr>
        <w:t xml:space="preserve"> </w:t>
      </w:r>
      <w:r w:rsidRPr="00D60393">
        <w:rPr>
          <w:rFonts w:ascii="Arial" w:hAnsi="Arial" w:cs="Arial"/>
          <w:noProof/>
          <w:color w:val="000000"/>
          <w:lang w:val="es-ES"/>
        </w:rPr>
        <w:t>bajo</w:t>
      </w:r>
      <w:r w:rsidRPr="00D60393">
        <w:rPr>
          <w:rFonts w:ascii="Arial" w:hAnsi="Arial" w:cs="Arial"/>
          <w:noProof/>
          <w:color w:val="000000"/>
          <w:spacing w:val="35"/>
          <w:lang w:val="es-ES"/>
        </w:rPr>
        <w:t xml:space="preserve"> </w:t>
      </w:r>
      <w:r w:rsidRPr="00D60393">
        <w:rPr>
          <w:rFonts w:ascii="Arial" w:hAnsi="Arial" w:cs="Arial"/>
          <w:noProof/>
          <w:color w:val="000000"/>
          <w:lang w:val="es-ES"/>
        </w:rPr>
        <w:t>su responsabilidad, que no sea posible resolver por un medio diferente a la modificación de la producción de</w:t>
      </w:r>
      <w:ins w:id="243" w:author="Autor">
        <w:r w:rsidRPr="00D60393">
          <w:rPr>
            <w:rFonts w:ascii="Arial" w:hAnsi="Arial" w:cs="Arial"/>
            <w:noProof/>
            <w:color w:val="000000"/>
            <w:lang w:val="es-ES"/>
          </w:rPr>
          <w:t xml:space="preserve"> </w:t>
        </w:r>
        <w:r w:rsidR="006973E0" w:rsidRPr="00D60393">
          <w:rPr>
            <w:rFonts w:ascii="Arial" w:hAnsi="Arial" w:cs="Arial"/>
            <w:noProof/>
            <w:color w:val="000000"/>
            <w:lang w:val="es-ES"/>
          </w:rPr>
          <w:t>las</w:t>
        </w:r>
      </w:ins>
      <w:r w:rsidRPr="00D60393">
        <w:rPr>
          <w:rFonts w:ascii="Arial" w:hAnsi="Arial" w:cs="Arial"/>
          <w:noProof/>
          <w:color w:val="000000"/>
          <w:lang w:val="es-ES"/>
        </w:rPr>
        <w:t xml:space="preserve"> instalaciones objeto de este procedimiento, lo comunicará al </w:t>
      </w:r>
      <w:ins w:id="244" w:author="Autor">
        <w:r w:rsidR="00EA5FD0" w:rsidRPr="00D60393">
          <w:rPr>
            <w:rFonts w:ascii="Arial" w:hAnsi="Arial" w:cs="Arial"/>
            <w:noProof/>
            <w:color w:val="000000"/>
            <w:lang w:val="es-ES"/>
          </w:rPr>
          <w:t>o</w:t>
        </w:r>
      </w:ins>
      <w:del w:id="245"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perador del</w:t>
      </w:r>
      <w:r w:rsidRPr="00D60393">
        <w:rPr>
          <w:rFonts w:ascii="Arial" w:hAnsi="Arial" w:cs="Arial"/>
          <w:noProof/>
          <w:color w:val="000000"/>
          <w:spacing w:val="57"/>
          <w:lang w:val="es-ES"/>
        </w:rPr>
        <w:t xml:space="preserve"> </w:t>
      </w:r>
      <w:ins w:id="246" w:author="Autor">
        <w:r w:rsidR="00EA5FD0" w:rsidRPr="00D60393">
          <w:rPr>
            <w:rFonts w:ascii="Arial" w:hAnsi="Arial" w:cs="Arial"/>
            <w:noProof/>
            <w:color w:val="000000"/>
            <w:lang w:val="es-ES"/>
          </w:rPr>
          <w:t>s</w:t>
        </w:r>
      </w:ins>
      <w:del w:id="247"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w:t>
      </w:r>
      <w:r w:rsidRPr="00D60393">
        <w:rPr>
          <w:rFonts w:ascii="Arial" w:hAnsi="Arial" w:cs="Arial"/>
          <w:noProof/>
          <w:color w:val="000000"/>
          <w:spacing w:val="57"/>
          <w:lang w:val="es-ES"/>
        </w:rPr>
        <w:t xml:space="preserve"> </w:t>
      </w:r>
      <w:r w:rsidRPr="00D60393">
        <w:rPr>
          <w:rFonts w:ascii="Arial" w:hAnsi="Arial" w:cs="Arial"/>
          <w:noProof/>
          <w:color w:val="000000"/>
          <w:lang w:val="es-ES"/>
        </w:rPr>
        <w:t>dejando</w:t>
      </w:r>
      <w:r w:rsidRPr="00D60393">
        <w:rPr>
          <w:rFonts w:ascii="Arial" w:hAnsi="Arial" w:cs="Arial"/>
          <w:noProof/>
          <w:color w:val="000000"/>
          <w:spacing w:val="57"/>
          <w:lang w:val="es-ES"/>
        </w:rPr>
        <w:t xml:space="preserve"> </w:t>
      </w:r>
      <w:r w:rsidRPr="00D60393">
        <w:rPr>
          <w:rFonts w:ascii="Arial" w:hAnsi="Arial" w:cs="Arial"/>
          <w:noProof/>
          <w:color w:val="000000"/>
          <w:lang w:val="es-ES"/>
        </w:rPr>
        <w:t>constancia</w:t>
      </w:r>
      <w:r w:rsidRPr="00D60393">
        <w:rPr>
          <w:rFonts w:ascii="Arial" w:hAnsi="Arial" w:cs="Arial"/>
          <w:noProof/>
          <w:color w:val="000000"/>
          <w:spacing w:val="57"/>
          <w:lang w:val="es-ES"/>
        </w:rPr>
        <w:t xml:space="preserve"> </w:t>
      </w:r>
      <w:r w:rsidRPr="00D60393">
        <w:rPr>
          <w:rFonts w:ascii="Arial" w:hAnsi="Arial" w:cs="Arial"/>
          <w:noProof/>
          <w:color w:val="000000"/>
          <w:lang w:val="es-ES"/>
        </w:rPr>
        <w:t>escrita</w:t>
      </w:r>
      <w:r w:rsidRPr="00D60393">
        <w:rPr>
          <w:rFonts w:ascii="Arial" w:hAnsi="Arial" w:cs="Arial"/>
          <w:noProof/>
          <w:color w:val="000000"/>
          <w:spacing w:val="57"/>
          <w:lang w:val="es-ES"/>
        </w:rPr>
        <w:t xml:space="preserve"> </w:t>
      </w:r>
      <w:r w:rsidRPr="00D60393">
        <w:rPr>
          <w:rFonts w:ascii="Arial" w:hAnsi="Arial" w:cs="Arial"/>
          <w:noProof/>
          <w:color w:val="000000"/>
          <w:lang w:val="es-ES"/>
        </w:rPr>
        <w:t>mediante</w:t>
      </w:r>
      <w:r w:rsidRPr="00D60393">
        <w:rPr>
          <w:rFonts w:ascii="Arial" w:hAnsi="Arial" w:cs="Arial"/>
          <w:noProof/>
          <w:color w:val="000000"/>
          <w:spacing w:val="57"/>
          <w:lang w:val="es-ES"/>
        </w:rPr>
        <w:t xml:space="preserve"> </w:t>
      </w:r>
      <w:del w:id="248" w:author="Autor">
        <w:r w:rsidRPr="00D60393" w:rsidDel="007F7E17">
          <w:rPr>
            <w:rFonts w:ascii="Arial" w:hAnsi="Arial" w:cs="Arial"/>
            <w:noProof/>
            <w:color w:val="000000"/>
            <w:lang w:val="es-ES"/>
          </w:rPr>
          <w:delText>fax</w:delText>
        </w:r>
        <w:r w:rsidRPr="00D60393" w:rsidDel="007F7E17">
          <w:rPr>
            <w:rFonts w:ascii="Arial" w:hAnsi="Arial" w:cs="Arial"/>
            <w:noProof/>
            <w:color w:val="000000"/>
            <w:spacing w:val="57"/>
            <w:lang w:val="es-ES"/>
          </w:rPr>
          <w:delText xml:space="preserve"> </w:delText>
        </w:r>
        <w:r w:rsidRPr="00D60393" w:rsidDel="007F7E17">
          <w:rPr>
            <w:rFonts w:ascii="Arial" w:hAnsi="Arial" w:cs="Arial"/>
            <w:noProof/>
            <w:color w:val="000000"/>
            <w:lang w:val="es-ES"/>
          </w:rPr>
          <w:delText>o</w:delText>
        </w:r>
        <w:r w:rsidRPr="00D60393" w:rsidDel="007F7E17">
          <w:rPr>
            <w:rFonts w:ascii="Arial" w:hAnsi="Arial" w:cs="Arial"/>
            <w:noProof/>
            <w:color w:val="000000"/>
            <w:spacing w:val="57"/>
            <w:lang w:val="es-ES"/>
          </w:rPr>
          <w:delText xml:space="preserve"> </w:delText>
        </w:r>
      </w:del>
      <w:r w:rsidRPr="00D60393">
        <w:rPr>
          <w:rFonts w:ascii="Arial" w:hAnsi="Arial" w:cs="Arial"/>
          <w:noProof/>
          <w:color w:val="000000"/>
          <w:lang w:val="es-ES"/>
        </w:rPr>
        <w:t>correo</w:t>
      </w:r>
      <w:r w:rsidRPr="00D60393">
        <w:rPr>
          <w:rFonts w:ascii="Arial" w:hAnsi="Arial" w:cs="Arial"/>
          <w:noProof/>
          <w:color w:val="000000"/>
          <w:spacing w:val="57"/>
          <w:lang w:val="es-ES"/>
        </w:rPr>
        <w:t xml:space="preserve"> </w:t>
      </w:r>
      <w:r w:rsidRPr="00D60393">
        <w:rPr>
          <w:rFonts w:ascii="Arial" w:hAnsi="Arial" w:cs="Arial"/>
          <w:noProof/>
          <w:color w:val="000000"/>
          <w:lang w:val="es-ES"/>
        </w:rPr>
        <w:t>electrónico</w:t>
      </w:r>
      <w:r w:rsidRPr="00D60393">
        <w:rPr>
          <w:rFonts w:ascii="Arial" w:hAnsi="Arial" w:cs="Arial"/>
          <w:noProof/>
          <w:color w:val="000000"/>
          <w:spacing w:val="57"/>
          <w:lang w:val="es-ES"/>
        </w:rPr>
        <w:t xml:space="preserve"> </w:t>
      </w:r>
      <w:r w:rsidRPr="00D60393">
        <w:rPr>
          <w:rFonts w:ascii="Arial" w:hAnsi="Arial" w:cs="Arial"/>
          <w:noProof/>
          <w:color w:val="000000"/>
          <w:lang w:val="es-ES"/>
        </w:rPr>
        <w:t>del incumplimiento</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las</w:t>
      </w:r>
      <w:r w:rsidRPr="00D60393">
        <w:rPr>
          <w:rFonts w:ascii="Arial" w:hAnsi="Arial" w:cs="Arial"/>
          <w:noProof/>
          <w:color w:val="000000"/>
          <w:spacing w:val="-2"/>
          <w:lang w:val="es-ES"/>
        </w:rPr>
        <w:t xml:space="preserve"> </w:t>
      </w:r>
      <w:r w:rsidRPr="00D60393">
        <w:rPr>
          <w:rFonts w:ascii="Arial" w:hAnsi="Arial" w:cs="Arial"/>
          <w:noProof/>
          <w:color w:val="000000"/>
          <w:lang w:val="es-ES"/>
        </w:rPr>
        <w:t>condiciones</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seguridad</w:t>
      </w:r>
      <w:r w:rsidRPr="00D60393">
        <w:rPr>
          <w:rFonts w:ascii="Arial" w:hAnsi="Arial" w:cs="Arial"/>
          <w:noProof/>
          <w:color w:val="000000"/>
          <w:spacing w:val="-2"/>
          <w:lang w:val="es-ES"/>
        </w:rPr>
        <w:t xml:space="preserve"> </w:t>
      </w:r>
      <w:r w:rsidRPr="00D60393">
        <w:rPr>
          <w:rFonts w:ascii="Arial" w:hAnsi="Arial" w:cs="Arial"/>
          <w:noProof/>
          <w:color w:val="000000"/>
          <w:lang w:val="es-ES"/>
        </w:rPr>
        <w:t>detectadas</w:t>
      </w:r>
      <w:r w:rsidRPr="00D60393">
        <w:rPr>
          <w:rFonts w:ascii="Arial" w:hAnsi="Arial" w:cs="Arial"/>
          <w:noProof/>
          <w:color w:val="000000"/>
          <w:spacing w:val="-2"/>
          <w:lang w:val="es-ES"/>
        </w:rPr>
        <w:t xml:space="preserve"> </w:t>
      </w:r>
      <w:r w:rsidRPr="00D60393">
        <w:rPr>
          <w:rFonts w:ascii="Arial" w:hAnsi="Arial" w:cs="Arial"/>
          <w:noProof/>
          <w:color w:val="000000"/>
          <w:lang w:val="es-ES"/>
        </w:rPr>
        <w:t>y</w:t>
      </w:r>
      <w:r w:rsidRPr="00D60393">
        <w:rPr>
          <w:rFonts w:ascii="Arial" w:hAnsi="Arial" w:cs="Arial"/>
          <w:noProof/>
          <w:color w:val="000000"/>
          <w:spacing w:val="-2"/>
          <w:lang w:val="es-ES"/>
        </w:rPr>
        <w:t xml:space="preserve"> </w:t>
      </w:r>
      <w:r w:rsidRPr="00D60393">
        <w:rPr>
          <w:rFonts w:ascii="Arial" w:hAnsi="Arial" w:cs="Arial"/>
          <w:noProof/>
          <w:color w:val="000000"/>
          <w:lang w:val="es-ES"/>
        </w:rPr>
        <w:t>las</w:t>
      </w:r>
      <w:r w:rsidRPr="00D60393">
        <w:rPr>
          <w:rFonts w:ascii="Arial" w:hAnsi="Arial" w:cs="Arial"/>
          <w:noProof/>
          <w:color w:val="000000"/>
          <w:spacing w:val="-2"/>
          <w:lang w:val="es-ES"/>
        </w:rPr>
        <w:t xml:space="preserve"> </w:t>
      </w:r>
      <w:r w:rsidRPr="00D60393">
        <w:rPr>
          <w:rFonts w:ascii="Arial" w:hAnsi="Arial" w:cs="Arial"/>
          <w:noProof/>
          <w:color w:val="000000"/>
          <w:lang w:val="es-ES"/>
        </w:rPr>
        <w:t>causas</w:t>
      </w:r>
      <w:r w:rsidRPr="00D60393">
        <w:rPr>
          <w:rFonts w:ascii="Arial" w:hAnsi="Arial" w:cs="Arial"/>
          <w:noProof/>
          <w:color w:val="000000"/>
          <w:spacing w:val="-2"/>
          <w:lang w:val="es-ES"/>
        </w:rPr>
        <w:t xml:space="preserve"> </w:t>
      </w:r>
      <w:r w:rsidRPr="00D60393">
        <w:rPr>
          <w:rFonts w:ascii="Arial" w:hAnsi="Arial" w:cs="Arial"/>
          <w:noProof/>
          <w:color w:val="000000"/>
          <w:lang w:val="es-ES"/>
        </w:rPr>
        <w:t>a</w:t>
      </w:r>
      <w:r w:rsidRPr="00D60393">
        <w:rPr>
          <w:rFonts w:ascii="Arial" w:hAnsi="Arial" w:cs="Arial"/>
          <w:noProof/>
          <w:color w:val="000000"/>
          <w:spacing w:val="-2"/>
          <w:lang w:val="es-ES"/>
        </w:rPr>
        <w:t xml:space="preserve"> </w:t>
      </w:r>
      <w:r w:rsidRPr="00D60393">
        <w:rPr>
          <w:rFonts w:ascii="Arial" w:hAnsi="Arial" w:cs="Arial"/>
          <w:noProof/>
          <w:color w:val="000000"/>
          <w:lang w:val="es-ES"/>
        </w:rPr>
        <w:t>que</w:t>
      </w:r>
      <w:r w:rsidRPr="00D60393">
        <w:rPr>
          <w:rFonts w:ascii="Arial" w:hAnsi="Arial" w:cs="Arial"/>
          <w:noProof/>
          <w:color w:val="000000"/>
          <w:spacing w:val="-2"/>
          <w:lang w:val="es-ES"/>
        </w:rPr>
        <w:t xml:space="preserve"> </w:t>
      </w:r>
      <w:r w:rsidRPr="00D60393">
        <w:rPr>
          <w:rFonts w:ascii="Arial" w:hAnsi="Arial" w:cs="Arial"/>
          <w:noProof/>
          <w:color w:val="000000"/>
          <w:lang w:val="es-ES"/>
        </w:rPr>
        <w:t>es</w:t>
      </w:r>
      <w:r w:rsidRPr="00D60393">
        <w:rPr>
          <w:rFonts w:ascii="Arial" w:hAnsi="Arial" w:cs="Arial"/>
          <w:noProof/>
          <w:color w:val="000000"/>
          <w:spacing w:val="-2"/>
          <w:lang w:val="es-ES"/>
        </w:rPr>
        <w:t xml:space="preserve"> </w:t>
      </w:r>
      <w:r w:rsidRPr="00D60393">
        <w:rPr>
          <w:rFonts w:ascii="Arial" w:hAnsi="Arial" w:cs="Arial"/>
          <w:noProof/>
          <w:color w:val="000000"/>
          <w:lang w:val="es-ES"/>
        </w:rPr>
        <w:t>debido, así como la potencia máxima de cada una de las instalaciones de producción afectadas por</w:t>
      </w:r>
      <w:r w:rsidRPr="00D60393">
        <w:rPr>
          <w:rFonts w:ascii="Arial" w:hAnsi="Arial" w:cs="Arial"/>
          <w:noProof/>
          <w:color w:val="000000"/>
          <w:spacing w:val="22"/>
          <w:lang w:val="es-ES"/>
        </w:rPr>
        <w:t xml:space="preserve"> </w:t>
      </w:r>
      <w:r w:rsidRPr="00D60393">
        <w:rPr>
          <w:rFonts w:ascii="Arial" w:hAnsi="Arial" w:cs="Arial"/>
          <w:noProof/>
          <w:color w:val="000000"/>
          <w:lang w:val="es-ES"/>
        </w:rPr>
        <w:t>la</w:t>
      </w:r>
      <w:r w:rsidRPr="00D60393">
        <w:rPr>
          <w:rFonts w:ascii="Arial" w:hAnsi="Arial" w:cs="Arial"/>
          <w:noProof/>
          <w:color w:val="000000"/>
          <w:spacing w:val="22"/>
          <w:lang w:val="es-ES"/>
        </w:rPr>
        <w:t xml:space="preserve"> </w:t>
      </w:r>
      <w:r w:rsidRPr="00D60393">
        <w:rPr>
          <w:rFonts w:ascii="Arial" w:hAnsi="Arial" w:cs="Arial"/>
          <w:noProof/>
          <w:color w:val="000000"/>
          <w:lang w:val="es-ES"/>
        </w:rPr>
        <w:t>modificación.</w:t>
      </w:r>
      <w:r w:rsidRPr="00D60393">
        <w:rPr>
          <w:rFonts w:ascii="Arial" w:hAnsi="Arial" w:cs="Arial"/>
          <w:noProof/>
          <w:color w:val="000000"/>
          <w:spacing w:val="22"/>
          <w:lang w:val="es-ES"/>
        </w:rPr>
        <w:t xml:space="preserve"> </w:t>
      </w:r>
      <w:r w:rsidRPr="00D60393">
        <w:rPr>
          <w:rFonts w:ascii="Arial" w:hAnsi="Arial" w:cs="Arial"/>
          <w:noProof/>
          <w:color w:val="000000"/>
          <w:lang w:val="es-ES"/>
        </w:rPr>
        <w:t>El</w:t>
      </w:r>
      <w:r w:rsidRPr="00D60393">
        <w:rPr>
          <w:rFonts w:ascii="Arial" w:hAnsi="Arial" w:cs="Arial"/>
          <w:noProof/>
          <w:color w:val="000000"/>
          <w:spacing w:val="22"/>
          <w:lang w:val="es-ES"/>
        </w:rPr>
        <w:t xml:space="preserve"> </w:t>
      </w:r>
      <w:ins w:id="249" w:author="Autor">
        <w:r w:rsidR="00EA5FD0" w:rsidRPr="00D60393">
          <w:rPr>
            <w:rFonts w:ascii="Arial" w:hAnsi="Arial" w:cs="Arial"/>
            <w:noProof/>
            <w:color w:val="000000"/>
            <w:lang w:val="es-ES"/>
          </w:rPr>
          <w:t>o</w:t>
        </w:r>
      </w:ins>
      <w:del w:id="250"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perador</w:t>
      </w:r>
      <w:r w:rsidRPr="00D60393">
        <w:rPr>
          <w:rFonts w:ascii="Arial" w:hAnsi="Arial" w:cs="Arial"/>
          <w:noProof/>
          <w:color w:val="000000"/>
          <w:spacing w:val="22"/>
          <w:lang w:val="es-ES"/>
        </w:rPr>
        <w:t xml:space="preserve"> </w:t>
      </w:r>
      <w:r w:rsidRPr="00D60393">
        <w:rPr>
          <w:rFonts w:ascii="Arial" w:hAnsi="Arial" w:cs="Arial"/>
          <w:noProof/>
          <w:color w:val="000000"/>
          <w:lang w:val="es-ES"/>
        </w:rPr>
        <w:t>del</w:t>
      </w:r>
      <w:r w:rsidRPr="00D60393">
        <w:rPr>
          <w:rFonts w:ascii="Arial" w:hAnsi="Arial" w:cs="Arial"/>
          <w:noProof/>
          <w:color w:val="000000"/>
          <w:spacing w:val="22"/>
          <w:lang w:val="es-ES"/>
        </w:rPr>
        <w:t xml:space="preserve"> </w:t>
      </w:r>
      <w:ins w:id="251" w:author="Autor">
        <w:r w:rsidR="00EA5FD0" w:rsidRPr="00D60393">
          <w:rPr>
            <w:rFonts w:ascii="Arial" w:hAnsi="Arial" w:cs="Arial"/>
            <w:noProof/>
            <w:color w:val="000000"/>
            <w:lang w:val="es-ES"/>
          </w:rPr>
          <w:t>s</w:t>
        </w:r>
      </w:ins>
      <w:del w:id="252"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w:t>
      </w:r>
      <w:r w:rsidRPr="00D60393">
        <w:rPr>
          <w:rFonts w:ascii="Arial" w:hAnsi="Arial" w:cs="Arial"/>
          <w:noProof/>
          <w:color w:val="000000"/>
          <w:spacing w:val="22"/>
          <w:lang w:val="es-ES"/>
        </w:rPr>
        <w:t xml:space="preserve"> </w:t>
      </w:r>
      <w:r w:rsidRPr="00D60393">
        <w:rPr>
          <w:rFonts w:ascii="Arial" w:hAnsi="Arial" w:cs="Arial"/>
          <w:noProof/>
          <w:color w:val="000000"/>
          <w:lang w:val="es-ES"/>
        </w:rPr>
        <w:t>procederá</w:t>
      </w:r>
      <w:r w:rsidRPr="00D60393">
        <w:rPr>
          <w:rFonts w:ascii="Arial" w:hAnsi="Arial" w:cs="Arial"/>
          <w:noProof/>
          <w:color w:val="000000"/>
          <w:spacing w:val="22"/>
          <w:lang w:val="es-ES"/>
        </w:rPr>
        <w:t xml:space="preserve"> </w:t>
      </w:r>
      <w:r w:rsidRPr="00D60393">
        <w:rPr>
          <w:rFonts w:ascii="Arial" w:hAnsi="Arial" w:cs="Arial"/>
          <w:noProof/>
          <w:color w:val="000000"/>
          <w:lang w:val="es-ES"/>
        </w:rPr>
        <w:t>a</w:t>
      </w:r>
      <w:r w:rsidRPr="00D60393">
        <w:rPr>
          <w:rFonts w:ascii="Arial" w:hAnsi="Arial" w:cs="Arial"/>
          <w:noProof/>
          <w:color w:val="000000"/>
          <w:spacing w:val="22"/>
          <w:lang w:val="es-ES"/>
        </w:rPr>
        <w:t xml:space="preserve"> </w:t>
      </w:r>
      <w:r w:rsidRPr="00D60393">
        <w:rPr>
          <w:rFonts w:ascii="Arial" w:hAnsi="Arial" w:cs="Arial"/>
          <w:noProof/>
          <w:color w:val="000000"/>
          <w:lang w:val="es-ES"/>
        </w:rPr>
        <w:t>ordenar</w:t>
      </w:r>
      <w:r w:rsidRPr="00D60393">
        <w:rPr>
          <w:rFonts w:ascii="Arial" w:hAnsi="Arial" w:cs="Arial"/>
          <w:noProof/>
          <w:color w:val="000000"/>
          <w:spacing w:val="22"/>
          <w:lang w:val="es-ES"/>
        </w:rPr>
        <w:t xml:space="preserve"> </w:t>
      </w:r>
      <w:r w:rsidRPr="00D60393">
        <w:rPr>
          <w:rFonts w:ascii="Arial" w:hAnsi="Arial" w:cs="Arial"/>
          <w:noProof/>
          <w:color w:val="000000"/>
          <w:lang w:val="es-ES"/>
        </w:rPr>
        <w:t>la</w:t>
      </w:r>
      <w:r w:rsidRPr="00D60393">
        <w:rPr>
          <w:rFonts w:ascii="Arial" w:hAnsi="Arial" w:cs="Arial"/>
          <w:noProof/>
          <w:color w:val="000000"/>
          <w:spacing w:val="22"/>
          <w:lang w:val="es-ES"/>
        </w:rPr>
        <w:t xml:space="preserve"> </w:t>
      </w:r>
      <w:r w:rsidRPr="00D60393">
        <w:rPr>
          <w:rFonts w:ascii="Arial" w:hAnsi="Arial" w:cs="Arial"/>
          <w:noProof/>
          <w:color w:val="000000"/>
          <w:lang w:val="es-ES"/>
        </w:rPr>
        <w:t>reducción</w:t>
      </w:r>
      <w:r w:rsidRPr="00D60393">
        <w:rPr>
          <w:rFonts w:ascii="Arial" w:hAnsi="Arial" w:cs="Arial"/>
          <w:noProof/>
          <w:color w:val="000000"/>
          <w:spacing w:val="22"/>
          <w:lang w:val="es-ES"/>
        </w:rPr>
        <w:t xml:space="preserve"> </w:t>
      </w:r>
      <w:r w:rsidRPr="00D60393">
        <w:rPr>
          <w:rFonts w:ascii="Arial" w:hAnsi="Arial" w:cs="Arial"/>
          <w:noProof/>
          <w:color w:val="000000"/>
          <w:lang w:val="es-ES"/>
        </w:rPr>
        <w:t>a</w:t>
      </w:r>
      <w:r w:rsidRPr="00D60393">
        <w:rPr>
          <w:rFonts w:ascii="Arial" w:hAnsi="Arial" w:cs="Arial"/>
          <w:noProof/>
          <w:color w:val="000000"/>
          <w:spacing w:val="22"/>
          <w:lang w:val="es-ES"/>
        </w:rPr>
        <w:t xml:space="preserve"> </w:t>
      </w:r>
      <w:r w:rsidRPr="00D60393">
        <w:rPr>
          <w:rFonts w:ascii="Arial" w:hAnsi="Arial" w:cs="Arial"/>
          <w:noProof/>
          <w:color w:val="000000"/>
          <w:lang w:val="es-ES"/>
        </w:rPr>
        <w:t xml:space="preserve">los </w:t>
      </w:r>
      <w:del w:id="253" w:author="Autor">
        <w:r w:rsidRPr="00D60393" w:rsidDel="00582EFA">
          <w:rPr>
            <w:rFonts w:ascii="Arial" w:hAnsi="Arial" w:cs="Arial"/>
            <w:noProof/>
            <w:color w:val="000000"/>
            <w:lang w:val="es-ES"/>
          </w:rPr>
          <w:delText>C</w:delText>
        </w:r>
      </w:del>
      <w:ins w:id="254" w:author="Autor">
        <w:r w:rsidR="00582EFA" w:rsidRPr="00D60393">
          <w:rPr>
            <w:rFonts w:ascii="Arial" w:hAnsi="Arial" w:cs="Arial"/>
            <w:noProof/>
            <w:color w:val="000000"/>
            <w:lang w:val="es-ES"/>
          </w:rPr>
          <w:t>c</w:t>
        </w:r>
      </w:ins>
      <w:r w:rsidRPr="00D60393">
        <w:rPr>
          <w:rFonts w:ascii="Arial" w:hAnsi="Arial" w:cs="Arial"/>
          <w:noProof/>
          <w:color w:val="000000"/>
          <w:lang w:val="es-ES"/>
        </w:rPr>
        <w:t>entros</w:t>
      </w:r>
      <w:r w:rsidRPr="00D60393">
        <w:rPr>
          <w:rFonts w:ascii="Arial" w:hAnsi="Arial" w:cs="Arial"/>
          <w:noProof/>
          <w:color w:val="000000"/>
          <w:spacing w:val="39"/>
          <w:lang w:val="es-ES"/>
        </w:rPr>
        <w:t xml:space="preserve"> </w:t>
      </w:r>
      <w:r w:rsidRPr="00D60393">
        <w:rPr>
          <w:rFonts w:ascii="Arial" w:hAnsi="Arial" w:cs="Arial"/>
          <w:noProof/>
          <w:color w:val="000000"/>
          <w:lang w:val="es-ES"/>
        </w:rPr>
        <w:t>de</w:t>
      </w:r>
      <w:r w:rsidRPr="00D60393">
        <w:rPr>
          <w:rFonts w:ascii="Arial" w:hAnsi="Arial" w:cs="Arial"/>
          <w:noProof/>
          <w:color w:val="000000"/>
          <w:spacing w:val="39"/>
          <w:lang w:val="es-ES"/>
        </w:rPr>
        <w:t xml:space="preserve"> </w:t>
      </w:r>
      <w:del w:id="255" w:author="Autor">
        <w:r w:rsidRPr="00D60393" w:rsidDel="00582EFA">
          <w:rPr>
            <w:rFonts w:ascii="Arial" w:hAnsi="Arial" w:cs="Arial"/>
            <w:noProof/>
            <w:color w:val="000000"/>
            <w:lang w:val="es-ES"/>
          </w:rPr>
          <w:delText>C</w:delText>
        </w:r>
      </w:del>
      <w:ins w:id="256" w:author="Autor">
        <w:r w:rsidR="00582EFA" w:rsidRPr="00D60393">
          <w:rPr>
            <w:rFonts w:ascii="Arial" w:hAnsi="Arial" w:cs="Arial"/>
            <w:noProof/>
            <w:color w:val="000000"/>
            <w:lang w:val="es-ES"/>
          </w:rPr>
          <w:t>c</w:t>
        </w:r>
      </w:ins>
      <w:r w:rsidRPr="00D60393">
        <w:rPr>
          <w:rFonts w:ascii="Arial" w:hAnsi="Arial" w:cs="Arial"/>
          <w:noProof/>
          <w:color w:val="000000"/>
          <w:lang w:val="es-ES"/>
        </w:rPr>
        <w:t>ontrol</w:t>
      </w:r>
      <w:ins w:id="257" w:author="Autor">
        <w:r w:rsidR="00F717CD" w:rsidRPr="00D60393">
          <w:rPr>
            <w:rFonts w:ascii="Arial" w:hAnsi="Arial" w:cs="Arial"/>
            <w:noProof/>
            <w:color w:val="000000"/>
            <w:lang w:val="es-ES"/>
          </w:rPr>
          <w:t xml:space="preserve"> habilitados</w:t>
        </w:r>
      </w:ins>
      <w:r w:rsidRPr="00D60393">
        <w:rPr>
          <w:rFonts w:ascii="Arial" w:hAnsi="Arial" w:cs="Arial"/>
          <w:noProof/>
          <w:color w:val="000000"/>
          <w:lang w:val="es-ES"/>
        </w:rPr>
        <w:t>,</w:t>
      </w:r>
      <w:r w:rsidRPr="00D60393">
        <w:rPr>
          <w:rFonts w:ascii="Arial" w:hAnsi="Arial" w:cs="Arial"/>
          <w:noProof/>
          <w:color w:val="000000"/>
          <w:spacing w:val="39"/>
          <w:lang w:val="es-ES"/>
        </w:rPr>
        <w:t xml:space="preserve"> </w:t>
      </w:r>
      <w:r w:rsidRPr="00D60393">
        <w:rPr>
          <w:rFonts w:ascii="Arial" w:hAnsi="Arial" w:cs="Arial"/>
          <w:noProof/>
          <w:color w:val="000000"/>
          <w:lang w:val="es-ES"/>
        </w:rPr>
        <w:t>pudiendo,</w:t>
      </w:r>
      <w:r w:rsidRPr="00D60393">
        <w:rPr>
          <w:rFonts w:ascii="Arial" w:hAnsi="Arial" w:cs="Arial"/>
          <w:noProof/>
          <w:color w:val="000000"/>
          <w:spacing w:val="39"/>
          <w:lang w:val="es-ES"/>
        </w:rPr>
        <w:t xml:space="preserve"> </w:t>
      </w:r>
      <w:r w:rsidRPr="00D60393">
        <w:rPr>
          <w:rFonts w:ascii="Arial" w:hAnsi="Arial" w:cs="Arial"/>
          <w:noProof/>
          <w:color w:val="000000"/>
          <w:lang w:val="es-ES"/>
        </w:rPr>
        <w:t>bajo</w:t>
      </w:r>
      <w:r w:rsidRPr="00D60393">
        <w:rPr>
          <w:rFonts w:ascii="Arial" w:hAnsi="Arial" w:cs="Arial"/>
          <w:noProof/>
          <w:color w:val="000000"/>
          <w:spacing w:val="39"/>
          <w:lang w:val="es-ES"/>
        </w:rPr>
        <w:t xml:space="preserve"> </w:t>
      </w:r>
      <w:r w:rsidRPr="00D60393">
        <w:rPr>
          <w:rFonts w:ascii="Arial" w:hAnsi="Arial" w:cs="Arial"/>
          <w:noProof/>
          <w:color w:val="000000"/>
          <w:lang w:val="es-ES"/>
        </w:rPr>
        <w:t>petición,</w:t>
      </w:r>
      <w:r w:rsidRPr="00D60393">
        <w:rPr>
          <w:rFonts w:ascii="Arial" w:hAnsi="Arial" w:cs="Arial"/>
          <w:noProof/>
          <w:color w:val="000000"/>
          <w:spacing w:val="39"/>
          <w:lang w:val="es-ES"/>
        </w:rPr>
        <w:t xml:space="preserve"> </w:t>
      </w:r>
      <w:r w:rsidRPr="00D60393">
        <w:rPr>
          <w:rFonts w:ascii="Arial" w:hAnsi="Arial" w:cs="Arial"/>
          <w:noProof/>
          <w:color w:val="000000"/>
          <w:lang w:val="es-ES"/>
        </w:rPr>
        <w:t>distribuir</w:t>
      </w:r>
      <w:r w:rsidRPr="00D60393">
        <w:rPr>
          <w:rFonts w:ascii="Arial" w:hAnsi="Arial" w:cs="Arial"/>
          <w:noProof/>
          <w:color w:val="000000"/>
          <w:spacing w:val="39"/>
          <w:lang w:val="es-ES"/>
        </w:rPr>
        <w:t xml:space="preserve"> </w:t>
      </w:r>
      <w:r w:rsidRPr="00D60393">
        <w:rPr>
          <w:rFonts w:ascii="Arial" w:hAnsi="Arial" w:cs="Arial"/>
          <w:noProof/>
          <w:color w:val="000000"/>
          <w:lang w:val="es-ES"/>
        </w:rPr>
        <w:t>la</w:t>
      </w:r>
      <w:r w:rsidRPr="00D60393">
        <w:rPr>
          <w:rFonts w:ascii="Arial" w:hAnsi="Arial" w:cs="Arial"/>
          <w:noProof/>
          <w:color w:val="000000"/>
          <w:spacing w:val="39"/>
          <w:lang w:val="es-ES"/>
        </w:rPr>
        <w:t xml:space="preserve"> </w:t>
      </w:r>
      <w:r w:rsidRPr="00D60393">
        <w:rPr>
          <w:rFonts w:ascii="Arial" w:hAnsi="Arial" w:cs="Arial"/>
          <w:noProof/>
          <w:color w:val="000000"/>
          <w:lang w:val="es-ES"/>
        </w:rPr>
        <w:t>solicitud</w:t>
      </w:r>
      <w:r w:rsidRPr="00D60393">
        <w:rPr>
          <w:rFonts w:ascii="Arial" w:hAnsi="Arial" w:cs="Arial"/>
          <w:noProof/>
          <w:color w:val="000000"/>
          <w:spacing w:val="39"/>
          <w:lang w:val="es-ES"/>
        </w:rPr>
        <w:t xml:space="preserve"> </w:t>
      </w:r>
      <w:r w:rsidRPr="00D60393">
        <w:rPr>
          <w:rFonts w:ascii="Arial" w:hAnsi="Arial" w:cs="Arial"/>
          <w:noProof/>
          <w:color w:val="000000"/>
          <w:lang w:val="es-ES"/>
        </w:rPr>
        <w:t>realizada</w:t>
      </w:r>
      <w:r w:rsidRPr="00D60393">
        <w:rPr>
          <w:rFonts w:ascii="Arial" w:hAnsi="Arial" w:cs="Arial"/>
          <w:noProof/>
          <w:color w:val="000000"/>
          <w:spacing w:val="39"/>
          <w:lang w:val="es-ES"/>
        </w:rPr>
        <w:t xml:space="preserve"> </w:t>
      </w:r>
      <w:r w:rsidRPr="00D60393">
        <w:rPr>
          <w:rFonts w:ascii="Arial" w:hAnsi="Arial" w:cs="Arial"/>
          <w:noProof/>
          <w:color w:val="000000"/>
          <w:lang w:val="es-ES"/>
        </w:rPr>
        <w:t>por</w:t>
      </w:r>
      <w:r w:rsidRPr="00D60393">
        <w:rPr>
          <w:rFonts w:ascii="Arial" w:hAnsi="Arial" w:cs="Arial"/>
          <w:noProof/>
          <w:color w:val="000000"/>
          <w:spacing w:val="39"/>
          <w:lang w:val="es-ES"/>
        </w:rPr>
        <w:t xml:space="preserve"> </w:t>
      </w:r>
      <w:r w:rsidRPr="00D60393">
        <w:rPr>
          <w:rFonts w:ascii="Arial" w:hAnsi="Arial" w:cs="Arial"/>
          <w:noProof/>
          <w:color w:val="000000"/>
          <w:lang w:val="es-ES"/>
        </w:rPr>
        <w:t xml:space="preserve">el </w:t>
      </w:r>
      <w:del w:id="258" w:author="Autor">
        <w:r w:rsidRPr="00D60393" w:rsidDel="00252AE0">
          <w:rPr>
            <w:rFonts w:ascii="Arial" w:hAnsi="Arial" w:cs="Arial"/>
            <w:noProof/>
            <w:color w:val="000000"/>
            <w:lang w:val="es-ES"/>
          </w:rPr>
          <w:delText>D</w:delText>
        </w:r>
      </w:del>
      <w:ins w:id="259" w:author="Autor">
        <w:r w:rsidR="00252AE0" w:rsidRPr="00D60393">
          <w:rPr>
            <w:rFonts w:ascii="Arial" w:hAnsi="Arial" w:cs="Arial"/>
            <w:noProof/>
            <w:color w:val="000000"/>
            <w:lang w:val="es-ES"/>
          </w:rPr>
          <w:t>d</w:t>
        </w:r>
      </w:ins>
      <w:r w:rsidRPr="00D60393">
        <w:rPr>
          <w:rFonts w:ascii="Arial" w:hAnsi="Arial" w:cs="Arial"/>
          <w:noProof/>
          <w:color w:val="000000"/>
          <w:lang w:val="es-ES"/>
        </w:rPr>
        <w:t xml:space="preserve">istribuidor a los </w:t>
      </w:r>
      <w:del w:id="260" w:author="Autor">
        <w:r w:rsidRPr="00D60393" w:rsidDel="00252AE0">
          <w:rPr>
            <w:rFonts w:ascii="Arial" w:hAnsi="Arial" w:cs="Arial"/>
            <w:noProof/>
            <w:color w:val="000000"/>
            <w:lang w:val="es-ES"/>
          </w:rPr>
          <w:delText>C</w:delText>
        </w:r>
      </w:del>
      <w:ins w:id="261" w:author="Autor">
        <w:r w:rsidR="00252AE0" w:rsidRPr="00D60393">
          <w:rPr>
            <w:rFonts w:ascii="Arial" w:hAnsi="Arial" w:cs="Arial"/>
            <w:noProof/>
            <w:color w:val="000000"/>
            <w:lang w:val="es-ES"/>
          </w:rPr>
          <w:t>c</w:t>
        </w:r>
      </w:ins>
      <w:r w:rsidRPr="00D60393">
        <w:rPr>
          <w:rFonts w:ascii="Arial" w:hAnsi="Arial" w:cs="Arial"/>
          <w:noProof/>
          <w:color w:val="000000"/>
          <w:lang w:val="es-ES"/>
        </w:rPr>
        <w:t xml:space="preserve">entros de </w:t>
      </w:r>
      <w:del w:id="262" w:author="Autor">
        <w:r w:rsidRPr="00D60393" w:rsidDel="00252AE0">
          <w:rPr>
            <w:rFonts w:ascii="Arial" w:hAnsi="Arial" w:cs="Arial"/>
            <w:noProof/>
            <w:color w:val="000000"/>
            <w:lang w:val="es-ES"/>
          </w:rPr>
          <w:delText>C</w:delText>
        </w:r>
      </w:del>
      <w:ins w:id="263" w:author="Autor">
        <w:r w:rsidR="00252AE0" w:rsidRPr="00D60393">
          <w:rPr>
            <w:rFonts w:ascii="Arial" w:hAnsi="Arial" w:cs="Arial"/>
            <w:noProof/>
            <w:color w:val="000000"/>
            <w:lang w:val="es-ES"/>
          </w:rPr>
          <w:t>c</w:t>
        </w:r>
      </w:ins>
      <w:r w:rsidRPr="00D60393">
        <w:rPr>
          <w:rFonts w:ascii="Arial" w:hAnsi="Arial" w:cs="Arial"/>
          <w:noProof/>
          <w:color w:val="000000"/>
          <w:lang w:val="es-ES"/>
        </w:rPr>
        <w:t xml:space="preserve">ontrol </w:t>
      </w:r>
      <w:ins w:id="264" w:author="Autor">
        <w:r w:rsidR="00F717CD" w:rsidRPr="00D60393">
          <w:rPr>
            <w:rFonts w:ascii="Arial" w:hAnsi="Arial" w:cs="Arial"/>
            <w:noProof/>
            <w:color w:val="000000"/>
            <w:lang w:val="es-ES"/>
          </w:rPr>
          <w:t xml:space="preserve">habilitados </w:t>
        </w:r>
      </w:ins>
      <w:r w:rsidRPr="00D60393">
        <w:rPr>
          <w:rFonts w:ascii="Arial" w:hAnsi="Arial" w:cs="Arial"/>
          <w:noProof/>
          <w:color w:val="000000"/>
          <w:lang w:val="es-ES"/>
        </w:rPr>
        <w:t>afectados.</w:t>
      </w:r>
      <w:r w:rsidRPr="00D60393">
        <w:rPr>
          <w:rFonts w:ascii="Arial" w:hAnsi="Arial" w:cs="Arial"/>
          <w:noProof/>
          <w:lang w:val="es-ES"/>
        </w:rPr>
        <w:t xml:space="preserve"> </w:t>
      </w:r>
    </w:p>
    <w:p w14:paraId="2EF98086" w14:textId="357B2642" w:rsidR="00584806" w:rsidRPr="00D60393" w:rsidRDefault="00D3248B" w:rsidP="007042B3">
      <w:pPr>
        <w:spacing w:before="80" w:line="240" w:lineRule="exact"/>
        <w:ind w:right="67" w:firstLine="340"/>
        <w:jc w:val="both"/>
        <w:rPr>
          <w:ins w:id="265" w:author="Autor"/>
          <w:rFonts w:ascii="Arial" w:hAnsi="Arial" w:cs="Arial"/>
          <w:noProof/>
          <w:lang w:val="es-ES"/>
        </w:rPr>
      </w:pPr>
      <w:r w:rsidRPr="00D60393">
        <w:rPr>
          <w:rFonts w:ascii="Arial" w:hAnsi="Arial" w:cs="Arial"/>
          <w:noProof/>
          <w:color w:val="000000"/>
          <w:lang w:val="es-ES"/>
        </w:rPr>
        <w:t>5.2.2</w:t>
      </w:r>
      <w:r w:rsidRPr="00D60393">
        <w:rPr>
          <w:rFonts w:ascii="Arial" w:hAnsi="Arial" w:cs="Arial"/>
          <w:noProof/>
          <w:color w:val="000000"/>
          <w:spacing w:val="144"/>
          <w:lang w:val="es-ES"/>
        </w:rPr>
        <w:t xml:space="preserve"> </w:t>
      </w:r>
      <w:r w:rsidRPr="00D60393">
        <w:rPr>
          <w:rFonts w:ascii="Arial" w:hAnsi="Arial" w:cs="Arial"/>
          <w:noProof/>
          <w:color w:val="000000"/>
          <w:lang w:val="es-ES"/>
        </w:rPr>
        <w:t>Estabilidad. Los problemas de estabilidad</w:t>
      </w:r>
      <w:ins w:id="266" w:author="Autor">
        <w:r w:rsidR="00E94B83" w:rsidRPr="00D60393">
          <w:rPr>
            <w:rFonts w:ascii="Arial" w:hAnsi="Arial" w:cs="Arial"/>
            <w:noProof/>
            <w:color w:val="000000"/>
            <w:lang w:val="es-ES"/>
          </w:rPr>
          <w:t>, por una parte,</w:t>
        </w:r>
      </w:ins>
      <w:r w:rsidRPr="00D60393">
        <w:rPr>
          <w:rFonts w:ascii="Arial" w:hAnsi="Arial" w:cs="Arial"/>
          <w:noProof/>
          <w:color w:val="000000"/>
          <w:lang w:val="es-ES"/>
        </w:rPr>
        <w:t xml:space="preserve"> irán asociados a la máxima pérdida de generación instantánea que el sistema puede soportar debido a un hueco de tensión, producido como consecuencia de una falta en una instalación de la Red de </w:t>
      </w:r>
      <w:r w:rsidRPr="00D60393">
        <w:rPr>
          <w:rFonts w:ascii="Arial" w:hAnsi="Arial" w:cs="Arial"/>
          <w:noProof/>
          <w:color w:val="000000"/>
          <w:spacing w:val="-7"/>
          <w:lang w:val="es-ES"/>
        </w:rPr>
        <w:t>T</w:t>
      </w:r>
      <w:r w:rsidRPr="00D60393">
        <w:rPr>
          <w:rFonts w:ascii="Arial" w:hAnsi="Arial" w:cs="Arial"/>
          <w:noProof/>
          <w:color w:val="000000"/>
          <w:lang w:val="es-ES"/>
        </w:rPr>
        <w:t xml:space="preserve">ransporte, que sea despejada en un tiempo igual o inferior a 100 ms. En las circunstancias que el sistema lo requiera, de acuerdo con la normativa vigente, el </w:t>
      </w:r>
      <w:del w:id="267" w:author="Autor">
        <w:r w:rsidRPr="00D60393" w:rsidDel="00EA5FD0">
          <w:rPr>
            <w:rFonts w:ascii="Arial" w:hAnsi="Arial" w:cs="Arial"/>
            <w:noProof/>
            <w:color w:val="000000"/>
            <w:lang w:val="es-ES"/>
          </w:rPr>
          <w:delText>O</w:delText>
        </w:r>
      </w:del>
      <w:ins w:id="268" w:author="Autor">
        <w:r w:rsidR="00EA5FD0" w:rsidRPr="00D60393">
          <w:rPr>
            <w:rFonts w:ascii="Arial" w:hAnsi="Arial" w:cs="Arial"/>
            <w:noProof/>
            <w:color w:val="000000"/>
            <w:lang w:val="es-ES"/>
          </w:rPr>
          <w:t>o</w:t>
        </w:r>
      </w:ins>
      <w:r w:rsidRPr="00D60393">
        <w:rPr>
          <w:rFonts w:ascii="Arial" w:hAnsi="Arial" w:cs="Arial"/>
          <w:noProof/>
          <w:color w:val="000000"/>
          <w:lang w:val="es-ES"/>
        </w:rPr>
        <w:t xml:space="preserve">perador del </w:t>
      </w:r>
      <w:ins w:id="269" w:author="Autor">
        <w:r w:rsidR="00EA5FD0" w:rsidRPr="00D60393">
          <w:rPr>
            <w:rFonts w:ascii="Arial" w:hAnsi="Arial" w:cs="Arial"/>
            <w:noProof/>
            <w:color w:val="000000"/>
            <w:lang w:val="es-ES"/>
          </w:rPr>
          <w:t>s</w:t>
        </w:r>
      </w:ins>
      <w:del w:id="270"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 podrá postular tiempos de despeje de 250 ms.</w:t>
      </w:r>
      <w:r w:rsidRPr="00D60393">
        <w:rPr>
          <w:rFonts w:ascii="Arial" w:hAnsi="Arial" w:cs="Arial"/>
          <w:noProof/>
          <w:lang w:val="es-ES"/>
        </w:rPr>
        <w:t xml:space="preserve"> </w:t>
      </w:r>
    </w:p>
    <w:p w14:paraId="21DA3098" w14:textId="3C90FBB3" w:rsidR="00E94B83" w:rsidRPr="00D60393" w:rsidRDefault="00E94B83" w:rsidP="007042B3">
      <w:pPr>
        <w:spacing w:before="80" w:line="240" w:lineRule="exact"/>
        <w:ind w:right="67" w:firstLine="340"/>
        <w:jc w:val="both"/>
        <w:rPr>
          <w:rFonts w:ascii="Arial" w:hAnsi="Arial" w:cs="Arial"/>
          <w:noProof/>
          <w:lang w:val="es-ES"/>
        </w:rPr>
      </w:pPr>
      <w:ins w:id="271" w:author="Autor">
        <w:r w:rsidRPr="00D60393">
          <w:rPr>
            <w:rFonts w:ascii="Arial" w:hAnsi="Arial" w:cs="Arial"/>
            <w:noProof/>
            <w:lang w:val="es-ES"/>
          </w:rPr>
          <w:t>Por otra parte, estas modificaciones de producción p</w:t>
        </w:r>
        <w:r w:rsidR="007E0C6C" w:rsidRPr="00D60393">
          <w:rPr>
            <w:rFonts w:ascii="Arial" w:hAnsi="Arial" w:cs="Arial"/>
            <w:noProof/>
            <w:lang w:val="es-ES"/>
          </w:rPr>
          <w:t>odrán</w:t>
        </w:r>
        <w:r w:rsidRPr="00D60393">
          <w:rPr>
            <w:rFonts w:ascii="Arial" w:hAnsi="Arial" w:cs="Arial"/>
            <w:noProof/>
            <w:lang w:val="es-ES"/>
          </w:rPr>
          <w:t xml:space="preserve"> estar vinculadas también a la identificación de problemas de estabilidad</w:t>
        </w:r>
        <w:r w:rsidR="0003720D" w:rsidRPr="00D60393">
          <w:rPr>
            <w:rFonts w:ascii="Arial" w:hAnsi="Arial" w:cs="Arial"/>
            <w:noProof/>
            <w:lang w:val="es-ES"/>
          </w:rPr>
          <w:t xml:space="preserve"> de frecuencia</w:t>
        </w:r>
        <w:r w:rsidRPr="00D60393">
          <w:rPr>
            <w:rFonts w:ascii="Arial" w:hAnsi="Arial" w:cs="Arial"/>
            <w:noProof/>
            <w:lang w:val="es-ES"/>
          </w:rPr>
          <w:t xml:space="preserve"> por </w:t>
        </w:r>
        <w:r w:rsidR="00017BAB" w:rsidRPr="00D60393">
          <w:rPr>
            <w:rFonts w:ascii="Arial" w:hAnsi="Arial" w:cs="Arial"/>
            <w:noProof/>
            <w:lang w:val="es-ES"/>
          </w:rPr>
          <w:t xml:space="preserve">elevada </w:t>
        </w:r>
        <w:r w:rsidRPr="00D60393">
          <w:rPr>
            <w:rFonts w:ascii="Arial" w:hAnsi="Arial" w:cs="Arial"/>
            <w:noProof/>
            <w:lang w:val="es-ES"/>
          </w:rPr>
          <w:t>variabilidad de</w:t>
        </w:r>
        <w:r w:rsidR="00862389" w:rsidRPr="00D60393">
          <w:rPr>
            <w:rFonts w:ascii="Arial" w:hAnsi="Arial" w:cs="Arial"/>
            <w:noProof/>
            <w:lang w:val="es-ES"/>
          </w:rPr>
          <w:t xml:space="preserve"> </w:t>
        </w:r>
        <w:r w:rsidRPr="00D60393">
          <w:rPr>
            <w:rFonts w:ascii="Arial" w:hAnsi="Arial" w:cs="Arial"/>
            <w:noProof/>
            <w:lang w:val="es-ES"/>
          </w:rPr>
          <w:t>l</w:t>
        </w:r>
        <w:r w:rsidR="00862389" w:rsidRPr="00D60393">
          <w:rPr>
            <w:rFonts w:ascii="Arial" w:hAnsi="Arial" w:cs="Arial"/>
            <w:noProof/>
            <w:lang w:val="es-ES"/>
          </w:rPr>
          <w:t>a</w:t>
        </w:r>
        <w:r w:rsidRPr="00D60393">
          <w:rPr>
            <w:rFonts w:ascii="Arial" w:hAnsi="Arial" w:cs="Arial"/>
            <w:noProof/>
            <w:lang w:val="es-ES"/>
          </w:rPr>
          <w:t xml:space="preserve"> </w:t>
        </w:r>
        <w:r w:rsidR="00862389" w:rsidRPr="00D60393">
          <w:rPr>
            <w:rFonts w:ascii="Arial" w:hAnsi="Arial" w:cs="Arial"/>
            <w:noProof/>
            <w:lang w:val="es-ES"/>
          </w:rPr>
          <w:t>generación</w:t>
        </w:r>
        <w:r w:rsidRPr="00D60393">
          <w:rPr>
            <w:rFonts w:ascii="Arial" w:hAnsi="Arial" w:cs="Arial"/>
            <w:noProof/>
            <w:lang w:val="es-ES"/>
          </w:rPr>
          <w:t xml:space="preserve"> renovable</w:t>
        </w:r>
        <w:r w:rsidR="0065405D" w:rsidRPr="00D60393">
          <w:rPr>
            <w:rFonts w:ascii="Arial" w:hAnsi="Arial" w:cs="Arial"/>
            <w:noProof/>
            <w:lang w:val="es-ES"/>
          </w:rPr>
          <w:t xml:space="preserve"> no gestionable</w:t>
        </w:r>
        <w:r w:rsidR="009E39AE" w:rsidRPr="00D60393">
          <w:rPr>
            <w:rFonts w:ascii="Arial" w:hAnsi="Arial" w:cs="Arial"/>
            <w:noProof/>
            <w:lang w:val="es-ES"/>
          </w:rPr>
          <w:t xml:space="preserve">, </w:t>
        </w:r>
        <w:r w:rsidR="00F50009" w:rsidRPr="00D60393">
          <w:rPr>
            <w:rFonts w:ascii="Arial" w:hAnsi="Arial" w:cs="Arial"/>
            <w:noProof/>
            <w:lang w:val="es-ES"/>
          </w:rPr>
          <w:t xml:space="preserve">o en general a cualquier otra situación no admisible </w:t>
        </w:r>
        <w:r w:rsidR="00F30B63" w:rsidRPr="00D60393">
          <w:rPr>
            <w:rFonts w:ascii="Arial" w:hAnsi="Arial" w:cs="Arial"/>
            <w:noProof/>
            <w:lang w:val="es-ES"/>
          </w:rPr>
          <w:t xml:space="preserve">asociada a la estabilidad transitoria </w:t>
        </w:r>
        <w:r w:rsidR="00E4397B" w:rsidRPr="00D60393">
          <w:rPr>
            <w:rFonts w:ascii="Arial" w:hAnsi="Arial" w:cs="Arial"/>
            <w:noProof/>
            <w:lang w:val="es-ES"/>
          </w:rPr>
          <w:t>del sistema eléctrico</w:t>
        </w:r>
        <w:r w:rsidRPr="00D60393">
          <w:rPr>
            <w:rFonts w:ascii="Arial" w:hAnsi="Arial" w:cs="Arial"/>
            <w:noProof/>
            <w:lang w:val="es-ES"/>
          </w:rPr>
          <w:t>.</w:t>
        </w:r>
      </w:ins>
    </w:p>
    <w:p w14:paraId="2EF98087" w14:textId="25982CB2"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El</w:t>
      </w:r>
      <w:r w:rsidRPr="00D60393">
        <w:rPr>
          <w:rFonts w:ascii="Arial" w:hAnsi="Arial" w:cs="Arial"/>
          <w:noProof/>
          <w:color w:val="000000"/>
          <w:spacing w:val="20"/>
          <w:lang w:val="es-ES"/>
        </w:rPr>
        <w:t xml:space="preserve"> </w:t>
      </w:r>
      <w:del w:id="272" w:author="Autor">
        <w:r w:rsidRPr="00D60393" w:rsidDel="00EA5FD0">
          <w:rPr>
            <w:rFonts w:ascii="Arial" w:hAnsi="Arial" w:cs="Arial"/>
            <w:noProof/>
            <w:color w:val="000000"/>
            <w:lang w:val="es-ES"/>
          </w:rPr>
          <w:delText>O</w:delText>
        </w:r>
      </w:del>
      <w:ins w:id="273" w:author="Autor">
        <w:r w:rsidR="00EA5FD0" w:rsidRPr="00D60393">
          <w:rPr>
            <w:rFonts w:ascii="Arial" w:hAnsi="Arial" w:cs="Arial"/>
            <w:noProof/>
            <w:color w:val="000000"/>
            <w:lang w:val="es-ES"/>
          </w:rPr>
          <w:t>o</w:t>
        </w:r>
      </w:ins>
      <w:r w:rsidRPr="00D60393">
        <w:rPr>
          <w:rFonts w:ascii="Arial" w:hAnsi="Arial" w:cs="Arial"/>
          <w:noProof/>
          <w:color w:val="000000"/>
          <w:lang w:val="es-ES"/>
        </w:rPr>
        <w:t>perador</w:t>
      </w:r>
      <w:r w:rsidRPr="00D60393">
        <w:rPr>
          <w:rFonts w:ascii="Arial" w:hAnsi="Arial" w:cs="Arial"/>
          <w:noProof/>
          <w:color w:val="000000"/>
          <w:spacing w:val="20"/>
          <w:lang w:val="es-ES"/>
        </w:rPr>
        <w:t xml:space="preserve"> </w:t>
      </w:r>
      <w:r w:rsidRPr="00D60393">
        <w:rPr>
          <w:rFonts w:ascii="Arial" w:hAnsi="Arial" w:cs="Arial"/>
          <w:noProof/>
          <w:color w:val="000000"/>
          <w:lang w:val="es-ES"/>
        </w:rPr>
        <w:t>del</w:t>
      </w:r>
      <w:r w:rsidRPr="00D60393">
        <w:rPr>
          <w:rFonts w:ascii="Arial" w:hAnsi="Arial" w:cs="Arial"/>
          <w:noProof/>
          <w:color w:val="000000"/>
          <w:spacing w:val="20"/>
          <w:lang w:val="es-ES"/>
        </w:rPr>
        <w:t xml:space="preserve"> </w:t>
      </w:r>
      <w:ins w:id="274" w:author="Autor">
        <w:r w:rsidR="00EA5FD0" w:rsidRPr="00D60393">
          <w:rPr>
            <w:rFonts w:ascii="Arial" w:hAnsi="Arial" w:cs="Arial"/>
            <w:noProof/>
            <w:color w:val="000000"/>
            <w:lang w:val="es-ES"/>
          </w:rPr>
          <w:t>s</w:t>
        </w:r>
      </w:ins>
      <w:del w:id="275"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w:t>
      </w:r>
      <w:r w:rsidRPr="00D60393">
        <w:rPr>
          <w:rFonts w:ascii="Arial" w:hAnsi="Arial" w:cs="Arial"/>
          <w:noProof/>
          <w:color w:val="000000"/>
          <w:spacing w:val="20"/>
          <w:lang w:val="es-ES"/>
        </w:rPr>
        <w:t xml:space="preserve"> </w:t>
      </w:r>
      <w:r w:rsidRPr="00D60393">
        <w:rPr>
          <w:rFonts w:ascii="Arial" w:hAnsi="Arial" w:cs="Arial"/>
          <w:noProof/>
          <w:color w:val="000000"/>
          <w:lang w:val="es-ES"/>
        </w:rPr>
        <w:t>evaluará,</w:t>
      </w:r>
      <w:r w:rsidRPr="00D60393">
        <w:rPr>
          <w:rFonts w:ascii="Arial" w:hAnsi="Arial" w:cs="Arial"/>
          <w:noProof/>
          <w:color w:val="000000"/>
          <w:spacing w:val="20"/>
          <w:lang w:val="es-ES"/>
        </w:rPr>
        <w:t xml:space="preserve"> </w:t>
      </w:r>
      <w:r w:rsidRPr="00D60393">
        <w:rPr>
          <w:rFonts w:ascii="Arial" w:hAnsi="Arial" w:cs="Arial"/>
          <w:noProof/>
          <w:color w:val="000000"/>
          <w:lang w:val="es-ES"/>
        </w:rPr>
        <w:t>con</w:t>
      </w:r>
      <w:r w:rsidRPr="00D60393">
        <w:rPr>
          <w:rFonts w:ascii="Arial" w:hAnsi="Arial" w:cs="Arial"/>
          <w:noProof/>
          <w:color w:val="000000"/>
          <w:spacing w:val="20"/>
          <w:lang w:val="es-ES"/>
        </w:rPr>
        <w:t xml:space="preserve"> </w:t>
      </w:r>
      <w:r w:rsidRPr="00D60393">
        <w:rPr>
          <w:rFonts w:ascii="Arial" w:hAnsi="Arial" w:cs="Arial"/>
          <w:noProof/>
          <w:color w:val="000000"/>
          <w:lang w:val="es-ES"/>
        </w:rPr>
        <w:t>antelación</w:t>
      </w:r>
      <w:r w:rsidRPr="00D60393">
        <w:rPr>
          <w:rFonts w:ascii="Arial" w:hAnsi="Arial" w:cs="Arial"/>
          <w:noProof/>
          <w:color w:val="000000"/>
          <w:spacing w:val="20"/>
          <w:lang w:val="es-ES"/>
        </w:rPr>
        <w:t xml:space="preserve"> </w:t>
      </w:r>
      <w:r w:rsidRPr="00D60393">
        <w:rPr>
          <w:rFonts w:ascii="Arial" w:hAnsi="Arial" w:cs="Arial"/>
          <w:noProof/>
          <w:color w:val="000000"/>
          <w:lang w:val="es-ES"/>
        </w:rPr>
        <w:t>suficiente</w:t>
      </w:r>
      <w:r w:rsidRPr="00D60393">
        <w:rPr>
          <w:rFonts w:ascii="Arial" w:hAnsi="Arial" w:cs="Arial"/>
          <w:noProof/>
          <w:color w:val="000000"/>
          <w:spacing w:val="20"/>
          <w:lang w:val="es-ES"/>
        </w:rPr>
        <w:t xml:space="preserve"> </w:t>
      </w:r>
      <w:r w:rsidRPr="00D60393">
        <w:rPr>
          <w:rFonts w:ascii="Arial" w:hAnsi="Arial" w:cs="Arial"/>
          <w:noProof/>
          <w:color w:val="000000"/>
          <w:lang w:val="es-ES"/>
        </w:rPr>
        <w:t>y</w:t>
      </w:r>
      <w:r w:rsidRPr="00D60393">
        <w:rPr>
          <w:rFonts w:ascii="Arial" w:hAnsi="Arial" w:cs="Arial"/>
          <w:noProof/>
          <w:color w:val="000000"/>
          <w:spacing w:val="20"/>
          <w:lang w:val="es-ES"/>
        </w:rPr>
        <w:t xml:space="preserve"> </w:t>
      </w:r>
      <w:r w:rsidRPr="00D60393">
        <w:rPr>
          <w:rFonts w:ascii="Arial" w:hAnsi="Arial" w:cs="Arial"/>
          <w:noProof/>
          <w:color w:val="000000"/>
          <w:lang w:val="es-ES"/>
        </w:rPr>
        <w:t>en</w:t>
      </w:r>
      <w:r w:rsidRPr="00D60393">
        <w:rPr>
          <w:rFonts w:ascii="Arial" w:hAnsi="Arial" w:cs="Arial"/>
          <w:noProof/>
          <w:color w:val="000000"/>
          <w:spacing w:val="20"/>
          <w:lang w:val="es-ES"/>
        </w:rPr>
        <w:t xml:space="preserve"> </w:t>
      </w:r>
      <w:r w:rsidRPr="00D60393">
        <w:rPr>
          <w:rFonts w:ascii="Arial" w:hAnsi="Arial" w:cs="Arial"/>
          <w:noProof/>
          <w:color w:val="000000"/>
          <w:lang w:val="es-ES"/>
        </w:rPr>
        <w:t>tiempo</w:t>
      </w:r>
      <w:r w:rsidRPr="00D60393">
        <w:rPr>
          <w:rFonts w:ascii="Arial" w:hAnsi="Arial" w:cs="Arial"/>
          <w:noProof/>
          <w:color w:val="000000"/>
          <w:spacing w:val="20"/>
          <w:lang w:val="es-ES"/>
        </w:rPr>
        <w:t xml:space="preserve"> </w:t>
      </w:r>
      <w:r w:rsidRPr="00D60393">
        <w:rPr>
          <w:rFonts w:ascii="Arial" w:hAnsi="Arial" w:cs="Arial"/>
          <w:noProof/>
          <w:color w:val="000000"/>
          <w:lang w:val="es-ES"/>
        </w:rPr>
        <w:t>real,</w:t>
      </w:r>
      <w:r w:rsidRPr="00D60393">
        <w:rPr>
          <w:rFonts w:ascii="Arial" w:hAnsi="Arial" w:cs="Arial"/>
          <w:noProof/>
          <w:color w:val="000000"/>
          <w:spacing w:val="20"/>
          <w:lang w:val="es-ES"/>
        </w:rPr>
        <w:t xml:space="preserve"> </w:t>
      </w:r>
      <w:r w:rsidRPr="00D60393">
        <w:rPr>
          <w:rFonts w:ascii="Arial" w:hAnsi="Arial" w:cs="Arial"/>
          <w:noProof/>
          <w:color w:val="000000"/>
          <w:lang w:val="es-ES"/>
        </w:rPr>
        <w:t xml:space="preserve">con desagregación por nudo de la Red de </w:t>
      </w:r>
      <w:r w:rsidRPr="00D60393">
        <w:rPr>
          <w:rFonts w:ascii="Arial" w:hAnsi="Arial" w:cs="Arial"/>
          <w:noProof/>
          <w:color w:val="000000"/>
          <w:spacing w:val="-7"/>
          <w:lang w:val="es-ES"/>
        </w:rPr>
        <w:t>T</w:t>
      </w:r>
      <w:r w:rsidRPr="00D60393">
        <w:rPr>
          <w:rFonts w:ascii="Arial" w:hAnsi="Arial" w:cs="Arial"/>
          <w:noProof/>
          <w:color w:val="000000"/>
          <w:lang w:val="es-ES"/>
        </w:rPr>
        <w:t>ransporte</w:t>
      </w:r>
      <w:ins w:id="276" w:author="Autor">
        <w:r w:rsidR="00B619E2" w:rsidRPr="00D60393">
          <w:rPr>
            <w:rStyle w:val="Refdenotaalpie"/>
            <w:rFonts w:ascii="Arial" w:hAnsi="Arial" w:cs="Arial"/>
          </w:rPr>
          <w:fldChar w:fldCharType="begin"/>
        </w:r>
        <w:r w:rsidR="00B619E2" w:rsidRPr="00D60393">
          <w:rPr>
            <w:rStyle w:val="Refdenotaalpie"/>
            <w:rFonts w:ascii="Arial" w:hAnsi="Arial" w:cs="Arial"/>
            <w:lang w:val="es-ES"/>
          </w:rPr>
          <w:instrText xml:space="preserve"> NOTEREF _Ref117146204 \h </w:instrText>
        </w:r>
      </w:ins>
      <w:r w:rsidR="00B619E2" w:rsidRPr="00D60393">
        <w:rPr>
          <w:rStyle w:val="Refdenotaalpie"/>
          <w:rFonts w:ascii="Arial" w:hAnsi="Arial" w:cs="Arial"/>
          <w:lang w:val="es-ES"/>
        </w:rPr>
        <w:instrText xml:space="preserve"> \* MERGEFORMAT </w:instrText>
      </w:r>
      <w:r w:rsidR="00B619E2" w:rsidRPr="00D60393">
        <w:rPr>
          <w:rStyle w:val="Refdenotaalpie"/>
          <w:rFonts w:ascii="Arial" w:hAnsi="Arial" w:cs="Arial"/>
        </w:rPr>
      </w:r>
      <w:r w:rsidR="00B619E2" w:rsidRPr="00D60393">
        <w:rPr>
          <w:rStyle w:val="Refdenotaalpie"/>
          <w:rFonts w:ascii="Arial" w:hAnsi="Arial" w:cs="Arial"/>
        </w:rPr>
        <w:fldChar w:fldCharType="separate"/>
      </w:r>
      <w:ins w:id="277" w:author="Autor">
        <w:r w:rsidR="00B619E2" w:rsidRPr="00D60393">
          <w:rPr>
            <w:rStyle w:val="Refdenotaalpie"/>
            <w:rFonts w:ascii="Arial" w:hAnsi="Arial" w:cs="Arial"/>
            <w:lang w:val="es-ES"/>
          </w:rPr>
          <w:t>1</w:t>
        </w:r>
        <w:r w:rsidR="00B619E2" w:rsidRPr="00D60393">
          <w:rPr>
            <w:rStyle w:val="Refdenotaalpie"/>
            <w:rFonts w:ascii="Arial" w:hAnsi="Arial" w:cs="Arial"/>
          </w:rPr>
          <w:fldChar w:fldCharType="end"/>
        </w:r>
        <w:r w:rsidR="00204DCD" w:rsidRPr="00D60393">
          <w:rPr>
            <w:rFonts w:ascii="Arial" w:hAnsi="Arial" w:cs="Arial"/>
            <w:noProof/>
            <w:color w:val="000000"/>
            <w:lang w:val="es-ES"/>
          </w:rPr>
          <w:t xml:space="preserve"> </w:t>
        </w:r>
        <w:r w:rsidR="00195B20" w:rsidRPr="00D60393">
          <w:rPr>
            <w:rFonts w:ascii="Arial" w:hAnsi="Arial" w:cs="Arial"/>
            <w:noProof/>
            <w:color w:val="000000"/>
            <w:lang w:val="es-ES"/>
          </w:rPr>
          <w:t>y capacidad técnica y/o tecnología</w:t>
        </w:r>
      </w:ins>
      <w:r w:rsidRPr="00D60393">
        <w:rPr>
          <w:rFonts w:ascii="Arial" w:hAnsi="Arial" w:cs="Arial"/>
          <w:noProof/>
          <w:color w:val="000000"/>
          <w:lang w:val="es-ES"/>
        </w:rPr>
        <w:t>, la máxima potencia de generación de origen renovable no gestionable que se puede integrar en el sistema sin comprometer su seguridad, atendiendo a pérdidas instantáneas de generación provocadas por huecos de tensión</w:t>
      </w:r>
      <w:ins w:id="278" w:author="Autor">
        <w:r w:rsidR="00E94B83" w:rsidRPr="00D60393">
          <w:rPr>
            <w:rFonts w:ascii="Arial" w:hAnsi="Arial" w:cs="Arial"/>
            <w:noProof/>
            <w:color w:val="000000"/>
            <w:lang w:val="es-ES"/>
          </w:rPr>
          <w:t xml:space="preserve"> </w:t>
        </w:r>
        <w:r w:rsidR="00CD0137" w:rsidRPr="00D60393">
          <w:rPr>
            <w:rFonts w:ascii="Arial" w:hAnsi="Arial" w:cs="Arial"/>
            <w:noProof/>
            <w:color w:val="000000"/>
            <w:lang w:val="es-ES"/>
          </w:rPr>
          <w:t>u otros motivos re</w:t>
        </w:r>
        <w:r w:rsidR="00D67F8A" w:rsidRPr="00D60393">
          <w:rPr>
            <w:rFonts w:ascii="Arial" w:hAnsi="Arial" w:cs="Arial"/>
            <w:noProof/>
            <w:color w:val="000000"/>
            <w:lang w:val="es-ES"/>
          </w:rPr>
          <w:t>lacionados con la estabilidad de frecuencia y la estabilidad transitoria</w:t>
        </w:r>
      </w:ins>
      <w:r w:rsidRPr="00D60393">
        <w:rPr>
          <w:rFonts w:ascii="Arial" w:hAnsi="Arial" w:cs="Arial"/>
          <w:noProof/>
          <w:color w:val="000000"/>
          <w:lang w:val="es-ES"/>
        </w:rPr>
        <w:t>.</w:t>
      </w:r>
      <w:r w:rsidR="00A63CAB" w:rsidRPr="00D60393">
        <w:rPr>
          <w:rFonts w:ascii="Arial" w:hAnsi="Arial" w:cs="Arial"/>
          <w:noProof/>
          <w:color w:val="000000"/>
          <w:lang w:val="es-ES"/>
        </w:rPr>
        <w:t xml:space="preserve"> </w:t>
      </w:r>
      <w:del w:id="279" w:author="Autor">
        <w:r w:rsidR="00A63CAB" w:rsidRPr="00D60393" w:rsidDel="00A63CAB">
          <w:rPr>
            <w:rFonts w:ascii="Arial" w:hAnsi="Arial" w:cs="Arial"/>
            <w:noProof/>
            <w:color w:val="000000"/>
            <w:lang w:val="es-ES"/>
          </w:rPr>
          <w:delText>Para ello tendrá en cuenta la tecnología de cada una de las instalaciones de producción, así como el comportamiento contrastado en incidentes anteriores, considerando los requisitos técnicos vigentes en materia de huecos de tensión, con objeto de minimizar la modificación de generación necesaria, reduciéndose en primer lugar las producciones de las instalaciones más sensibles a dichos huecos de tensión.</w:delText>
        </w:r>
        <w:r w:rsidRPr="00D60393" w:rsidDel="00A63CAB">
          <w:rPr>
            <w:rFonts w:ascii="Arial" w:hAnsi="Arial" w:cs="Arial"/>
            <w:noProof/>
            <w:color w:val="000000"/>
            <w:spacing w:val="20"/>
            <w:lang w:val="es-ES"/>
          </w:rPr>
          <w:delText xml:space="preserve"> </w:delText>
        </w:r>
      </w:del>
    </w:p>
    <w:p w14:paraId="2EF98088" w14:textId="12372574"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5.2.3</w:t>
      </w:r>
      <w:r w:rsidRPr="00D60393">
        <w:rPr>
          <w:rFonts w:ascii="Arial" w:hAnsi="Arial" w:cs="Arial"/>
          <w:noProof/>
          <w:color w:val="000000"/>
          <w:spacing w:val="144"/>
          <w:lang w:val="es-ES"/>
        </w:rPr>
        <w:t xml:space="preserve"> </w:t>
      </w:r>
      <w:r w:rsidRPr="00D60393">
        <w:rPr>
          <w:rFonts w:ascii="Arial" w:hAnsi="Arial" w:cs="Arial"/>
          <w:noProof/>
          <w:color w:val="000000"/>
          <w:lang w:val="es-ES"/>
        </w:rPr>
        <w:t>Potencia</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2"/>
          <w:lang w:val="es-ES"/>
        </w:rPr>
        <w:t xml:space="preserve"> </w:t>
      </w:r>
      <w:r w:rsidRPr="00D60393">
        <w:rPr>
          <w:rFonts w:ascii="Arial" w:hAnsi="Arial" w:cs="Arial"/>
          <w:noProof/>
          <w:color w:val="000000"/>
          <w:lang w:val="es-ES"/>
        </w:rPr>
        <w:t>cortocircuito.</w:t>
      </w:r>
      <w:r w:rsidRPr="00D60393">
        <w:rPr>
          <w:rFonts w:ascii="Arial" w:hAnsi="Arial" w:cs="Arial"/>
          <w:noProof/>
          <w:color w:val="000000"/>
          <w:spacing w:val="-2"/>
          <w:lang w:val="es-ES"/>
        </w:rPr>
        <w:t xml:space="preserve"> </w:t>
      </w:r>
      <w:r w:rsidRPr="00D60393">
        <w:rPr>
          <w:rFonts w:ascii="Arial" w:hAnsi="Arial" w:cs="Arial"/>
          <w:noProof/>
          <w:color w:val="000000"/>
          <w:lang w:val="es-ES"/>
        </w:rPr>
        <w:t>Cu</w:t>
      </w:r>
      <w:r w:rsidRPr="00D60393">
        <w:rPr>
          <w:rFonts w:ascii="Arial" w:hAnsi="Arial" w:cs="Arial"/>
          <w:noProof/>
          <w:color w:val="000000"/>
          <w:spacing w:val="-2"/>
          <w:lang w:val="es-ES"/>
        </w:rPr>
        <w:t>a</w:t>
      </w:r>
      <w:r w:rsidRPr="00D60393">
        <w:rPr>
          <w:rFonts w:ascii="Arial" w:hAnsi="Arial" w:cs="Arial"/>
          <w:noProof/>
          <w:color w:val="000000"/>
          <w:lang w:val="es-ES"/>
        </w:rPr>
        <w:t>nd</w:t>
      </w:r>
      <w:r w:rsidRPr="00D60393">
        <w:rPr>
          <w:rFonts w:ascii="Arial" w:hAnsi="Arial" w:cs="Arial"/>
          <w:noProof/>
          <w:color w:val="000000"/>
          <w:spacing w:val="-2"/>
          <w:lang w:val="es-ES"/>
        </w:rPr>
        <w:t>o</w:t>
      </w:r>
      <w:r w:rsidRPr="00D60393">
        <w:rPr>
          <w:rFonts w:ascii="Arial" w:hAnsi="Arial" w:cs="Arial"/>
          <w:noProof/>
          <w:color w:val="000000"/>
          <w:spacing w:val="-5"/>
          <w:lang w:val="es-ES"/>
        </w:rPr>
        <w:t xml:space="preserve"> </w:t>
      </w:r>
      <w:r w:rsidRPr="00D60393">
        <w:rPr>
          <w:rFonts w:ascii="Arial" w:hAnsi="Arial" w:cs="Arial"/>
          <w:noProof/>
          <w:color w:val="000000"/>
          <w:spacing w:val="-2"/>
          <w:lang w:val="es-ES"/>
        </w:rPr>
        <w:t>e</w:t>
      </w:r>
      <w:r w:rsidRPr="00D60393">
        <w:rPr>
          <w:rFonts w:ascii="Arial" w:hAnsi="Arial" w:cs="Arial"/>
          <w:noProof/>
          <w:color w:val="000000"/>
          <w:lang w:val="es-ES"/>
        </w:rPr>
        <w:t>l</w:t>
      </w:r>
      <w:r w:rsidRPr="00D60393">
        <w:rPr>
          <w:rFonts w:ascii="Arial" w:hAnsi="Arial" w:cs="Arial"/>
          <w:noProof/>
          <w:color w:val="000000"/>
          <w:spacing w:val="-5"/>
          <w:lang w:val="es-ES"/>
        </w:rPr>
        <w:t xml:space="preserve"> </w:t>
      </w:r>
      <w:ins w:id="280" w:author="Autor">
        <w:r w:rsidR="00EA5FD0" w:rsidRPr="00D60393">
          <w:rPr>
            <w:rFonts w:ascii="Arial" w:hAnsi="Arial" w:cs="Arial"/>
            <w:noProof/>
            <w:color w:val="000000"/>
            <w:spacing w:val="-2"/>
            <w:lang w:val="es-ES"/>
          </w:rPr>
          <w:t>o</w:t>
        </w:r>
      </w:ins>
      <w:del w:id="281" w:author="Autor">
        <w:r w:rsidRPr="00D60393" w:rsidDel="00EA5FD0">
          <w:rPr>
            <w:rFonts w:ascii="Arial" w:hAnsi="Arial" w:cs="Arial"/>
            <w:noProof/>
            <w:color w:val="000000"/>
            <w:spacing w:val="-2"/>
            <w:lang w:val="es-ES"/>
          </w:rPr>
          <w:delText>O</w:delText>
        </w:r>
      </w:del>
      <w:r w:rsidRPr="00D60393">
        <w:rPr>
          <w:rFonts w:ascii="Arial" w:hAnsi="Arial" w:cs="Arial"/>
          <w:noProof/>
          <w:color w:val="000000"/>
          <w:spacing w:val="-2"/>
          <w:lang w:val="es-ES"/>
        </w:rPr>
        <w:t>p</w:t>
      </w:r>
      <w:r w:rsidRPr="00D60393">
        <w:rPr>
          <w:rFonts w:ascii="Arial" w:hAnsi="Arial" w:cs="Arial"/>
          <w:noProof/>
          <w:color w:val="000000"/>
          <w:lang w:val="es-ES"/>
        </w:rPr>
        <w:t>e</w:t>
      </w:r>
      <w:r w:rsidRPr="00D60393">
        <w:rPr>
          <w:rFonts w:ascii="Arial" w:hAnsi="Arial" w:cs="Arial"/>
          <w:noProof/>
          <w:color w:val="000000"/>
          <w:spacing w:val="-2"/>
          <w:lang w:val="es-ES"/>
        </w:rPr>
        <w:t>ra</w:t>
      </w:r>
      <w:r w:rsidRPr="00D60393">
        <w:rPr>
          <w:rFonts w:ascii="Arial" w:hAnsi="Arial" w:cs="Arial"/>
          <w:noProof/>
          <w:color w:val="000000"/>
          <w:lang w:val="es-ES"/>
        </w:rPr>
        <w:t>d</w:t>
      </w:r>
      <w:r w:rsidRPr="00D60393">
        <w:rPr>
          <w:rFonts w:ascii="Arial" w:hAnsi="Arial" w:cs="Arial"/>
          <w:noProof/>
          <w:color w:val="000000"/>
          <w:spacing w:val="-2"/>
          <w:lang w:val="es-ES"/>
        </w:rPr>
        <w:t>or</w:t>
      </w:r>
      <w:r w:rsidRPr="00D60393">
        <w:rPr>
          <w:rFonts w:ascii="Arial" w:hAnsi="Arial" w:cs="Arial"/>
          <w:noProof/>
          <w:color w:val="000000"/>
          <w:spacing w:val="-5"/>
          <w:lang w:val="es-ES"/>
        </w:rPr>
        <w:t xml:space="preserve"> </w:t>
      </w:r>
      <w:r w:rsidRPr="00D60393">
        <w:rPr>
          <w:rFonts w:ascii="Arial" w:hAnsi="Arial" w:cs="Arial"/>
          <w:noProof/>
          <w:color w:val="000000"/>
          <w:lang w:val="es-ES"/>
        </w:rPr>
        <w:t>d</w:t>
      </w:r>
      <w:r w:rsidRPr="00D60393">
        <w:rPr>
          <w:rFonts w:ascii="Arial" w:hAnsi="Arial" w:cs="Arial"/>
          <w:noProof/>
          <w:color w:val="000000"/>
          <w:spacing w:val="-2"/>
          <w:lang w:val="es-ES"/>
        </w:rPr>
        <w:t>el</w:t>
      </w:r>
      <w:r w:rsidRPr="00D60393">
        <w:rPr>
          <w:rFonts w:ascii="Arial" w:hAnsi="Arial" w:cs="Arial"/>
          <w:noProof/>
          <w:color w:val="000000"/>
          <w:spacing w:val="-4"/>
          <w:lang w:val="es-ES"/>
        </w:rPr>
        <w:t xml:space="preserve"> </w:t>
      </w:r>
      <w:ins w:id="282" w:author="Autor">
        <w:r w:rsidR="00EA5FD0" w:rsidRPr="00D60393">
          <w:rPr>
            <w:rFonts w:ascii="Arial" w:hAnsi="Arial" w:cs="Arial"/>
            <w:noProof/>
            <w:color w:val="000000"/>
            <w:spacing w:val="-2"/>
            <w:lang w:val="es-ES"/>
          </w:rPr>
          <w:t>s</w:t>
        </w:r>
      </w:ins>
      <w:del w:id="283" w:author="Autor">
        <w:r w:rsidRPr="00D60393" w:rsidDel="00EA5FD0">
          <w:rPr>
            <w:rFonts w:ascii="Arial" w:hAnsi="Arial" w:cs="Arial"/>
            <w:noProof/>
            <w:color w:val="000000"/>
            <w:spacing w:val="-2"/>
            <w:lang w:val="es-ES"/>
          </w:rPr>
          <w:delText>S</w:delText>
        </w:r>
      </w:del>
      <w:r w:rsidRPr="00D60393">
        <w:rPr>
          <w:rFonts w:ascii="Arial" w:hAnsi="Arial" w:cs="Arial"/>
          <w:noProof/>
          <w:color w:val="000000"/>
          <w:spacing w:val="-2"/>
          <w:lang w:val="es-ES"/>
        </w:rPr>
        <w:t>is</w:t>
      </w:r>
      <w:r w:rsidRPr="00D60393">
        <w:rPr>
          <w:rFonts w:ascii="Arial" w:hAnsi="Arial" w:cs="Arial"/>
          <w:noProof/>
          <w:color w:val="000000"/>
          <w:lang w:val="es-ES"/>
        </w:rPr>
        <w:t>te</w:t>
      </w:r>
      <w:r w:rsidRPr="00D60393">
        <w:rPr>
          <w:rFonts w:ascii="Arial" w:hAnsi="Arial" w:cs="Arial"/>
          <w:noProof/>
          <w:color w:val="000000"/>
          <w:spacing w:val="-2"/>
          <w:lang w:val="es-ES"/>
        </w:rPr>
        <w:t>ma</w:t>
      </w:r>
      <w:r w:rsidRPr="00D60393">
        <w:rPr>
          <w:rFonts w:ascii="Arial" w:hAnsi="Arial" w:cs="Arial"/>
          <w:noProof/>
          <w:color w:val="000000"/>
          <w:spacing w:val="-5"/>
          <w:lang w:val="es-ES"/>
        </w:rPr>
        <w:t xml:space="preserve"> </w:t>
      </w:r>
      <w:r w:rsidRPr="00D60393">
        <w:rPr>
          <w:rFonts w:ascii="Arial" w:hAnsi="Arial" w:cs="Arial"/>
          <w:noProof/>
          <w:color w:val="000000"/>
          <w:spacing w:val="-2"/>
          <w:lang w:val="es-ES"/>
        </w:rPr>
        <w:t>det</w:t>
      </w:r>
      <w:r w:rsidRPr="00D60393">
        <w:rPr>
          <w:rFonts w:ascii="Arial" w:hAnsi="Arial" w:cs="Arial"/>
          <w:noProof/>
          <w:color w:val="000000"/>
          <w:lang w:val="es-ES"/>
        </w:rPr>
        <w:t>e</w:t>
      </w:r>
      <w:r w:rsidRPr="00D60393">
        <w:rPr>
          <w:rFonts w:ascii="Arial" w:hAnsi="Arial" w:cs="Arial"/>
          <w:noProof/>
          <w:color w:val="000000"/>
          <w:spacing w:val="-2"/>
          <w:lang w:val="es-ES"/>
        </w:rPr>
        <w:t>cte</w:t>
      </w:r>
      <w:r w:rsidRPr="00D60393">
        <w:rPr>
          <w:rFonts w:ascii="Arial" w:hAnsi="Arial" w:cs="Arial"/>
          <w:noProof/>
          <w:color w:val="000000"/>
          <w:spacing w:val="-4"/>
          <w:lang w:val="es-ES"/>
        </w:rPr>
        <w:t xml:space="preserve"> </w:t>
      </w:r>
      <w:r w:rsidRPr="00D60393">
        <w:rPr>
          <w:rFonts w:ascii="Arial" w:hAnsi="Arial" w:cs="Arial"/>
          <w:noProof/>
          <w:color w:val="000000"/>
          <w:spacing w:val="-2"/>
          <w:lang w:val="es-ES"/>
        </w:rPr>
        <w:t>en</w:t>
      </w:r>
      <w:r w:rsidRPr="00D60393">
        <w:rPr>
          <w:rFonts w:ascii="Arial" w:hAnsi="Arial" w:cs="Arial"/>
          <w:noProof/>
          <w:color w:val="000000"/>
          <w:spacing w:val="-5"/>
          <w:lang w:val="es-ES"/>
        </w:rPr>
        <w:t xml:space="preserve"> </w:t>
      </w:r>
      <w:r w:rsidRPr="00D60393">
        <w:rPr>
          <w:rFonts w:ascii="Arial" w:hAnsi="Arial" w:cs="Arial"/>
          <w:noProof/>
          <w:color w:val="000000"/>
          <w:lang w:val="es-ES"/>
        </w:rPr>
        <w:t>n</w:t>
      </w:r>
      <w:r w:rsidRPr="00D60393">
        <w:rPr>
          <w:rFonts w:ascii="Arial" w:hAnsi="Arial" w:cs="Arial"/>
          <w:noProof/>
          <w:color w:val="000000"/>
          <w:spacing w:val="-2"/>
          <w:lang w:val="es-ES"/>
        </w:rPr>
        <w:t>ud</w:t>
      </w:r>
      <w:r w:rsidRPr="00D60393">
        <w:rPr>
          <w:rFonts w:ascii="Arial" w:hAnsi="Arial" w:cs="Arial"/>
          <w:noProof/>
          <w:color w:val="000000"/>
          <w:lang w:val="es-ES"/>
        </w:rPr>
        <w:t>o</w:t>
      </w:r>
      <w:r w:rsidRPr="00D60393">
        <w:rPr>
          <w:rFonts w:ascii="Arial" w:hAnsi="Arial" w:cs="Arial"/>
          <w:noProof/>
          <w:color w:val="000000"/>
          <w:spacing w:val="-2"/>
          <w:lang w:val="es-ES"/>
        </w:rPr>
        <w:t>s</w:t>
      </w:r>
      <w:r w:rsidRPr="00D60393">
        <w:rPr>
          <w:rFonts w:ascii="Arial" w:hAnsi="Arial" w:cs="Arial"/>
          <w:noProof/>
          <w:color w:val="000000"/>
          <w:spacing w:val="-4"/>
          <w:lang w:val="es-ES"/>
        </w:rPr>
        <w:t xml:space="preserve"> </w:t>
      </w:r>
      <w:r w:rsidRPr="00D60393">
        <w:rPr>
          <w:rFonts w:ascii="Arial" w:hAnsi="Arial" w:cs="Arial"/>
          <w:noProof/>
          <w:color w:val="000000"/>
          <w:spacing w:val="-2"/>
          <w:lang w:val="es-ES"/>
        </w:rPr>
        <w:t>d</w:t>
      </w:r>
      <w:r w:rsidRPr="00D60393">
        <w:rPr>
          <w:rFonts w:ascii="Arial" w:hAnsi="Arial" w:cs="Arial"/>
          <w:noProof/>
          <w:color w:val="000000"/>
          <w:lang w:val="es-ES"/>
        </w:rPr>
        <w:t xml:space="preserve">e </w:t>
      </w:r>
      <w:r w:rsidRPr="00D60393">
        <w:rPr>
          <w:rFonts w:ascii="Arial" w:hAnsi="Arial" w:cs="Arial"/>
          <w:noProof/>
          <w:color w:val="000000"/>
          <w:spacing w:val="-2"/>
          <w:lang w:val="es-ES"/>
        </w:rPr>
        <w:t>l</w:t>
      </w:r>
      <w:r w:rsidRPr="00D60393">
        <w:rPr>
          <w:rFonts w:ascii="Arial" w:hAnsi="Arial" w:cs="Arial"/>
          <w:noProof/>
          <w:color w:val="000000"/>
          <w:lang w:val="es-ES"/>
        </w:rPr>
        <w:t>a Re</w:t>
      </w:r>
      <w:r w:rsidRPr="00D60393">
        <w:rPr>
          <w:rFonts w:ascii="Arial" w:hAnsi="Arial" w:cs="Arial"/>
          <w:noProof/>
          <w:color w:val="000000"/>
          <w:spacing w:val="-2"/>
          <w:lang w:val="es-ES"/>
        </w:rPr>
        <w:t>d</w:t>
      </w:r>
      <w:r w:rsidRPr="00D60393">
        <w:rPr>
          <w:rFonts w:ascii="Arial" w:hAnsi="Arial" w:cs="Arial"/>
          <w:noProof/>
          <w:color w:val="000000"/>
          <w:lang w:val="es-ES"/>
        </w:rPr>
        <w:t xml:space="preserve"> </w:t>
      </w:r>
      <w:r w:rsidRPr="00D60393">
        <w:rPr>
          <w:rFonts w:ascii="Arial" w:hAnsi="Arial" w:cs="Arial"/>
          <w:noProof/>
          <w:color w:val="000000"/>
          <w:spacing w:val="-2"/>
          <w:lang w:val="es-ES"/>
        </w:rPr>
        <w:t>de</w:t>
      </w:r>
      <w:r w:rsidRPr="00D60393">
        <w:rPr>
          <w:rFonts w:ascii="Arial" w:hAnsi="Arial" w:cs="Arial"/>
          <w:noProof/>
          <w:color w:val="000000"/>
          <w:lang w:val="es-ES"/>
        </w:rPr>
        <w:t xml:space="preserve"> </w:t>
      </w:r>
      <w:r w:rsidRPr="00D60393">
        <w:rPr>
          <w:rFonts w:ascii="Arial" w:hAnsi="Arial" w:cs="Arial"/>
          <w:noProof/>
          <w:color w:val="000000"/>
          <w:spacing w:val="-9"/>
          <w:lang w:val="es-ES"/>
        </w:rPr>
        <w:t>T</w:t>
      </w:r>
      <w:r w:rsidRPr="00D60393">
        <w:rPr>
          <w:rFonts w:ascii="Arial" w:hAnsi="Arial" w:cs="Arial"/>
          <w:noProof/>
          <w:color w:val="000000"/>
          <w:spacing w:val="-2"/>
          <w:lang w:val="es-ES"/>
        </w:rPr>
        <w:t>r</w:t>
      </w:r>
      <w:r w:rsidRPr="00D60393">
        <w:rPr>
          <w:rFonts w:ascii="Arial" w:hAnsi="Arial" w:cs="Arial"/>
          <w:noProof/>
          <w:color w:val="000000"/>
          <w:lang w:val="es-ES"/>
        </w:rPr>
        <w:t>an</w:t>
      </w:r>
      <w:r w:rsidRPr="00D60393">
        <w:rPr>
          <w:rFonts w:ascii="Arial" w:hAnsi="Arial" w:cs="Arial"/>
          <w:noProof/>
          <w:color w:val="000000"/>
          <w:spacing w:val="-2"/>
          <w:lang w:val="es-ES"/>
        </w:rPr>
        <w:t>spo</w:t>
      </w:r>
      <w:r w:rsidRPr="00D60393">
        <w:rPr>
          <w:rFonts w:ascii="Arial" w:hAnsi="Arial" w:cs="Arial"/>
          <w:noProof/>
          <w:color w:val="000000"/>
          <w:lang w:val="es-ES"/>
        </w:rPr>
        <w:t>r</w:t>
      </w:r>
      <w:r w:rsidRPr="00D60393">
        <w:rPr>
          <w:rFonts w:ascii="Arial" w:hAnsi="Arial" w:cs="Arial"/>
          <w:noProof/>
          <w:color w:val="000000"/>
          <w:spacing w:val="-2"/>
          <w:lang w:val="es-ES"/>
        </w:rPr>
        <w:t>t</w:t>
      </w:r>
      <w:r w:rsidRPr="00D60393">
        <w:rPr>
          <w:rFonts w:ascii="Arial" w:hAnsi="Arial" w:cs="Arial"/>
          <w:noProof/>
          <w:color w:val="000000"/>
          <w:lang w:val="es-ES"/>
        </w:rPr>
        <w:t>e v</w:t>
      </w:r>
      <w:r w:rsidRPr="00D60393">
        <w:rPr>
          <w:rFonts w:ascii="Arial" w:hAnsi="Arial" w:cs="Arial"/>
          <w:noProof/>
          <w:color w:val="000000"/>
          <w:spacing w:val="-2"/>
          <w:lang w:val="es-ES"/>
        </w:rPr>
        <w:t>a</w:t>
      </w:r>
      <w:r w:rsidRPr="00D60393">
        <w:rPr>
          <w:rFonts w:ascii="Arial" w:hAnsi="Arial" w:cs="Arial"/>
          <w:noProof/>
          <w:color w:val="000000"/>
          <w:lang w:val="es-ES"/>
        </w:rPr>
        <w:t>lo</w:t>
      </w:r>
      <w:r w:rsidRPr="00D60393">
        <w:rPr>
          <w:rFonts w:ascii="Arial" w:hAnsi="Arial" w:cs="Arial"/>
          <w:noProof/>
          <w:color w:val="000000"/>
          <w:spacing w:val="-2"/>
          <w:lang w:val="es-ES"/>
        </w:rPr>
        <w:t>re</w:t>
      </w:r>
      <w:r w:rsidRPr="00D60393">
        <w:rPr>
          <w:rFonts w:ascii="Arial" w:hAnsi="Arial" w:cs="Arial"/>
          <w:noProof/>
          <w:color w:val="000000"/>
          <w:lang w:val="es-ES"/>
        </w:rPr>
        <w:t>s de p</w:t>
      </w:r>
      <w:r w:rsidRPr="00D60393">
        <w:rPr>
          <w:rFonts w:ascii="Arial" w:hAnsi="Arial" w:cs="Arial"/>
          <w:noProof/>
          <w:color w:val="000000"/>
          <w:spacing w:val="-2"/>
          <w:lang w:val="es-ES"/>
        </w:rPr>
        <w:t>o</w:t>
      </w:r>
      <w:r w:rsidRPr="00D60393">
        <w:rPr>
          <w:rFonts w:ascii="Arial" w:hAnsi="Arial" w:cs="Arial"/>
          <w:noProof/>
          <w:color w:val="000000"/>
          <w:lang w:val="es-ES"/>
        </w:rPr>
        <w:t>te</w:t>
      </w:r>
      <w:r w:rsidRPr="00D60393">
        <w:rPr>
          <w:rFonts w:ascii="Arial" w:hAnsi="Arial" w:cs="Arial"/>
          <w:noProof/>
          <w:color w:val="000000"/>
          <w:spacing w:val="-2"/>
          <w:lang w:val="es-ES"/>
        </w:rPr>
        <w:t>nc</w:t>
      </w:r>
      <w:r w:rsidRPr="00D60393">
        <w:rPr>
          <w:rFonts w:ascii="Arial" w:hAnsi="Arial" w:cs="Arial"/>
          <w:noProof/>
          <w:color w:val="000000"/>
          <w:lang w:val="es-ES"/>
        </w:rPr>
        <w:t>i</w:t>
      </w:r>
      <w:r w:rsidRPr="00D60393">
        <w:rPr>
          <w:rFonts w:ascii="Arial" w:hAnsi="Arial" w:cs="Arial"/>
          <w:noProof/>
          <w:color w:val="000000"/>
          <w:spacing w:val="-2"/>
          <w:lang w:val="es-ES"/>
        </w:rPr>
        <w:t>a</w:t>
      </w:r>
      <w:r w:rsidRPr="00D60393">
        <w:rPr>
          <w:rFonts w:ascii="Arial" w:hAnsi="Arial" w:cs="Arial"/>
          <w:noProof/>
          <w:color w:val="000000"/>
          <w:lang w:val="es-ES"/>
        </w:rPr>
        <w:t xml:space="preserve"> de </w:t>
      </w:r>
      <w:r w:rsidRPr="00D60393">
        <w:rPr>
          <w:rFonts w:ascii="Arial" w:hAnsi="Arial" w:cs="Arial"/>
          <w:noProof/>
          <w:color w:val="000000"/>
          <w:spacing w:val="-2"/>
          <w:lang w:val="es-ES"/>
        </w:rPr>
        <w:t>c</w:t>
      </w:r>
      <w:r w:rsidRPr="00D60393">
        <w:rPr>
          <w:rFonts w:ascii="Arial" w:hAnsi="Arial" w:cs="Arial"/>
          <w:noProof/>
          <w:color w:val="000000"/>
          <w:lang w:val="es-ES"/>
        </w:rPr>
        <w:t>o</w:t>
      </w:r>
      <w:r w:rsidRPr="00D60393">
        <w:rPr>
          <w:rFonts w:ascii="Arial" w:hAnsi="Arial" w:cs="Arial"/>
          <w:noProof/>
          <w:color w:val="000000"/>
          <w:spacing w:val="-2"/>
          <w:lang w:val="es-ES"/>
        </w:rPr>
        <w:t>rt</w:t>
      </w:r>
      <w:r w:rsidRPr="00D60393">
        <w:rPr>
          <w:rFonts w:ascii="Arial" w:hAnsi="Arial" w:cs="Arial"/>
          <w:noProof/>
          <w:color w:val="000000"/>
          <w:lang w:val="es-ES"/>
        </w:rPr>
        <w:t>o</w:t>
      </w:r>
      <w:r w:rsidRPr="00D60393">
        <w:rPr>
          <w:rFonts w:ascii="Arial" w:hAnsi="Arial" w:cs="Arial"/>
          <w:noProof/>
          <w:color w:val="000000"/>
          <w:spacing w:val="-2"/>
          <w:lang w:val="es-ES"/>
        </w:rPr>
        <w:t>cir</w:t>
      </w:r>
      <w:r w:rsidRPr="00D60393">
        <w:rPr>
          <w:rFonts w:ascii="Arial" w:hAnsi="Arial" w:cs="Arial"/>
          <w:noProof/>
          <w:color w:val="000000"/>
          <w:lang w:val="es-ES"/>
        </w:rPr>
        <w:t>cu</w:t>
      </w:r>
      <w:r w:rsidRPr="00D60393">
        <w:rPr>
          <w:rFonts w:ascii="Arial" w:hAnsi="Arial" w:cs="Arial"/>
          <w:noProof/>
          <w:color w:val="000000"/>
          <w:spacing w:val="-2"/>
          <w:lang w:val="es-ES"/>
        </w:rPr>
        <w:t>i</w:t>
      </w:r>
      <w:r w:rsidRPr="00D60393">
        <w:rPr>
          <w:rFonts w:ascii="Arial" w:hAnsi="Arial" w:cs="Arial"/>
          <w:noProof/>
          <w:color w:val="000000"/>
          <w:lang w:val="es-ES"/>
        </w:rPr>
        <w:t>t</w:t>
      </w:r>
      <w:r w:rsidRPr="00D60393">
        <w:rPr>
          <w:rFonts w:ascii="Arial" w:hAnsi="Arial" w:cs="Arial"/>
          <w:noProof/>
          <w:color w:val="000000"/>
          <w:spacing w:val="-2"/>
          <w:lang w:val="es-ES"/>
        </w:rPr>
        <w:t>o</w:t>
      </w:r>
      <w:r w:rsidRPr="00D60393">
        <w:rPr>
          <w:rFonts w:ascii="Arial" w:hAnsi="Arial" w:cs="Arial"/>
          <w:noProof/>
          <w:color w:val="000000"/>
          <w:lang w:val="es-ES"/>
        </w:rPr>
        <w:t xml:space="preserve"> </w:t>
      </w:r>
      <w:r w:rsidRPr="00D60393">
        <w:rPr>
          <w:rFonts w:ascii="Arial" w:hAnsi="Arial" w:cs="Arial"/>
          <w:noProof/>
          <w:color w:val="000000"/>
          <w:spacing w:val="-2"/>
          <w:lang w:val="es-ES"/>
        </w:rPr>
        <w:t>qu</w:t>
      </w:r>
      <w:r w:rsidRPr="00D60393">
        <w:rPr>
          <w:rFonts w:ascii="Arial" w:hAnsi="Arial" w:cs="Arial"/>
          <w:noProof/>
          <w:color w:val="000000"/>
          <w:lang w:val="es-ES"/>
        </w:rPr>
        <w:t>e p</w:t>
      </w:r>
      <w:r w:rsidRPr="00D60393">
        <w:rPr>
          <w:rFonts w:ascii="Arial" w:hAnsi="Arial" w:cs="Arial"/>
          <w:noProof/>
          <w:color w:val="000000"/>
          <w:spacing w:val="-2"/>
          <w:lang w:val="es-ES"/>
        </w:rPr>
        <w:t>on</w:t>
      </w:r>
      <w:r w:rsidRPr="00D60393">
        <w:rPr>
          <w:rFonts w:ascii="Arial" w:hAnsi="Arial" w:cs="Arial"/>
          <w:noProof/>
          <w:color w:val="000000"/>
          <w:lang w:val="es-ES"/>
        </w:rPr>
        <w:t>g</w:t>
      </w:r>
      <w:r w:rsidRPr="00D60393">
        <w:rPr>
          <w:rFonts w:ascii="Arial" w:hAnsi="Arial" w:cs="Arial"/>
          <w:noProof/>
          <w:color w:val="000000"/>
          <w:spacing w:val="-2"/>
          <w:lang w:val="es-ES"/>
        </w:rPr>
        <w:t>an</w:t>
      </w:r>
      <w:r w:rsidRPr="00D60393">
        <w:rPr>
          <w:rFonts w:ascii="Arial" w:hAnsi="Arial" w:cs="Arial"/>
          <w:noProof/>
          <w:color w:val="000000"/>
          <w:lang w:val="es-ES"/>
        </w:rPr>
        <w:t xml:space="preserve"> </w:t>
      </w:r>
      <w:r w:rsidRPr="00D60393">
        <w:rPr>
          <w:rFonts w:ascii="Arial" w:hAnsi="Arial" w:cs="Arial"/>
          <w:noProof/>
          <w:color w:val="000000"/>
          <w:spacing w:val="-2"/>
          <w:lang w:val="es-ES"/>
        </w:rPr>
        <w:t>en</w:t>
      </w:r>
      <w:r w:rsidRPr="00D60393">
        <w:rPr>
          <w:rFonts w:ascii="Arial" w:hAnsi="Arial" w:cs="Arial"/>
          <w:noProof/>
          <w:color w:val="000000"/>
          <w:lang w:val="es-ES"/>
        </w:rPr>
        <w:t xml:space="preserve"> </w:t>
      </w:r>
      <w:r w:rsidRPr="00D60393">
        <w:rPr>
          <w:rFonts w:ascii="Arial" w:hAnsi="Arial" w:cs="Arial"/>
          <w:noProof/>
          <w:color w:val="000000"/>
          <w:spacing w:val="-2"/>
          <w:lang w:val="es-ES"/>
        </w:rPr>
        <w:t>r</w:t>
      </w:r>
      <w:r w:rsidRPr="00D60393">
        <w:rPr>
          <w:rFonts w:ascii="Arial" w:hAnsi="Arial" w:cs="Arial"/>
          <w:noProof/>
          <w:color w:val="000000"/>
          <w:lang w:val="es-ES"/>
        </w:rPr>
        <w:t>ie</w:t>
      </w:r>
      <w:r w:rsidRPr="00D60393">
        <w:rPr>
          <w:rFonts w:ascii="Arial" w:hAnsi="Arial" w:cs="Arial"/>
          <w:noProof/>
          <w:color w:val="000000"/>
          <w:spacing w:val="-2"/>
          <w:lang w:val="es-ES"/>
        </w:rPr>
        <w:t>s</w:t>
      </w:r>
      <w:r w:rsidRPr="00D60393">
        <w:rPr>
          <w:rFonts w:ascii="Arial" w:hAnsi="Arial" w:cs="Arial"/>
          <w:noProof/>
          <w:color w:val="000000"/>
          <w:lang w:val="es-ES"/>
        </w:rPr>
        <w:t>g</w:t>
      </w:r>
      <w:r w:rsidRPr="00D60393">
        <w:rPr>
          <w:rFonts w:ascii="Arial" w:hAnsi="Arial" w:cs="Arial"/>
          <w:noProof/>
          <w:color w:val="000000"/>
          <w:spacing w:val="-2"/>
          <w:lang w:val="es-ES"/>
        </w:rPr>
        <w:t>o</w:t>
      </w:r>
      <w:r w:rsidRPr="00D60393">
        <w:rPr>
          <w:rFonts w:ascii="Arial" w:hAnsi="Arial" w:cs="Arial"/>
          <w:noProof/>
          <w:color w:val="000000"/>
          <w:lang w:val="es-ES"/>
        </w:rPr>
        <w:t xml:space="preserve"> </w:t>
      </w:r>
      <w:r w:rsidRPr="00D60393">
        <w:rPr>
          <w:rFonts w:ascii="Arial" w:hAnsi="Arial" w:cs="Arial"/>
          <w:noProof/>
          <w:color w:val="000000"/>
          <w:spacing w:val="-2"/>
          <w:lang w:val="es-ES"/>
        </w:rPr>
        <w:lastRenderedPageBreak/>
        <w:t>la</w:t>
      </w:r>
      <w:r w:rsidRPr="00D60393">
        <w:rPr>
          <w:rFonts w:ascii="Arial" w:hAnsi="Arial" w:cs="Arial"/>
          <w:noProof/>
          <w:color w:val="000000"/>
          <w:lang w:val="es-ES"/>
        </w:rPr>
        <w:t xml:space="preserve"> c</w:t>
      </w:r>
      <w:r w:rsidRPr="00D60393">
        <w:rPr>
          <w:rFonts w:ascii="Arial" w:hAnsi="Arial" w:cs="Arial"/>
          <w:noProof/>
          <w:color w:val="000000"/>
          <w:spacing w:val="-2"/>
          <w:lang w:val="es-ES"/>
        </w:rPr>
        <w:t>a</w:t>
      </w:r>
      <w:r w:rsidRPr="00D60393">
        <w:rPr>
          <w:rFonts w:ascii="Arial" w:hAnsi="Arial" w:cs="Arial"/>
          <w:noProof/>
          <w:color w:val="000000"/>
          <w:lang w:val="es-ES"/>
        </w:rPr>
        <w:t>li</w:t>
      </w:r>
      <w:r w:rsidRPr="00D60393">
        <w:rPr>
          <w:rFonts w:ascii="Arial" w:hAnsi="Arial" w:cs="Arial"/>
          <w:noProof/>
          <w:color w:val="000000"/>
          <w:spacing w:val="-2"/>
          <w:lang w:val="es-ES"/>
        </w:rPr>
        <w:t>d</w:t>
      </w:r>
      <w:r w:rsidRPr="00D60393">
        <w:rPr>
          <w:rFonts w:ascii="Arial" w:hAnsi="Arial" w:cs="Arial"/>
          <w:noProof/>
          <w:color w:val="000000"/>
          <w:lang w:val="es-ES"/>
        </w:rPr>
        <w:t>ad de</w:t>
      </w:r>
      <w:r w:rsidRPr="00D60393">
        <w:rPr>
          <w:rFonts w:ascii="Arial" w:hAnsi="Arial" w:cs="Arial"/>
          <w:noProof/>
          <w:color w:val="000000"/>
          <w:spacing w:val="-2"/>
          <w:lang w:val="es-ES"/>
        </w:rPr>
        <w:t>l</w:t>
      </w:r>
      <w:r w:rsidRPr="00D60393">
        <w:rPr>
          <w:rFonts w:ascii="Arial" w:hAnsi="Arial" w:cs="Arial"/>
          <w:noProof/>
          <w:color w:val="000000"/>
          <w:lang w:val="es-ES"/>
        </w:rPr>
        <w:t xml:space="preserve"> </w:t>
      </w:r>
      <w:r w:rsidRPr="00D60393">
        <w:rPr>
          <w:rFonts w:ascii="Arial" w:hAnsi="Arial" w:cs="Arial"/>
          <w:noProof/>
          <w:color w:val="000000"/>
          <w:spacing w:val="-2"/>
          <w:lang w:val="es-ES"/>
        </w:rPr>
        <w:t>su</w:t>
      </w:r>
      <w:r w:rsidRPr="00D60393">
        <w:rPr>
          <w:rFonts w:ascii="Arial" w:hAnsi="Arial" w:cs="Arial"/>
          <w:noProof/>
          <w:color w:val="000000"/>
          <w:lang w:val="es-ES"/>
        </w:rPr>
        <w:t>m</w:t>
      </w:r>
      <w:r w:rsidRPr="00D60393">
        <w:rPr>
          <w:rFonts w:ascii="Arial" w:hAnsi="Arial" w:cs="Arial"/>
          <w:noProof/>
          <w:color w:val="000000"/>
          <w:spacing w:val="-2"/>
          <w:lang w:val="es-ES"/>
        </w:rPr>
        <w:t>in</w:t>
      </w:r>
      <w:r w:rsidRPr="00D60393">
        <w:rPr>
          <w:rFonts w:ascii="Arial" w:hAnsi="Arial" w:cs="Arial"/>
          <w:noProof/>
          <w:color w:val="000000"/>
          <w:lang w:val="es-ES"/>
        </w:rPr>
        <w:t>is</w:t>
      </w:r>
      <w:r w:rsidRPr="00D60393">
        <w:rPr>
          <w:rFonts w:ascii="Arial" w:hAnsi="Arial" w:cs="Arial"/>
          <w:noProof/>
          <w:color w:val="000000"/>
          <w:spacing w:val="-2"/>
          <w:lang w:val="es-ES"/>
        </w:rPr>
        <w:t>t</w:t>
      </w:r>
      <w:r w:rsidRPr="00D60393">
        <w:rPr>
          <w:rFonts w:ascii="Arial" w:hAnsi="Arial" w:cs="Arial"/>
          <w:noProof/>
          <w:color w:val="000000"/>
          <w:lang w:val="es-ES"/>
        </w:rPr>
        <w:t>r</w:t>
      </w:r>
      <w:r w:rsidRPr="00D60393">
        <w:rPr>
          <w:rFonts w:ascii="Arial" w:hAnsi="Arial" w:cs="Arial"/>
          <w:noProof/>
          <w:color w:val="000000"/>
          <w:spacing w:val="-2"/>
          <w:lang w:val="es-ES"/>
        </w:rPr>
        <w:t>o,</w:t>
      </w:r>
      <w:r w:rsidRPr="00D60393">
        <w:rPr>
          <w:rFonts w:ascii="Arial" w:hAnsi="Arial" w:cs="Arial"/>
          <w:noProof/>
          <w:color w:val="000000"/>
          <w:lang w:val="es-ES"/>
        </w:rPr>
        <w:t xml:space="preserve"> </w:t>
      </w:r>
      <w:r w:rsidRPr="00D60393">
        <w:rPr>
          <w:rFonts w:ascii="Arial" w:hAnsi="Arial" w:cs="Arial"/>
          <w:noProof/>
          <w:color w:val="000000"/>
          <w:spacing w:val="-2"/>
          <w:lang w:val="es-ES"/>
        </w:rPr>
        <w:t>de</w:t>
      </w:r>
      <w:r w:rsidRPr="00D60393">
        <w:rPr>
          <w:rFonts w:ascii="Arial" w:hAnsi="Arial" w:cs="Arial"/>
          <w:noProof/>
          <w:color w:val="000000"/>
          <w:lang w:val="es-ES"/>
        </w:rPr>
        <w:t xml:space="preserve"> </w:t>
      </w:r>
      <w:r w:rsidRPr="00D60393">
        <w:rPr>
          <w:rFonts w:ascii="Arial" w:hAnsi="Arial" w:cs="Arial"/>
          <w:noProof/>
          <w:color w:val="000000"/>
          <w:spacing w:val="-2"/>
          <w:lang w:val="es-ES"/>
        </w:rPr>
        <w:t>ac</w:t>
      </w:r>
      <w:r w:rsidRPr="00D60393">
        <w:rPr>
          <w:rFonts w:ascii="Arial" w:hAnsi="Arial" w:cs="Arial"/>
          <w:noProof/>
          <w:color w:val="000000"/>
          <w:lang w:val="es-ES"/>
        </w:rPr>
        <w:t>u</w:t>
      </w:r>
      <w:r w:rsidRPr="00D60393">
        <w:rPr>
          <w:rFonts w:ascii="Arial" w:hAnsi="Arial" w:cs="Arial"/>
          <w:noProof/>
          <w:color w:val="000000"/>
          <w:spacing w:val="-2"/>
          <w:lang w:val="es-ES"/>
        </w:rPr>
        <w:t>e</w:t>
      </w:r>
      <w:r w:rsidRPr="00D60393">
        <w:rPr>
          <w:rFonts w:ascii="Arial" w:hAnsi="Arial" w:cs="Arial"/>
          <w:noProof/>
          <w:color w:val="000000"/>
          <w:lang w:val="es-ES"/>
        </w:rPr>
        <w:t>rd</w:t>
      </w:r>
      <w:r w:rsidRPr="00D60393">
        <w:rPr>
          <w:rFonts w:ascii="Arial" w:hAnsi="Arial" w:cs="Arial"/>
          <w:noProof/>
          <w:color w:val="000000"/>
          <w:spacing w:val="-2"/>
          <w:lang w:val="es-ES"/>
        </w:rPr>
        <w:t>o</w:t>
      </w:r>
      <w:r w:rsidRPr="00D60393">
        <w:rPr>
          <w:rFonts w:ascii="Arial" w:hAnsi="Arial" w:cs="Arial"/>
          <w:noProof/>
          <w:color w:val="000000"/>
          <w:lang w:val="es-ES"/>
        </w:rPr>
        <w:t xml:space="preserve"> </w:t>
      </w:r>
      <w:r w:rsidRPr="00D60393">
        <w:rPr>
          <w:rFonts w:ascii="Arial" w:hAnsi="Arial" w:cs="Arial"/>
          <w:noProof/>
          <w:color w:val="000000"/>
          <w:spacing w:val="-2"/>
          <w:lang w:val="es-ES"/>
        </w:rPr>
        <w:t>c</w:t>
      </w:r>
      <w:r w:rsidRPr="00D60393">
        <w:rPr>
          <w:rFonts w:ascii="Arial" w:hAnsi="Arial" w:cs="Arial"/>
          <w:noProof/>
          <w:color w:val="000000"/>
          <w:lang w:val="es-ES"/>
        </w:rPr>
        <w:t>o</w:t>
      </w:r>
      <w:r w:rsidRPr="00D60393">
        <w:rPr>
          <w:rFonts w:ascii="Arial" w:hAnsi="Arial" w:cs="Arial"/>
          <w:noProof/>
          <w:color w:val="000000"/>
          <w:spacing w:val="-2"/>
          <w:lang w:val="es-ES"/>
        </w:rPr>
        <w:t>n</w:t>
      </w:r>
      <w:r w:rsidRPr="00D60393">
        <w:rPr>
          <w:rFonts w:ascii="Arial" w:hAnsi="Arial" w:cs="Arial"/>
          <w:noProof/>
          <w:color w:val="000000"/>
          <w:lang w:val="es-ES"/>
        </w:rPr>
        <w:t xml:space="preserve"> </w:t>
      </w:r>
      <w:r w:rsidRPr="00D60393">
        <w:rPr>
          <w:rFonts w:ascii="Arial" w:hAnsi="Arial" w:cs="Arial"/>
          <w:noProof/>
          <w:color w:val="000000"/>
          <w:spacing w:val="-2"/>
          <w:lang w:val="es-ES"/>
        </w:rPr>
        <w:t>la</w:t>
      </w:r>
      <w:r w:rsidRPr="00D60393">
        <w:rPr>
          <w:rFonts w:ascii="Arial" w:hAnsi="Arial" w:cs="Arial"/>
          <w:noProof/>
          <w:color w:val="000000"/>
          <w:lang w:val="es-ES"/>
        </w:rPr>
        <w:t xml:space="preserve"> </w:t>
      </w:r>
      <w:r w:rsidRPr="00D60393">
        <w:rPr>
          <w:rFonts w:ascii="Arial" w:hAnsi="Arial" w:cs="Arial"/>
          <w:noProof/>
          <w:color w:val="000000"/>
          <w:spacing w:val="-2"/>
          <w:lang w:val="es-ES"/>
        </w:rPr>
        <w:t>n</w:t>
      </w:r>
      <w:r w:rsidRPr="00D60393">
        <w:rPr>
          <w:rFonts w:ascii="Arial" w:hAnsi="Arial" w:cs="Arial"/>
          <w:noProof/>
          <w:color w:val="000000"/>
          <w:lang w:val="es-ES"/>
        </w:rPr>
        <w:t>o</w:t>
      </w:r>
      <w:r w:rsidRPr="00D60393">
        <w:rPr>
          <w:rFonts w:ascii="Arial" w:hAnsi="Arial" w:cs="Arial"/>
          <w:noProof/>
          <w:color w:val="000000"/>
          <w:spacing w:val="-2"/>
          <w:lang w:val="es-ES"/>
        </w:rPr>
        <w:t>rma</w:t>
      </w:r>
      <w:r w:rsidRPr="00D60393">
        <w:rPr>
          <w:rFonts w:ascii="Arial" w:hAnsi="Arial" w:cs="Arial"/>
          <w:noProof/>
          <w:color w:val="000000"/>
          <w:lang w:val="es-ES"/>
        </w:rPr>
        <w:t>t</w:t>
      </w:r>
      <w:r w:rsidRPr="00D60393">
        <w:rPr>
          <w:rFonts w:ascii="Arial" w:hAnsi="Arial" w:cs="Arial"/>
          <w:noProof/>
          <w:color w:val="000000"/>
          <w:spacing w:val="-2"/>
          <w:lang w:val="es-ES"/>
        </w:rPr>
        <w:t>i</w:t>
      </w:r>
      <w:r w:rsidRPr="00D60393">
        <w:rPr>
          <w:rFonts w:ascii="Arial" w:hAnsi="Arial" w:cs="Arial"/>
          <w:noProof/>
          <w:color w:val="000000"/>
          <w:lang w:val="es-ES"/>
        </w:rPr>
        <w:t>va v</w:t>
      </w:r>
      <w:r w:rsidRPr="00D60393">
        <w:rPr>
          <w:rFonts w:ascii="Arial" w:hAnsi="Arial" w:cs="Arial"/>
          <w:noProof/>
          <w:color w:val="000000"/>
          <w:spacing w:val="-2"/>
          <w:lang w:val="es-ES"/>
        </w:rPr>
        <w:t>i</w:t>
      </w:r>
      <w:r w:rsidRPr="00D60393">
        <w:rPr>
          <w:rFonts w:ascii="Arial" w:hAnsi="Arial" w:cs="Arial"/>
          <w:noProof/>
          <w:color w:val="000000"/>
          <w:lang w:val="es-ES"/>
        </w:rPr>
        <w:t>ge</w:t>
      </w:r>
      <w:r w:rsidRPr="00D60393">
        <w:rPr>
          <w:rFonts w:ascii="Arial" w:hAnsi="Arial" w:cs="Arial"/>
          <w:noProof/>
          <w:color w:val="000000"/>
          <w:spacing w:val="-2"/>
          <w:lang w:val="es-ES"/>
        </w:rPr>
        <w:t>nt</w:t>
      </w:r>
      <w:r w:rsidRPr="00D60393">
        <w:rPr>
          <w:rFonts w:ascii="Arial" w:hAnsi="Arial" w:cs="Arial"/>
          <w:noProof/>
          <w:color w:val="000000"/>
          <w:lang w:val="es-ES"/>
        </w:rPr>
        <w:t xml:space="preserve">e, </w:t>
      </w:r>
      <w:r w:rsidRPr="00D60393">
        <w:rPr>
          <w:rFonts w:ascii="Arial" w:hAnsi="Arial" w:cs="Arial"/>
          <w:noProof/>
          <w:color w:val="000000"/>
          <w:spacing w:val="-2"/>
          <w:lang w:val="es-ES"/>
        </w:rPr>
        <w:t>el</w:t>
      </w:r>
      <w:r w:rsidRPr="00D60393">
        <w:rPr>
          <w:rFonts w:ascii="Arial" w:hAnsi="Arial" w:cs="Arial"/>
          <w:noProof/>
          <w:color w:val="000000"/>
          <w:lang w:val="es-ES"/>
        </w:rPr>
        <w:t xml:space="preserve"> </w:t>
      </w:r>
      <w:ins w:id="284" w:author="Autor">
        <w:r w:rsidR="00EA5FD0" w:rsidRPr="00D60393">
          <w:rPr>
            <w:rFonts w:ascii="Arial" w:hAnsi="Arial" w:cs="Arial"/>
            <w:noProof/>
            <w:color w:val="000000"/>
            <w:lang w:val="es-ES"/>
          </w:rPr>
          <w:t>o</w:t>
        </w:r>
      </w:ins>
      <w:del w:id="285"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pe</w:t>
      </w:r>
      <w:r w:rsidRPr="00D60393">
        <w:rPr>
          <w:rFonts w:ascii="Arial" w:hAnsi="Arial" w:cs="Arial"/>
          <w:noProof/>
          <w:color w:val="000000"/>
          <w:spacing w:val="-2"/>
          <w:lang w:val="es-ES"/>
        </w:rPr>
        <w:t>ra</w:t>
      </w:r>
      <w:r w:rsidRPr="00D60393">
        <w:rPr>
          <w:rFonts w:ascii="Arial" w:hAnsi="Arial" w:cs="Arial"/>
          <w:noProof/>
          <w:color w:val="000000"/>
          <w:lang w:val="es-ES"/>
        </w:rPr>
        <w:t>d</w:t>
      </w:r>
      <w:r w:rsidRPr="00D60393">
        <w:rPr>
          <w:rFonts w:ascii="Arial" w:hAnsi="Arial" w:cs="Arial"/>
          <w:noProof/>
          <w:color w:val="000000"/>
          <w:spacing w:val="-2"/>
          <w:lang w:val="es-ES"/>
        </w:rPr>
        <w:t>o</w:t>
      </w:r>
      <w:r w:rsidRPr="00D60393">
        <w:rPr>
          <w:rFonts w:ascii="Arial" w:hAnsi="Arial" w:cs="Arial"/>
          <w:noProof/>
          <w:color w:val="000000"/>
          <w:lang w:val="es-ES"/>
        </w:rPr>
        <w:t xml:space="preserve">r </w:t>
      </w:r>
      <w:r w:rsidRPr="00D60393">
        <w:rPr>
          <w:rFonts w:ascii="Arial" w:hAnsi="Arial" w:cs="Arial"/>
          <w:noProof/>
          <w:color w:val="000000"/>
          <w:spacing w:val="-2"/>
          <w:lang w:val="es-ES"/>
        </w:rPr>
        <w:t>de</w:t>
      </w:r>
      <w:r w:rsidRPr="00D60393">
        <w:rPr>
          <w:rFonts w:ascii="Arial" w:hAnsi="Arial" w:cs="Arial"/>
          <w:noProof/>
          <w:color w:val="000000"/>
          <w:lang w:val="es-ES"/>
        </w:rPr>
        <w:t xml:space="preserve"> </w:t>
      </w:r>
      <w:ins w:id="286" w:author="Autor">
        <w:r w:rsidR="00EA5FD0" w:rsidRPr="00D60393">
          <w:rPr>
            <w:rFonts w:ascii="Arial" w:hAnsi="Arial" w:cs="Arial"/>
            <w:noProof/>
            <w:color w:val="000000"/>
            <w:lang w:val="es-ES"/>
          </w:rPr>
          <w:t>s</w:t>
        </w:r>
      </w:ins>
      <w:del w:id="287" w:author="Autor">
        <w:r w:rsidRPr="00D60393" w:rsidDel="00EA5FD0">
          <w:rPr>
            <w:rFonts w:ascii="Arial" w:hAnsi="Arial" w:cs="Arial"/>
            <w:noProof/>
            <w:color w:val="000000"/>
            <w:lang w:val="es-ES"/>
          </w:rPr>
          <w:delText>S</w:delText>
        </w:r>
      </w:del>
      <w:r w:rsidRPr="00D60393">
        <w:rPr>
          <w:rFonts w:ascii="Arial" w:hAnsi="Arial" w:cs="Arial"/>
          <w:noProof/>
          <w:color w:val="000000"/>
          <w:spacing w:val="-2"/>
          <w:lang w:val="es-ES"/>
        </w:rPr>
        <w:t>is</w:t>
      </w:r>
      <w:r w:rsidRPr="00D60393">
        <w:rPr>
          <w:rFonts w:ascii="Arial" w:hAnsi="Arial" w:cs="Arial"/>
          <w:noProof/>
          <w:color w:val="000000"/>
          <w:lang w:val="es-ES"/>
        </w:rPr>
        <w:t>t</w:t>
      </w:r>
      <w:r w:rsidRPr="00D60393">
        <w:rPr>
          <w:rFonts w:ascii="Arial" w:hAnsi="Arial" w:cs="Arial"/>
          <w:noProof/>
          <w:color w:val="000000"/>
          <w:spacing w:val="-2"/>
          <w:lang w:val="es-ES"/>
        </w:rPr>
        <w:t>e</w:t>
      </w:r>
      <w:r w:rsidRPr="00D60393">
        <w:rPr>
          <w:rFonts w:ascii="Arial" w:hAnsi="Arial" w:cs="Arial"/>
          <w:noProof/>
          <w:color w:val="000000"/>
          <w:lang w:val="es-ES"/>
        </w:rPr>
        <w:t>m</w:t>
      </w:r>
      <w:r w:rsidRPr="00D60393">
        <w:rPr>
          <w:rFonts w:ascii="Arial" w:hAnsi="Arial" w:cs="Arial"/>
          <w:noProof/>
          <w:color w:val="000000"/>
          <w:spacing w:val="-2"/>
          <w:lang w:val="es-ES"/>
        </w:rPr>
        <w:t>a</w:t>
      </w:r>
      <w:r w:rsidRPr="00D60393">
        <w:rPr>
          <w:rFonts w:ascii="Arial" w:hAnsi="Arial" w:cs="Arial"/>
          <w:noProof/>
          <w:color w:val="000000"/>
          <w:lang w:val="es-ES"/>
        </w:rPr>
        <w:t xml:space="preserve"> i</w:t>
      </w:r>
      <w:r w:rsidRPr="00D60393">
        <w:rPr>
          <w:rFonts w:ascii="Arial" w:hAnsi="Arial" w:cs="Arial"/>
          <w:noProof/>
          <w:color w:val="000000"/>
          <w:spacing w:val="-2"/>
          <w:lang w:val="es-ES"/>
        </w:rPr>
        <w:t>d</w:t>
      </w:r>
      <w:r w:rsidRPr="00D60393">
        <w:rPr>
          <w:rFonts w:ascii="Arial" w:hAnsi="Arial" w:cs="Arial"/>
          <w:noProof/>
          <w:color w:val="000000"/>
          <w:lang w:val="es-ES"/>
        </w:rPr>
        <w:t>en</w:t>
      </w:r>
      <w:r w:rsidRPr="00D60393">
        <w:rPr>
          <w:rFonts w:ascii="Arial" w:hAnsi="Arial" w:cs="Arial"/>
          <w:noProof/>
          <w:color w:val="000000"/>
          <w:spacing w:val="-2"/>
          <w:lang w:val="es-ES"/>
        </w:rPr>
        <w:t>t</w:t>
      </w:r>
      <w:r w:rsidRPr="00D60393">
        <w:rPr>
          <w:rFonts w:ascii="Arial" w:hAnsi="Arial" w:cs="Arial"/>
          <w:noProof/>
          <w:color w:val="000000"/>
          <w:lang w:val="es-ES"/>
        </w:rPr>
        <w:t>i</w:t>
      </w:r>
      <w:r w:rsidRPr="00D60393">
        <w:rPr>
          <w:rFonts w:ascii="Arial" w:hAnsi="Arial" w:cs="Arial"/>
          <w:noProof/>
          <w:color w:val="000000"/>
          <w:spacing w:val="-2"/>
          <w:lang w:val="es-ES"/>
        </w:rPr>
        <w:t>f</w:t>
      </w:r>
      <w:r w:rsidRPr="00D60393">
        <w:rPr>
          <w:rFonts w:ascii="Arial" w:hAnsi="Arial" w:cs="Arial"/>
          <w:noProof/>
          <w:color w:val="000000"/>
          <w:lang w:val="es-ES"/>
        </w:rPr>
        <w:t>i</w:t>
      </w:r>
      <w:r w:rsidRPr="00D60393">
        <w:rPr>
          <w:rFonts w:ascii="Arial" w:hAnsi="Arial" w:cs="Arial"/>
          <w:noProof/>
          <w:color w:val="000000"/>
          <w:spacing w:val="-2"/>
          <w:lang w:val="es-ES"/>
        </w:rPr>
        <w:t>c</w:t>
      </w:r>
      <w:r w:rsidRPr="00D60393">
        <w:rPr>
          <w:rFonts w:ascii="Arial" w:hAnsi="Arial" w:cs="Arial"/>
          <w:noProof/>
          <w:color w:val="000000"/>
          <w:lang w:val="es-ES"/>
        </w:rPr>
        <w:t>ar</w:t>
      </w:r>
      <w:r w:rsidRPr="00D60393">
        <w:rPr>
          <w:rFonts w:ascii="Arial" w:hAnsi="Arial" w:cs="Arial"/>
          <w:noProof/>
          <w:color w:val="000000"/>
          <w:spacing w:val="-2"/>
          <w:lang w:val="es-ES"/>
        </w:rPr>
        <w:t>á</w:t>
      </w:r>
      <w:r w:rsidRPr="00D60393">
        <w:rPr>
          <w:rFonts w:ascii="Arial" w:hAnsi="Arial" w:cs="Arial"/>
          <w:noProof/>
          <w:color w:val="000000"/>
          <w:lang w:val="es-ES"/>
        </w:rPr>
        <w:t xml:space="preserve"> </w:t>
      </w:r>
      <w:r w:rsidRPr="00D60393">
        <w:rPr>
          <w:rFonts w:ascii="Arial" w:hAnsi="Arial" w:cs="Arial"/>
          <w:noProof/>
          <w:color w:val="000000"/>
          <w:spacing w:val="-2"/>
          <w:lang w:val="es-ES"/>
        </w:rPr>
        <w:t>l</w:t>
      </w:r>
      <w:r w:rsidRPr="00D60393">
        <w:rPr>
          <w:rFonts w:ascii="Arial" w:hAnsi="Arial" w:cs="Arial"/>
          <w:noProof/>
          <w:color w:val="000000"/>
          <w:lang w:val="es-ES"/>
        </w:rPr>
        <w:t xml:space="preserve">a máxima producción admisible bajo criterios de seguridad. </w:t>
      </w:r>
      <w:del w:id="288" w:author="Autor">
        <w:r w:rsidRPr="00D60393" w:rsidDel="00D70D65">
          <w:rPr>
            <w:rFonts w:ascii="Arial" w:hAnsi="Arial" w:cs="Arial"/>
            <w:noProof/>
            <w:color w:val="000000"/>
            <w:lang w:val="es-ES"/>
          </w:rPr>
          <w:delText>Para ello tendrá en cuenta la tecnología</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de</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cada</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una</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de</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las</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instalaciones</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de</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producción</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con</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objeto</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de</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minimizar</w:delText>
        </w:r>
        <w:r w:rsidRPr="00D60393" w:rsidDel="00D70D65">
          <w:rPr>
            <w:rFonts w:ascii="Arial" w:hAnsi="Arial" w:cs="Arial"/>
            <w:noProof/>
            <w:color w:val="000000"/>
            <w:spacing w:val="21"/>
            <w:lang w:val="es-ES"/>
          </w:rPr>
          <w:delText xml:space="preserve"> </w:delText>
        </w:r>
        <w:r w:rsidRPr="00D60393" w:rsidDel="00D70D65">
          <w:rPr>
            <w:rFonts w:ascii="Arial" w:hAnsi="Arial" w:cs="Arial"/>
            <w:noProof/>
            <w:color w:val="000000"/>
            <w:lang w:val="es-ES"/>
          </w:rPr>
          <w:delText>la m</w:delText>
        </w:r>
        <w:r w:rsidRPr="00D60393" w:rsidDel="00D70D65">
          <w:rPr>
            <w:rFonts w:ascii="Arial" w:hAnsi="Arial" w:cs="Arial"/>
            <w:noProof/>
            <w:color w:val="000000"/>
            <w:spacing w:val="-2"/>
            <w:lang w:val="es-ES"/>
          </w:rPr>
          <w:delText>o</w:delText>
        </w:r>
        <w:r w:rsidRPr="00D60393" w:rsidDel="00D70D65">
          <w:rPr>
            <w:rFonts w:ascii="Arial" w:hAnsi="Arial" w:cs="Arial"/>
            <w:noProof/>
            <w:color w:val="000000"/>
            <w:lang w:val="es-ES"/>
          </w:rPr>
          <w:delText>difi</w:delText>
        </w:r>
        <w:r w:rsidRPr="00D60393" w:rsidDel="00D70D65">
          <w:rPr>
            <w:rFonts w:ascii="Arial" w:hAnsi="Arial" w:cs="Arial"/>
            <w:noProof/>
            <w:color w:val="000000"/>
            <w:spacing w:val="-2"/>
            <w:lang w:val="es-ES"/>
          </w:rPr>
          <w:delText>c</w:delText>
        </w:r>
        <w:r w:rsidRPr="00D60393" w:rsidDel="00D70D65">
          <w:rPr>
            <w:rFonts w:ascii="Arial" w:hAnsi="Arial" w:cs="Arial"/>
            <w:noProof/>
            <w:color w:val="000000"/>
            <w:lang w:val="es-ES"/>
          </w:rPr>
          <w:delText>a</w:delText>
        </w:r>
        <w:r w:rsidRPr="00D60393" w:rsidDel="00D70D65">
          <w:rPr>
            <w:rFonts w:ascii="Arial" w:hAnsi="Arial" w:cs="Arial"/>
            <w:noProof/>
            <w:color w:val="000000"/>
            <w:spacing w:val="-2"/>
            <w:lang w:val="es-ES"/>
          </w:rPr>
          <w:delText>ció</w:delText>
        </w:r>
        <w:r w:rsidRPr="00D60393" w:rsidDel="00D70D65">
          <w:rPr>
            <w:rFonts w:ascii="Arial" w:hAnsi="Arial" w:cs="Arial"/>
            <w:noProof/>
            <w:color w:val="000000"/>
            <w:lang w:val="es-ES"/>
          </w:rPr>
          <w:delText xml:space="preserve">n </w:delText>
        </w:r>
        <w:r w:rsidRPr="00D60393" w:rsidDel="00D70D65">
          <w:rPr>
            <w:rFonts w:ascii="Arial" w:hAnsi="Arial" w:cs="Arial"/>
            <w:noProof/>
            <w:color w:val="000000"/>
            <w:spacing w:val="-2"/>
            <w:lang w:val="es-ES"/>
          </w:rPr>
          <w:delText>d</w:delText>
        </w:r>
        <w:r w:rsidRPr="00D60393" w:rsidDel="00D70D65">
          <w:rPr>
            <w:rFonts w:ascii="Arial" w:hAnsi="Arial" w:cs="Arial"/>
            <w:noProof/>
            <w:color w:val="000000"/>
            <w:lang w:val="es-ES"/>
          </w:rPr>
          <w:delText xml:space="preserve">e </w:delText>
        </w:r>
        <w:r w:rsidRPr="00D60393" w:rsidDel="00D70D65">
          <w:rPr>
            <w:rFonts w:ascii="Arial" w:hAnsi="Arial" w:cs="Arial"/>
            <w:noProof/>
            <w:color w:val="000000"/>
            <w:spacing w:val="-2"/>
            <w:lang w:val="es-ES"/>
          </w:rPr>
          <w:delText>ge</w:delText>
        </w:r>
        <w:r w:rsidRPr="00D60393" w:rsidDel="00D70D65">
          <w:rPr>
            <w:rFonts w:ascii="Arial" w:hAnsi="Arial" w:cs="Arial"/>
            <w:noProof/>
            <w:color w:val="000000"/>
            <w:lang w:val="es-ES"/>
          </w:rPr>
          <w:delText>n</w:delText>
        </w:r>
        <w:r w:rsidRPr="00D60393" w:rsidDel="00D70D65">
          <w:rPr>
            <w:rFonts w:ascii="Arial" w:hAnsi="Arial" w:cs="Arial"/>
            <w:noProof/>
            <w:color w:val="000000"/>
            <w:spacing w:val="-2"/>
            <w:lang w:val="es-ES"/>
          </w:rPr>
          <w:delText>er</w:delText>
        </w:r>
        <w:r w:rsidRPr="00D60393" w:rsidDel="00D70D65">
          <w:rPr>
            <w:rFonts w:ascii="Arial" w:hAnsi="Arial" w:cs="Arial"/>
            <w:noProof/>
            <w:color w:val="000000"/>
            <w:lang w:val="es-ES"/>
          </w:rPr>
          <w:delText>ac</w:delText>
        </w:r>
        <w:r w:rsidRPr="00D60393" w:rsidDel="00D70D65">
          <w:rPr>
            <w:rFonts w:ascii="Arial" w:hAnsi="Arial" w:cs="Arial"/>
            <w:noProof/>
            <w:color w:val="000000"/>
            <w:spacing w:val="-2"/>
            <w:lang w:val="es-ES"/>
          </w:rPr>
          <w:delText>i</w:delText>
        </w:r>
        <w:r w:rsidRPr="00D60393" w:rsidDel="00D70D65">
          <w:rPr>
            <w:rFonts w:ascii="Arial" w:hAnsi="Arial" w:cs="Arial"/>
            <w:noProof/>
            <w:color w:val="000000"/>
            <w:lang w:val="es-ES"/>
          </w:rPr>
          <w:delText>ó</w:delText>
        </w:r>
        <w:r w:rsidRPr="00D60393" w:rsidDel="00D70D65">
          <w:rPr>
            <w:rFonts w:ascii="Arial" w:hAnsi="Arial" w:cs="Arial"/>
            <w:noProof/>
            <w:color w:val="000000"/>
            <w:spacing w:val="-2"/>
            <w:lang w:val="es-ES"/>
          </w:rPr>
          <w:delText>n</w:delText>
        </w:r>
        <w:r w:rsidRPr="00D60393" w:rsidDel="00D70D65">
          <w:rPr>
            <w:rFonts w:ascii="Arial" w:hAnsi="Arial" w:cs="Arial"/>
            <w:noProof/>
            <w:color w:val="000000"/>
            <w:lang w:val="es-ES"/>
          </w:rPr>
          <w:delText xml:space="preserve"> </w:delText>
        </w:r>
        <w:r w:rsidRPr="00D60393" w:rsidDel="00D70D65">
          <w:rPr>
            <w:rFonts w:ascii="Arial" w:hAnsi="Arial" w:cs="Arial"/>
            <w:noProof/>
            <w:color w:val="000000"/>
            <w:spacing w:val="-2"/>
            <w:lang w:val="es-ES"/>
          </w:rPr>
          <w:delText>n</w:delText>
        </w:r>
        <w:r w:rsidRPr="00D60393" w:rsidDel="00D70D65">
          <w:rPr>
            <w:rFonts w:ascii="Arial" w:hAnsi="Arial" w:cs="Arial"/>
            <w:noProof/>
            <w:color w:val="000000"/>
            <w:lang w:val="es-ES"/>
          </w:rPr>
          <w:delText>e</w:delText>
        </w:r>
        <w:r w:rsidRPr="00D60393" w:rsidDel="00D70D65">
          <w:rPr>
            <w:rFonts w:ascii="Arial" w:hAnsi="Arial" w:cs="Arial"/>
            <w:noProof/>
            <w:color w:val="000000"/>
            <w:spacing w:val="-2"/>
            <w:lang w:val="es-ES"/>
          </w:rPr>
          <w:delText>c</w:delText>
        </w:r>
        <w:r w:rsidRPr="00D60393" w:rsidDel="00D70D65">
          <w:rPr>
            <w:rFonts w:ascii="Arial" w:hAnsi="Arial" w:cs="Arial"/>
            <w:noProof/>
            <w:color w:val="000000"/>
            <w:lang w:val="es-ES"/>
          </w:rPr>
          <w:delText>es</w:delText>
        </w:r>
        <w:r w:rsidRPr="00D60393" w:rsidDel="00D70D65">
          <w:rPr>
            <w:rFonts w:ascii="Arial" w:hAnsi="Arial" w:cs="Arial"/>
            <w:noProof/>
            <w:color w:val="000000"/>
            <w:spacing w:val="-2"/>
            <w:lang w:val="es-ES"/>
          </w:rPr>
          <w:delText>ari</w:delText>
        </w:r>
        <w:r w:rsidRPr="00D60393" w:rsidDel="00D70D65">
          <w:rPr>
            <w:rFonts w:ascii="Arial" w:hAnsi="Arial" w:cs="Arial"/>
            <w:noProof/>
            <w:color w:val="000000"/>
            <w:lang w:val="es-ES"/>
          </w:rPr>
          <w:delText>a.</w:delText>
        </w:r>
        <w:r w:rsidRPr="00D60393" w:rsidDel="00D70D65">
          <w:rPr>
            <w:rFonts w:ascii="Arial" w:hAnsi="Arial" w:cs="Arial"/>
            <w:noProof/>
            <w:lang w:val="es-ES"/>
          </w:rPr>
          <w:delText xml:space="preserve"> </w:delText>
        </w:r>
      </w:del>
    </w:p>
    <w:p w14:paraId="2EF98089" w14:textId="5B330E6A"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5.2.4</w:t>
      </w:r>
      <w:r w:rsidRPr="00D60393">
        <w:rPr>
          <w:rFonts w:ascii="Arial" w:hAnsi="Arial" w:cs="Arial"/>
          <w:noProof/>
          <w:color w:val="000000"/>
          <w:spacing w:val="144"/>
          <w:lang w:val="es-ES"/>
        </w:rPr>
        <w:t xml:space="preserve"> </w:t>
      </w:r>
      <w:r w:rsidRPr="00D60393">
        <w:rPr>
          <w:rFonts w:ascii="Arial" w:hAnsi="Arial" w:cs="Arial"/>
          <w:noProof/>
          <w:color w:val="000000"/>
          <w:spacing w:val="-3"/>
          <w:lang w:val="es-ES"/>
        </w:rPr>
        <w:t>V</w:t>
      </w:r>
      <w:r w:rsidRPr="00D60393">
        <w:rPr>
          <w:rFonts w:ascii="Arial" w:hAnsi="Arial" w:cs="Arial"/>
          <w:noProof/>
          <w:color w:val="000000"/>
          <w:lang w:val="es-ES"/>
        </w:rPr>
        <w:t>iabilidad</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3"/>
          <w:lang w:val="es-ES"/>
        </w:rPr>
        <w:t xml:space="preserve"> </w:t>
      </w:r>
      <w:r w:rsidRPr="00D60393">
        <w:rPr>
          <w:rFonts w:ascii="Arial" w:hAnsi="Arial" w:cs="Arial"/>
          <w:noProof/>
          <w:color w:val="000000"/>
          <w:lang w:val="es-ES"/>
        </w:rPr>
        <w:t>los</w:t>
      </w:r>
      <w:r w:rsidRPr="00D60393">
        <w:rPr>
          <w:rFonts w:ascii="Arial" w:hAnsi="Arial" w:cs="Arial"/>
          <w:noProof/>
          <w:color w:val="000000"/>
          <w:spacing w:val="-3"/>
          <w:lang w:val="es-ES"/>
        </w:rPr>
        <w:t xml:space="preserve"> </w:t>
      </w:r>
      <w:r w:rsidRPr="00D60393">
        <w:rPr>
          <w:rFonts w:ascii="Arial" w:hAnsi="Arial" w:cs="Arial"/>
          <w:noProof/>
          <w:color w:val="000000"/>
          <w:lang w:val="es-ES"/>
        </w:rPr>
        <w:t>balances</w:t>
      </w:r>
      <w:r w:rsidRPr="00D60393">
        <w:rPr>
          <w:rFonts w:ascii="Arial" w:hAnsi="Arial" w:cs="Arial"/>
          <w:noProof/>
          <w:color w:val="000000"/>
          <w:spacing w:val="-2"/>
          <w:lang w:val="es-ES"/>
        </w:rPr>
        <w:t xml:space="preserve"> </w:t>
      </w:r>
      <w:r w:rsidRPr="00D60393">
        <w:rPr>
          <w:rFonts w:ascii="Arial" w:hAnsi="Arial" w:cs="Arial"/>
          <w:noProof/>
          <w:color w:val="000000"/>
          <w:lang w:val="es-ES"/>
        </w:rPr>
        <w:t>de</w:t>
      </w:r>
      <w:r w:rsidRPr="00D60393">
        <w:rPr>
          <w:rFonts w:ascii="Arial" w:hAnsi="Arial" w:cs="Arial"/>
          <w:noProof/>
          <w:color w:val="000000"/>
          <w:spacing w:val="-3"/>
          <w:lang w:val="es-ES"/>
        </w:rPr>
        <w:t xml:space="preserve"> </w:t>
      </w:r>
      <w:r w:rsidRPr="00D60393">
        <w:rPr>
          <w:rFonts w:ascii="Arial" w:hAnsi="Arial" w:cs="Arial"/>
          <w:noProof/>
          <w:color w:val="000000"/>
          <w:lang w:val="es-ES"/>
        </w:rPr>
        <w:t>potencia.</w:t>
      </w:r>
      <w:r w:rsidRPr="00D60393">
        <w:rPr>
          <w:rFonts w:ascii="Arial" w:hAnsi="Arial" w:cs="Arial"/>
          <w:noProof/>
          <w:color w:val="000000"/>
          <w:spacing w:val="-3"/>
          <w:lang w:val="es-ES"/>
        </w:rPr>
        <w:t xml:space="preserve"> </w:t>
      </w:r>
      <w:r w:rsidRPr="00D60393">
        <w:rPr>
          <w:rFonts w:ascii="Arial" w:hAnsi="Arial" w:cs="Arial"/>
          <w:noProof/>
          <w:color w:val="000000"/>
          <w:lang w:val="es-ES"/>
        </w:rPr>
        <w:t>En</w:t>
      </w:r>
      <w:r w:rsidRPr="00D60393">
        <w:rPr>
          <w:rFonts w:ascii="Arial" w:hAnsi="Arial" w:cs="Arial"/>
          <w:noProof/>
          <w:color w:val="000000"/>
          <w:spacing w:val="-3"/>
          <w:lang w:val="es-ES"/>
        </w:rPr>
        <w:t xml:space="preserve"> </w:t>
      </w:r>
      <w:r w:rsidRPr="00D60393">
        <w:rPr>
          <w:rFonts w:ascii="Arial" w:hAnsi="Arial" w:cs="Arial"/>
          <w:noProof/>
          <w:color w:val="000000"/>
          <w:lang w:val="es-ES"/>
        </w:rPr>
        <w:t>la</w:t>
      </w:r>
      <w:r w:rsidRPr="00D60393">
        <w:rPr>
          <w:rFonts w:ascii="Arial" w:hAnsi="Arial" w:cs="Arial"/>
          <w:noProof/>
          <w:color w:val="000000"/>
          <w:spacing w:val="-3"/>
          <w:lang w:val="es-ES"/>
        </w:rPr>
        <w:t xml:space="preserve"> </w:t>
      </w:r>
      <w:r w:rsidRPr="00D60393">
        <w:rPr>
          <w:rFonts w:ascii="Arial" w:hAnsi="Arial" w:cs="Arial"/>
          <w:noProof/>
          <w:color w:val="000000"/>
          <w:lang w:val="es-ES"/>
        </w:rPr>
        <w:t>programación</w:t>
      </w:r>
      <w:r w:rsidRPr="00D60393">
        <w:rPr>
          <w:rFonts w:ascii="Arial" w:hAnsi="Arial" w:cs="Arial"/>
          <w:noProof/>
          <w:color w:val="000000"/>
          <w:spacing w:val="-3"/>
          <w:lang w:val="es-ES"/>
        </w:rPr>
        <w:t xml:space="preserve"> </w:t>
      </w:r>
      <w:r w:rsidRPr="00D60393">
        <w:rPr>
          <w:rFonts w:ascii="Arial" w:hAnsi="Arial" w:cs="Arial"/>
          <w:noProof/>
          <w:color w:val="000000"/>
          <w:lang w:val="es-ES"/>
        </w:rPr>
        <w:t>de</w:t>
      </w:r>
      <w:r w:rsidRPr="00D60393">
        <w:rPr>
          <w:rFonts w:ascii="Arial" w:hAnsi="Arial" w:cs="Arial"/>
          <w:noProof/>
          <w:color w:val="000000"/>
          <w:spacing w:val="-3"/>
          <w:lang w:val="es-ES"/>
        </w:rPr>
        <w:t xml:space="preserve"> </w:t>
      </w:r>
      <w:r w:rsidRPr="00D60393">
        <w:rPr>
          <w:rFonts w:ascii="Arial" w:hAnsi="Arial" w:cs="Arial"/>
          <w:noProof/>
          <w:color w:val="000000"/>
          <w:lang w:val="es-ES"/>
        </w:rPr>
        <w:t>la</w:t>
      </w:r>
      <w:r w:rsidRPr="00D60393">
        <w:rPr>
          <w:rFonts w:ascii="Arial" w:hAnsi="Arial" w:cs="Arial"/>
          <w:noProof/>
          <w:color w:val="000000"/>
          <w:spacing w:val="-3"/>
          <w:lang w:val="es-ES"/>
        </w:rPr>
        <w:t xml:space="preserve"> </w:t>
      </w:r>
      <w:r w:rsidRPr="00D60393">
        <w:rPr>
          <w:rFonts w:ascii="Arial" w:hAnsi="Arial" w:cs="Arial"/>
          <w:noProof/>
          <w:color w:val="000000"/>
          <w:lang w:val="es-ES"/>
        </w:rPr>
        <w:t>generación</w:t>
      </w:r>
      <w:r w:rsidRPr="00D60393">
        <w:rPr>
          <w:rFonts w:ascii="Arial" w:hAnsi="Arial" w:cs="Arial"/>
          <w:noProof/>
          <w:color w:val="000000"/>
          <w:spacing w:val="-2"/>
          <w:lang w:val="es-ES"/>
        </w:rPr>
        <w:t xml:space="preserve"> </w:t>
      </w:r>
      <w:r w:rsidRPr="00D60393">
        <w:rPr>
          <w:rFonts w:ascii="Arial" w:hAnsi="Arial" w:cs="Arial"/>
          <w:noProof/>
          <w:color w:val="000000"/>
          <w:lang w:val="es-ES"/>
        </w:rPr>
        <w:t xml:space="preserve">el </w:t>
      </w:r>
      <w:ins w:id="289" w:author="Autor">
        <w:r w:rsidR="00EA5FD0" w:rsidRPr="00D60393">
          <w:rPr>
            <w:rFonts w:ascii="Arial" w:hAnsi="Arial" w:cs="Arial"/>
            <w:noProof/>
            <w:color w:val="000000"/>
            <w:lang w:val="es-ES"/>
          </w:rPr>
          <w:t>o</w:t>
        </w:r>
      </w:ins>
      <w:del w:id="290"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 xml:space="preserve">perador del </w:t>
      </w:r>
      <w:ins w:id="291" w:author="Autor">
        <w:r w:rsidR="00EA5FD0" w:rsidRPr="00D60393">
          <w:rPr>
            <w:rFonts w:ascii="Arial" w:hAnsi="Arial" w:cs="Arial"/>
            <w:noProof/>
            <w:color w:val="000000"/>
            <w:lang w:val="es-ES"/>
          </w:rPr>
          <w:t>s</w:t>
        </w:r>
      </w:ins>
      <w:del w:id="292"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 debe asegurar la viabilidad de los balances de potencia activa y reactiva,</w:t>
      </w:r>
      <w:r w:rsidRPr="00D60393">
        <w:rPr>
          <w:rFonts w:ascii="Arial" w:hAnsi="Arial" w:cs="Arial"/>
          <w:noProof/>
          <w:color w:val="000000"/>
          <w:spacing w:val="24"/>
          <w:lang w:val="es-ES"/>
        </w:rPr>
        <w:t xml:space="preserve"> </w:t>
      </w:r>
      <w:r w:rsidRPr="00D60393">
        <w:rPr>
          <w:rFonts w:ascii="Arial" w:hAnsi="Arial" w:cs="Arial"/>
          <w:noProof/>
          <w:color w:val="000000"/>
          <w:lang w:val="es-ES"/>
        </w:rPr>
        <w:t>teniendo</w:t>
      </w:r>
      <w:r w:rsidRPr="00D60393">
        <w:rPr>
          <w:rFonts w:ascii="Arial" w:hAnsi="Arial" w:cs="Arial"/>
          <w:noProof/>
          <w:color w:val="000000"/>
          <w:spacing w:val="24"/>
          <w:lang w:val="es-ES"/>
        </w:rPr>
        <w:t xml:space="preserve"> </w:t>
      </w:r>
      <w:r w:rsidRPr="00D60393">
        <w:rPr>
          <w:rFonts w:ascii="Arial" w:hAnsi="Arial" w:cs="Arial"/>
          <w:noProof/>
          <w:color w:val="000000"/>
          <w:lang w:val="es-ES"/>
        </w:rPr>
        <w:t>en</w:t>
      </w:r>
      <w:r w:rsidRPr="00D60393">
        <w:rPr>
          <w:rFonts w:ascii="Arial" w:hAnsi="Arial" w:cs="Arial"/>
          <w:noProof/>
          <w:color w:val="000000"/>
          <w:spacing w:val="24"/>
          <w:lang w:val="es-ES"/>
        </w:rPr>
        <w:t xml:space="preserve"> </w:t>
      </w:r>
      <w:r w:rsidRPr="00D60393">
        <w:rPr>
          <w:rFonts w:ascii="Arial" w:hAnsi="Arial" w:cs="Arial"/>
          <w:noProof/>
          <w:color w:val="000000"/>
          <w:lang w:val="es-ES"/>
        </w:rPr>
        <w:t>cuenta</w:t>
      </w:r>
      <w:r w:rsidRPr="00D60393">
        <w:rPr>
          <w:rFonts w:ascii="Arial" w:hAnsi="Arial" w:cs="Arial"/>
          <w:noProof/>
          <w:color w:val="000000"/>
          <w:spacing w:val="24"/>
          <w:lang w:val="es-ES"/>
        </w:rPr>
        <w:t xml:space="preserve"> </w:t>
      </w:r>
      <w:r w:rsidRPr="00D60393">
        <w:rPr>
          <w:rFonts w:ascii="Arial" w:hAnsi="Arial" w:cs="Arial"/>
          <w:noProof/>
          <w:color w:val="000000"/>
          <w:lang w:val="es-ES"/>
        </w:rPr>
        <w:t>las</w:t>
      </w:r>
      <w:r w:rsidRPr="00D60393">
        <w:rPr>
          <w:rFonts w:ascii="Arial" w:hAnsi="Arial" w:cs="Arial"/>
          <w:noProof/>
          <w:color w:val="000000"/>
          <w:spacing w:val="24"/>
          <w:lang w:val="es-ES"/>
        </w:rPr>
        <w:t xml:space="preserve"> </w:t>
      </w:r>
      <w:r w:rsidRPr="00D60393">
        <w:rPr>
          <w:rFonts w:ascii="Arial" w:hAnsi="Arial" w:cs="Arial"/>
          <w:noProof/>
          <w:color w:val="000000"/>
          <w:lang w:val="es-ES"/>
        </w:rPr>
        <w:t>circunstancias</w:t>
      </w:r>
      <w:r w:rsidRPr="00D60393">
        <w:rPr>
          <w:rFonts w:ascii="Arial" w:hAnsi="Arial" w:cs="Arial"/>
          <w:noProof/>
          <w:color w:val="000000"/>
          <w:spacing w:val="24"/>
          <w:lang w:val="es-ES"/>
        </w:rPr>
        <w:t xml:space="preserve"> </w:t>
      </w:r>
      <w:r w:rsidRPr="00D60393">
        <w:rPr>
          <w:rFonts w:ascii="Arial" w:hAnsi="Arial" w:cs="Arial"/>
          <w:noProof/>
          <w:color w:val="000000"/>
          <w:lang w:val="es-ES"/>
        </w:rPr>
        <w:t>singulares</w:t>
      </w:r>
      <w:r w:rsidRPr="00D60393">
        <w:rPr>
          <w:rFonts w:ascii="Arial" w:hAnsi="Arial" w:cs="Arial"/>
          <w:noProof/>
          <w:color w:val="000000"/>
          <w:spacing w:val="24"/>
          <w:lang w:val="es-ES"/>
        </w:rPr>
        <w:t xml:space="preserve"> </w:t>
      </w:r>
      <w:r w:rsidRPr="00D60393">
        <w:rPr>
          <w:rFonts w:ascii="Arial" w:hAnsi="Arial" w:cs="Arial"/>
          <w:noProof/>
          <w:color w:val="000000"/>
          <w:lang w:val="es-ES"/>
        </w:rPr>
        <w:t>de</w:t>
      </w:r>
      <w:r w:rsidRPr="00D60393">
        <w:rPr>
          <w:rFonts w:ascii="Arial" w:hAnsi="Arial" w:cs="Arial"/>
          <w:noProof/>
          <w:color w:val="000000"/>
          <w:spacing w:val="24"/>
          <w:lang w:val="es-ES"/>
        </w:rPr>
        <w:t xml:space="preserve"> </w:t>
      </w:r>
      <w:r w:rsidRPr="00D60393">
        <w:rPr>
          <w:rFonts w:ascii="Arial" w:hAnsi="Arial" w:cs="Arial"/>
          <w:noProof/>
          <w:color w:val="000000"/>
          <w:lang w:val="es-ES"/>
        </w:rPr>
        <w:t>operación</w:t>
      </w:r>
      <w:r w:rsidRPr="00D60393">
        <w:rPr>
          <w:rFonts w:ascii="Arial" w:hAnsi="Arial" w:cs="Arial"/>
          <w:noProof/>
          <w:color w:val="000000"/>
          <w:spacing w:val="24"/>
          <w:lang w:val="es-ES"/>
        </w:rPr>
        <w:t xml:space="preserve"> </w:t>
      </w:r>
      <w:r w:rsidRPr="00D60393">
        <w:rPr>
          <w:rFonts w:ascii="Arial" w:hAnsi="Arial" w:cs="Arial"/>
          <w:noProof/>
          <w:color w:val="000000"/>
          <w:lang w:val="es-ES"/>
        </w:rPr>
        <w:t>y</w:t>
      </w:r>
      <w:r w:rsidRPr="00D60393">
        <w:rPr>
          <w:rFonts w:ascii="Arial" w:hAnsi="Arial" w:cs="Arial"/>
          <w:noProof/>
          <w:color w:val="000000"/>
          <w:spacing w:val="24"/>
          <w:lang w:val="es-ES"/>
        </w:rPr>
        <w:t xml:space="preserve"> </w:t>
      </w:r>
      <w:r w:rsidRPr="00D60393">
        <w:rPr>
          <w:rFonts w:ascii="Arial" w:hAnsi="Arial" w:cs="Arial"/>
          <w:noProof/>
          <w:color w:val="000000"/>
          <w:lang w:val="es-ES"/>
        </w:rPr>
        <w:t>los</w:t>
      </w:r>
      <w:r w:rsidRPr="00D60393">
        <w:rPr>
          <w:rFonts w:ascii="Arial" w:hAnsi="Arial" w:cs="Arial"/>
          <w:noProof/>
          <w:color w:val="000000"/>
          <w:spacing w:val="24"/>
          <w:lang w:val="es-ES"/>
        </w:rPr>
        <w:t xml:space="preserve"> </w:t>
      </w:r>
      <w:r w:rsidRPr="00D60393">
        <w:rPr>
          <w:rFonts w:ascii="Arial" w:hAnsi="Arial" w:cs="Arial"/>
          <w:noProof/>
          <w:color w:val="000000"/>
          <w:lang w:val="es-ES"/>
        </w:rPr>
        <w:t>límites técnicos de las instalaciones de producción de categoría</w:t>
      </w:r>
      <w:r w:rsidRPr="00D60393">
        <w:rPr>
          <w:rFonts w:ascii="Arial" w:hAnsi="Arial" w:cs="Arial"/>
          <w:noProof/>
          <w:color w:val="000000"/>
          <w:spacing w:val="-12"/>
          <w:lang w:val="es-ES"/>
        </w:rPr>
        <w:t xml:space="preserve"> </w:t>
      </w:r>
      <w:r w:rsidRPr="00D60393">
        <w:rPr>
          <w:rFonts w:ascii="Arial" w:hAnsi="Arial" w:cs="Arial"/>
          <w:noProof/>
          <w:color w:val="000000"/>
          <w:spacing w:val="-11"/>
          <w:lang w:val="es-ES"/>
        </w:rPr>
        <w:t>A</w:t>
      </w:r>
      <w:r w:rsidRPr="00D60393">
        <w:rPr>
          <w:rFonts w:ascii="Arial" w:hAnsi="Arial" w:cs="Arial"/>
          <w:noProof/>
          <w:color w:val="000000"/>
          <w:lang w:val="es-ES"/>
        </w:rPr>
        <w:t xml:space="preserve"> que sean imprescindibles para cubrir la demanda en períodos horarios próximos al período afectado, de lo que podrán resultar restricciones técnicas sobre las instalaciones de producción de categoría B. En este caso, asociado a horizontes diarios de programación, el ámbito de aplicación será generalmente</w:t>
      </w:r>
      <w:r w:rsidRPr="00D60393">
        <w:rPr>
          <w:rFonts w:ascii="Arial" w:hAnsi="Arial" w:cs="Arial"/>
          <w:noProof/>
          <w:color w:val="000000"/>
          <w:spacing w:val="31"/>
          <w:lang w:val="es-ES"/>
        </w:rPr>
        <w:t xml:space="preserve"> </w:t>
      </w:r>
      <w:r w:rsidRPr="00D60393">
        <w:rPr>
          <w:rFonts w:ascii="Arial" w:hAnsi="Arial" w:cs="Arial"/>
          <w:noProof/>
          <w:color w:val="000000"/>
          <w:lang w:val="es-ES"/>
        </w:rPr>
        <w:t>el</w:t>
      </w:r>
      <w:r w:rsidRPr="00D60393">
        <w:rPr>
          <w:rFonts w:ascii="Arial" w:hAnsi="Arial" w:cs="Arial"/>
          <w:noProof/>
          <w:color w:val="000000"/>
          <w:spacing w:val="31"/>
          <w:lang w:val="es-ES"/>
        </w:rPr>
        <w:t xml:space="preserve"> </w:t>
      </w:r>
      <w:r w:rsidRPr="00D60393">
        <w:rPr>
          <w:rFonts w:ascii="Arial" w:hAnsi="Arial" w:cs="Arial"/>
          <w:noProof/>
          <w:color w:val="000000"/>
          <w:lang w:val="es-ES"/>
        </w:rPr>
        <w:t>del</w:t>
      </w:r>
      <w:r w:rsidRPr="00D60393">
        <w:rPr>
          <w:rFonts w:ascii="Arial" w:hAnsi="Arial" w:cs="Arial"/>
          <w:noProof/>
          <w:color w:val="000000"/>
          <w:spacing w:val="31"/>
          <w:lang w:val="es-ES"/>
        </w:rPr>
        <w:t xml:space="preserve"> </w:t>
      </w:r>
      <w:r w:rsidRPr="00D60393">
        <w:rPr>
          <w:rFonts w:ascii="Arial" w:hAnsi="Arial" w:cs="Arial"/>
          <w:noProof/>
          <w:color w:val="000000"/>
          <w:lang w:val="es-ES"/>
        </w:rPr>
        <w:t>conjunto</w:t>
      </w:r>
      <w:r w:rsidRPr="00D60393">
        <w:rPr>
          <w:rFonts w:ascii="Arial" w:hAnsi="Arial" w:cs="Arial"/>
          <w:noProof/>
          <w:color w:val="000000"/>
          <w:spacing w:val="31"/>
          <w:lang w:val="es-ES"/>
        </w:rPr>
        <w:t xml:space="preserve"> </w:t>
      </w:r>
      <w:r w:rsidRPr="00D60393">
        <w:rPr>
          <w:rFonts w:ascii="Arial" w:hAnsi="Arial" w:cs="Arial"/>
          <w:noProof/>
          <w:color w:val="000000"/>
          <w:lang w:val="es-ES"/>
        </w:rPr>
        <w:t>del</w:t>
      </w:r>
      <w:r w:rsidRPr="00D60393">
        <w:rPr>
          <w:rFonts w:ascii="Arial" w:hAnsi="Arial" w:cs="Arial"/>
          <w:noProof/>
          <w:color w:val="000000"/>
          <w:spacing w:val="31"/>
          <w:lang w:val="es-ES"/>
        </w:rPr>
        <w:t xml:space="preserve"> </w:t>
      </w:r>
      <w:ins w:id="293" w:author="Autor">
        <w:r w:rsidR="00824266" w:rsidRPr="00D60393">
          <w:rPr>
            <w:rFonts w:ascii="Arial" w:hAnsi="Arial" w:cs="Arial"/>
            <w:noProof/>
            <w:color w:val="000000"/>
            <w:lang w:val="es-ES"/>
          </w:rPr>
          <w:t>s</w:t>
        </w:r>
      </w:ins>
      <w:del w:id="294" w:author="Autor">
        <w:r w:rsidRPr="00D60393" w:rsidDel="00824266">
          <w:rPr>
            <w:rFonts w:ascii="Arial" w:hAnsi="Arial" w:cs="Arial"/>
            <w:noProof/>
            <w:color w:val="000000"/>
            <w:lang w:val="es-ES"/>
          </w:rPr>
          <w:delText>S</w:delText>
        </w:r>
      </w:del>
      <w:r w:rsidRPr="00D60393">
        <w:rPr>
          <w:rFonts w:ascii="Arial" w:hAnsi="Arial" w:cs="Arial"/>
          <w:noProof/>
          <w:color w:val="000000"/>
          <w:lang w:val="es-ES"/>
        </w:rPr>
        <w:t>istema,</w:t>
      </w:r>
      <w:r w:rsidRPr="00D60393">
        <w:rPr>
          <w:rFonts w:ascii="Arial" w:hAnsi="Arial" w:cs="Arial"/>
          <w:noProof/>
          <w:color w:val="000000"/>
          <w:spacing w:val="31"/>
          <w:lang w:val="es-ES"/>
        </w:rPr>
        <w:t xml:space="preserve"> </w:t>
      </w:r>
      <w:r w:rsidRPr="00D60393">
        <w:rPr>
          <w:rFonts w:ascii="Arial" w:hAnsi="Arial" w:cs="Arial"/>
          <w:noProof/>
          <w:color w:val="000000"/>
          <w:lang w:val="es-ES"/>
        </w:rPr>
        <w:t>teniendo</w:t>
      </w:r>
      <w:r w:rsidRPr="00D60393">
        <w:rPr>
          <w:rFonts w:ascii="Arial" w:hAnsi="Arial" w:cs="Arial"/>
          <w:noProof/>
          <w:color w:val="000000"/>
          <w:spacing w:val="31"/>
          <w:lang w:val="es-ES"/>
        </w:rPr>
        <w:t xml:space="preserve"> </w:t>
      </w:r>
      <w:r w:rsidRPr="00D60393">
        <w:rPr>
          <w:rFonts w:ascii="Arial" w:hAnsi="Arial" w:cs="Arial"/>
          <w:noProof/>
          <w:color w:val="000000"/>
          <w:lang w:val="es-ES"/>
        </w:rPr>
        <w:t>relevancia</w:t>
      </w:r>
      <w:r w:rsidRPr="00D60393">
        <w:rPr>
          <w:rFonts w:ascii="Arial" w:hAnsi="Arial" w:cs="Arial"/>
          <w:noProof/>
          <w:color w:val="000000"/>
          <w:spacing w:val="31"/>
          <w:lang w:val="es-ES"/>
        </w:rPr>
        <w:t xml:space="preserve"> </w:t>
      </w:r>
      <w:r w:rsidRPr="00D60393">
        <w:rPr>
          <w:rFonts w:ascii="Arial" w:hAnsi="Arial" w:cs="Arial"/>
          <w:noProof/>
          <w:color w:val="000000"/>
          <w:lang w:val="es-ES"/>
        </w:rPr>
        <w:t>la</w:t>
      </w:r>
      <w:r w:rsidRPr="00D60393">
        <w:rPr>
          <w:rFonts w:ascii="Arial" w:hAnsi="Arial" w:cs="Arial"/>
          <w:noProof/>
          <w:color w:val="000000"/>
          <w:spacing w:val="31"/>
          <w:lang w:val="es-ES"/>
        </w:rPr>
        <w:t xml:space="preserve"> </w:t>
      </w:r>
      <w:r w:rsidRPr="00D60393">
        <w:rPr>
          <w:rFonts w:ascii="Arial" w:hAnsi="Arial" w:cs="Arial"/>
          <w:noProof/>
          <w:color w:val="000000"/>
          <w:lang w:val="es-ES"/>
        </w:rPr>
        <w:t>tecnología</w:t>
      </w:r>
      <w:r w:rsidRPr="00D60393">
        <w:rPr>
          <w:rFonts w:ascii="Arial" w:hAnsi="Arial" w:cs="Arial"/>
          <w:noProof/>
          <w:color w:val="000000"/>
          <w:spacing w:val="31"/>
          <w:lang w:val="es-ES"/>
        </w:rPr>
        <w:t xml:space="preserve"> </w:t>
      </w:r>
      <w:r w:rsidRPr="00D60393">
        <w:rPr>
          <w:rFonts w:ascii="Arial" w:hAnsi="Arial" w:cs="Arial"/>
          <w:noProof/>
          <w:color w:val="000000"/>
          <w:lang w:val="es-ES"/>
        </w:rPr>
        <w:t>de</w:t>
      </w:r>
      <w:r w:rsidRPr="00D60393">
        <w:rPr>
          <w:rFonts w:ascii="Arial" w:hAnsi="Arial" w:cs="Arial"/>
          <w:noProof/>
          <w:color w:val="000000"/>
          <w:spacing w:val="31"/>
          <w:lang w:val="es-ES"/>
        </w:rPr>
        <w:t xml:space="preserve"> </w:t>
      </w:r>
      <w:r w:rsidRPr="00D60393">
        <w:rPr>
          <w:rFonts w:ascii="Arial" w:hAnsi="Arial" w:cs="Arial"/>
          <w:noProof/>
          <w:color w:val="000000"/>
          <w:lang w:val="es-ES"/>
        </w:rPr>
        <w:t xml:space="preserve">las instalaciones de </w:t>
      </w:r>
      <w:del w:id="295" w:author="Autor">
        <w:r w:rsidRPr="00D60393" w:rsidDel="00A00206">
          <w:rPr>
            <w:rFonts w:ascii="Arial" w:hAnsi="Arial" w:cs="Arial"/>
            <w:noProof/>
            <w:color w:val="000000"/>
            <w:lang w:val="es-ES"/>
          </w:rPr>
          <w:delText>generación</w:delText>
        </w:r>
      </w:del>
      <w:ins w:id="296" w:author="Autor">
        <w:r w:rsidR="00A00206" w:rsidRPr="00D60393">
          <w:rPr>
            <w:rFonts w:ascii="Arial" w:hAnsi="Arial" w:cs="Arial"/>
            <w:noProof/>
            <w:color w:val="000000"/>
            <w:lang w:val="es-ES"/>
          </w:rPr>
          <w:t>producción</w:t>
        </w:r>
      </w:ins>
      <w:r w:rsidRPr="00D60393">
        <w:rPr>
          <w:rFonts w:ascii="Arial" w:hAnsi="Arial" w:cs="Arial"/>
          <w:noProof/>
          <w:color w:val="000000"/>
          <w:lang w:val="es-ES"/>
        </w:rPr>
        <w:t>.</w:t>
      </w:r>
      <w:r w:rsidRPr="00D60393">
        <w:rPr>
          <w:rFonts w:ascii="Arial" w:hAnsi="Arial" w:cs="Arial"/>
          <w:noProof/>
          <w:lang w:val="es-ES"/>
        </w:rPr>
        <w:t xml:space="preserve"> </w:t>
      </w:r>
    </w:p>
    <w:p w14:paraId="2EF9808A" w14:textId="202AF90F"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En aquellas situaciones de demanda de energía eléctrica que lo requieran, y una vez agotados</w:t>
      </w:r>
      <w:r w:rsidRPr="00D60393">
        <w:rPr>
          <w:rFonts w:ascii="Arial" w:hAnsi="Arial" w:cs="Arial"/>
          <w:noProof/>
          <w:color w:val="000000"/>
          <w:spacing w:val="46"/>
          <w:lang w:val="es-ES"/>
        </w:rPr>
        <w:t xml:space="preserve"> </w:t>
      </w:r>
      <w:r w:rsidRPr="00D60393">
        <w:rPr>
          <w:rFonts w:ascii="Arial" w:hAnsi="Arial" w:cs="Arial"/>
          <w:noProof/>
          <w:color w:val="000000"/>
          <w:lang w:val="es-ES"/>
        </w:rPr>
        <w:t>los</w:t>
      </w:r>
      <w:r w:rsidRPr="00D60393">
        <w:rPr>
          <w:rFonts w:ascii="Arial" w:hAnsi="Arial" w:cs="Arial"/>
          <w:noProof/>
          <w:color w:val="000000"/>
          <w:spacing w:val="46"/>
          <w:lang w:val="es-ES"/>
        </w:rPr>
        <w:t xml:space="preserve"> </w:t>
      </w:r>
      <w:r w:rsidRPr="00D60393">
        <w:rPr>
          <w:rFonts w:ascii="Arial" w:hAnsi="Arial" w:cs="Arial"/>
          <w:noProof/>
          <w:color w:val="000000"/>
          <w:lang w:val="es-ES"/>
        </w:rPr>
        <w:t>mecanismos</w:t>
      </w:r>
      <w:r w:rsidRPr="00D60393">
        <w:rPr>
          <w:rFonts w:ascii="Arial" w:hAnsi="Arial" w:cs="Arial"/>
          <w:noProof/>
          <w:color w:val="000000"/>
          <w:spacing w:val="46"/>
          <w:lang w:val="es-ES"/>
        </w:rPr>
        <w:t xml:space="preserve"> </w:t>
      </w:r>
      <w:r w:rsidRPr="00D60393">
        <w:rPr>
          <w:rFonts w:ascii="Arial" w:hAnsi="Arial" w:cs="Arial"/>
          <w:noProof/>
          <w:color w:val="000000"/>
          <w:lang w:val="es-ES"/>
        </w:rPr>
        <w:t>normales</w:t>
      </w:r>
      <w:r w:rsidRPr="00D60393">
        <w:rPr>
          <w:rFonts w:ascii="Arial" w:hAnsi="Arial" w:cs="Arial"/>
          <w:noProof/>
          <w:color w:val="000000"/>
          <w:spacing w:val="46"/>
          <w:lang w:val="es-ES"/>
        </w:rPr>
        <w:t xml:space="preserve"> </w:t>
      </w:r>
      <w:r w:rsidRPr="00D60393">
        <w:rPr>
          <w:rFonts w:ascii="Arial" w:hAnsi="Arial" w:cs="Arial"/>
          <w:noProof/>
          <w:color w:val="000000"/>
          <w:lang w:val="es-ES"/>
        </w:rPr>
        <w:t>para</w:t>
      </w:r>
      <w:r w:rsidRPr="00D60393">
        <w:rPr>
          <w:rFonts w:ascii="Arial" w:hAnsi="Arial" w:cs="Arial"/>
          <w:noProof/>
          <w:color w:val="000000"/>
          <w:spacing w:val="46"/>
          <w:lang w:val="es-ES"/>
        </w:rPr>
        <w:t xml:space="preserve"> </w:t>
      </w:r>
      <w:r w:rsidRPr="00D60393">
        <w:rPr>
          <w:rFonts w:ascii="Arial" w:hAnsi="Arial" w:cs="Arial"/>
          <w:noProof/>
          <w:color w:val="000000"/>
          <w:lang w:val="es-ES"/>
        </w:rPr>
        <w:t>programar</w:t>
      </w:r>
      <w:r w:rsidRPr="00D60393">
        <w:rPr>
          <w:rFonts w:ascii="Arial" w:hAnsi="Arial" w:cs="Arial"/>
          <w:noProof/>
          <w:color w:val="000000"/>
          <w:spacing w:val="46"/>
          <w:lang w:val="es-ES"/>
        </w:rPr>
        <w:t xml:space="preserve"> </w:t>
      </w:r>
      <w:r w:rsidRPr="00D60393">
        <w:rPr>
          <w:rFonts w:ascii="Arial" w:hAnsi="Arial" w:cs="Arial"/>
          <w:noProof/>
          <w:color w:val="000000"/>
          <w:lang w:val="es-ES"/>
        </w:rPr>
        <w:t>la</w:t>
      </w:r>
      <w:r w:rsidRPr="00D60393">
        <w:rPr>
          <w:rFonts w:ascii="Arial" w:hAnsi="Arial" w:cs="Arial"/>
          <w:noProof/>
          <w:color w:val="000000"/>
          <w:spacing w:val="46"/>
          <w:lang w:val="es-ES"/>
        </w:rPr>
        <w:t xml:space="preserve"> </w:t>
      </w:r>
      <w:r w:rsidRPr="00D60393">
        <w:rPr>
          <w:rFonts w:ascii="Arial" w:hAnsi="Arial" w:cs="Arial"/>
          <w:noProof/>
          <w:color w:val="000000"/>
          <w:lang w:val="es-ES"/>
        </w:rPr>
        <w:t>cobertura</w:t>
      </w:r>
      <w:r w:rsidRPr="00D60393">
        <w:rPr>
          <w:rFonts w:ascii="Arial" w:hAnsi="Arial" w:cs="Arial"/>
          <w:noProof/>
          <w:color w:val="000000"/>
          <w:spacing w:val="46"/>
          <w:lang w:val="es-ES"/>
        </w:rPr>
        <w:t xml:space="preserve"> </w:t>
      </w:r>
      <w:r w:rsidRPr="00D60393">
        <w:rPr>
          <w:rFonts w:ascii="Arial" w:hAnsi="Arial" w:cs="Arial"/>
          <w:noProof/>
          <w:color w:val="000000"/>
          <w:lang w:val="es-ES"/>
        </w:rPr>
        <w:t>y</w:t>
      </w:r>
      <w:r w:rsidRPr="00D60393">
        <w:rPr>
          <w:rFonts w:ascii="Arial" w:hAnsi="Arial" w:cs="Arial"/>
          <w:noProof/>
          <w:color w:val="000000"/>
          <w:spacing w:val="46"/>
          <w:lang w:val="es-ES"/>
        </w:rPr>
        <w:t xml:space="preserve"> </w:t>
      </w:r>
      <w:r w:rsidRPr="00D60393">
        <w:rPr>
          <w:rFonts w:ascii="Arial" w:hAnsi="Arial" w:cs="Arial"/>
          <w:noProof/>
          <w:color w:val="000000"/>
          <w:lang w:val="es-ES"/>
        </w:rPr>
        <w:t>sus</w:t>
      </w:r>
      <w:r w:rsidRPr="00D60393">
        <w:rPr>
          <w:rFonts w:ascii="Arial" w:hAnsi="Arial" w:cs="Arial"/>
          <w:noProof/>
          <w:color w:val="000000"/>
          <w:spacing w:val="46"/>
          <w:lang w:val="es-ES"/>
        </w:rPr>
        <w:t xml:space="preserve"> </w:t>
      </w:r>
      <w:r w:rsidRPr="00D60393">
        <w:rPr>
          <w:rFonts w:ascii="Arial" w:hAnsi="Arial" w:cs="Arial"/>
          <w:noProof/>
          <w:color w:val="000000"/>
          <w:lang w:val="es-ES"/>
        </w:rPr>
        <w:t xml:space="preserve">reservas correspondientes y para garantizar niveles de tensión adecuados en los nudos de la </w:t>
      </w:r>
      <w:ins w:id="297" w:author="Autor">
        <w:r w:rsidR="00574746" w:rsidRPr="00D60393">
          <w:rPr>
            <w:rFonts w:ascii="Arial" w:hAnsi="Arial" w:cs="Arial"/>
            <w:noProof/>
            <w:color w:val="000000"/>
            <w:lang w:val="es-ES"/>
          </w:rPr>
          <w:t>R</w:t>
        </w:r>
      </w:ins>
      <w:del w:id="298" w:author="Autor">
        <w:r w:rsidRPr="00D60393" w:rsidDel="00574746">
          <w:rPr>
            <w:rFonts w:ascii="Arial" w:hAnsi="Arial" w:cs="Arial"/>
            <w:noProof/>
            <w:color w:val="000000"/>
            <w:lang w:val="es-ES"/>
          </w:rPr>
          <w:delText>r</w:delText>
        </w:r>
      </w:del>
      <w:r w:rsidRPr="00D60393">
        <w:rPr>
          <w:rFonts w:ascii="Arial" w:hAnsi="Arial" w:cs="Arial"/>
          <w:noProof/>
          <w:color w:val="000000"/>
          <w:lang w:val="es-ES"/>
        </w:rPr>
        <w:t>ed de</w:t>
      </w:r>
      <w:r w:rsidRPr="00D60393">
        <w:rPr>
          <w:rFonts w:ascii="Arial" w:hAnsi="Arial" w:cs="Arial"/>
          <w:noProof/>
          <w:color w:val="000000"/>
          <w:spacing w:val="30"/>
          <w:lang w:val="es-ES"/>
        </w:rPr>
        <w:t xml:space="preserve"> </w:t>
      </w:r>
      <w:ins w:id="299" w:author="Autor">
        <w:r w:rsidR="00574746" w:rsidRPr="00D60393">
          <w:rPr>
            <w:rFonts w:ascii="Arial" w:hAnsi="Arial" w:cs="Arial"/>
            <w:noProof/>
            <w:color w:val="000000"/>
            <w:lang w:val="es-ES"/>
          </w:rPr>
          <w:t>T</w:t>
        </w:r>
      </w:ins>
      <w:del w:id="300" w:author="Autor">
        <w:r w:rsidRPr="00D60393" w:rsidDel="00574746">
          <w:rPr>
            <w:rFonts w:ascii="Arial" w:hAnsi="Arial" w:cs="Arial"/>
            <w:noProof/>
            <w:color w:val="000000"/>
            <w:lang w:val="es-ES"/>
          </w:rPr>
          <w:delText>t</w:delText>
        </w:r>
      </w:del>
      <w:r w:rsidRPr="00D60393">
        <w:rPr>
          <w:rFonts w:ascii="Arial" w:hAnsi="Arial" w:cs="Arial"/>
          <w:noProof/>
          <w:color w:val="000000"/>
          <w:lang w:val="es-ES"/>
        </w:rPr>
        <w:t>ransporte,</w:t>
      </w:r>
      <w:r w:rsidRPr="00D60393">
        <w:rPr>
          <w:rFonts w:ascii="Arial" w:hAnsi="Arial" w:cs="Arial"/>
          <w:noProof/>
          <w:color w:val="000000"/>
          <w:spacing w:val="30"/>
          <w:lang w:val="es-ES"/>
        </w:rPr>
        <w:t xml:space="preserve"> </w:t>
      </w:r>
      <w:r w:rsidRPr="00D60393">
        <w:rPr>
          <w:rFonts w:ascii="Arial" w:hAnsi="Arial" w:cs="Arial"/>
          <w:noProof/>
          <w:color w:val="000000"/>
          <w:lang w:val="es-ES"/>
        </w:rPr>
        <w:t>el</w:t>
      </w:r>
      <w:r w:rsidRPr="00D60393">
        <w:rPr>
          <w:rFonts w:ascii="Arial" w:hAnsi="Arial" w:cs="Arial"/>
          <w:noProof/>
          <w:color w:val="000000"/>
          <w:spacing w:val="30"/>
          <w:lang w:val="es-ES"/>
        </w:rPr>
        <w:t xml:space="preserve"> </w:t>
      </w:r>
      <w:del w:id="301" w:author="Autor">
        <w:r w:rsidRPr="00D60393" w:rsidDel="00EA5FD0">
          <w:rPr>
            <w:rFonts w:ascii="Arial" w:hAnsi="Arial" w:cs="Arial"/>
            <w:noProof/>
            <w:color w:val="000000"/>
            <w:lang w:val="es-ES"/>
          </w:rPr>
          <w:delText>O</w:delText>
        </w:r>
      </w:del>
      <w:ins w:id="302" w:author="Autor">
        <w:r w:rsidR="00EA5FD0" w:rsidRPr="00D60393">
          <w:rPr>
            <w:rFonts w:ascii="Arial" w:hAnsi="Arial" w:cs="Arial"/>
            <w:noProof/>
            <w:color w:val="000000"/>
            <w:lang w:val="es-ES"/>
          </w:rPr>
          <w:t>o</w:t>
        </w:r>
      </w:ins>
      <w:r w:rsidRPr="00D60393">
        <w:rPr>
          <w:rFonts w:ascii="Arial" w:hAnsi="Arial" w:cs="Arial"/>
          <w:noProof/>
          <w:color w:val="000000"/>
          <w:lang w:val="es-ES"/>
        </w:rPr>
        <w:t>perador</w:t>
      </w:r>
      <w:r w:rsidRPr="00D60393">
        <w:rPr>
          <w:rFonts w:ascii="Arial" w:hAnsi="Arial" w:cs="Arial"/>
          <w:noProof/>
          <w:color w:val="000000"/>
          <w:spacing w:val="29"/>
          <w:lang w:val="es-ES"/>
        </w:rPr>
        <w:t xml:space="preserve"> </w:t>
      </w:r>
      <w:r w:rsidRPr="00D60393">
        <w:rPr>
          <w:rFonts w:ascii="Arial" w:hAnsi="Arial" w:cs="Arial"/>
          <w:noProof/>
          <w:color w:val="000000"/>
          <w:lang w:val="es-ES"/>
        </w:rPr>
        <w:t>del</w:t>
      </w:r>
      <w:r w:rsidRPr="00D60393">
        <w:rPr>
          <w:rFonts w:ascii="Arial" w:hAnsi="Arial" w:cs="Arial"/>
          <w:noProof/>
          <w:color w:val="000000"/>
          <w:spacing w:val="29"/>
          <w:lang w:val="es-ES"/>
        </w:rPr>
        <w:t xml:space="preserve"> </w:t>
      </w:r>
      <w:del w:id="303" w:author="Autor">
        <w:r w:rsidRPr="00D60393" w:rsidDel="00EA5FD0">
          <w:rPr>
            <w:rFonts w:ascii="Arial" w:hAnsi="Arial" w:cs="Arial"/>
            <w:noProof/>
            <w:color w:val="000000"/>
            <w:lang w:val="es-ES"/>
          </w:rPr>
          <w:delText>S</w:delText>
        </w:r>
      </w:del>
      <w:ins w:id="304" w:author="Autor">
        <w:r w:rsidR="00EA5FD0"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29"/>
          <w:lang w:val="es-ES"/>
        </w:rPr>
        <w:t xml:space="preserve"> </w:t>
      </w:r>
      <w:r w:rsidRPr="00D60393">
        <w:rPr>
          <w:rFonts w:ascii="Arial" w:hAnsi="Arial" w:cs="Arial"/>
          <w:noProof/>
          <w:color w:val="000000"/>
          <w:lang w:val="es-ES"/>
        </w:rPr>
        <w:t>solicitará</w:t>
      </w:r>
      <w:r w:rsidRPr="00D60393">
        <w:rPr>
          <w:rFonts w:ascii="Arial" w:hAnsi="Arial" w:cs="Arial"/>
          <w:noProof/>
          <w:color w:val="000000"/>
          <w:spacing w:val="29"/>
          <w:lang w:val="es-ES"/>
        </w:rPr>
        <w:t xml:space="preserve"> </w:t>
      </w:r>
      <w:r w:rsidRPr="00D60393">
        <w:rPr>
          <w:rFonts w:ascii="Arial" w:hAnsi="Arial" w:cs="Arial"/>
          <w:noProof/>
          <w:color w:val="000000"/>
          <w:lang w:val="es-ES"/>
        </w:rPr>
        <w:t>el</w:t>
      </w:r>
      <w:r w:rsidRPr="00D60393">
        <w:rPr>
          <w:rFonts w:ascii="Arial" w:hAnsi="Arial" w:cs="Arial"/>
          <w:noProof/>
          <w:color w:val="000000"/>
          <w:spacing w:val="29"/>
          <w:lang w:val="es-ES"/>
        </w:rPr>
        <w:t xml:space="preserve"> </w:t>
      </w:r>
      <w:r w:rsidRPr="00D60393">
        <w:rPr>
          <w:rFonts w:ascii="Arial" w:hAnsi="Arial" w:cs="Arial"/>
          <w:noProof/>
          <w:color w:val="000000"/>
          <w:lang w:val="es-ES"/>
        </w:rPr>
        <w:t>control</w:t>
      </w:r>
      <w:r w:rsidRPr="00D60393">
        <w:rPr>
          <w:rFonts w:ascii="Arial" w:hAnsi="Arial" w:cs="Arial"/>
          <w:noProof/>
          <w:color w:val="000000"/>
          <w:spacing w:val="30"/>
          <w:lang w:val="es-ES"/>
        </w:rPr>
        <w:t xml:space="preserve"> </w:t>
      </w:r>
      <w:r w:rsidRPr="00D60393">
        <w:rPr>
          <w:rFonts w:ascii="Arial" w:hAnsi="Arial" w:cs="Arial"/>
          <w:noProof/>
          <w:color w:val="000000"/>
          <w:lang w:val="es-ES"/>
        </w:rPr>
        <w:t>de</w:t>
      </w:r>
      <w:r w:rsidRPr="00D60393">
        <w:rPr>
          <w:rFonts w:ascii="Arial" w:hAnsi="Arial" w:cs="Arial"/>
          <w:noProof/>
          <w:color w:val="000000"/>
          <w:spacing w:val="29"/>
          <w:lang w:val="es-ES"/>
        </w:rPr>
        <w:t xml:space="preserve"> </w:t>
      </w:r>
      <w:r w:rsidRPr="00D60393">
        <w:rPr>
          <w:rFonts w:ascii="Arial" w:hAnsi="Arial" w:cs="Arial"/>
          <w:noProof/>
          <w:color w:val="000000"/>
          <w:lang w:val="es-ES"/>
        </w:rPr>
        <w:t>la</w:t>
      </w:r>
      <w:r w:rsidRPr="00D60393">
        <w:rPr>
          <w:rFonts w:ascii="Arial" w:hAnsi="Arial" w:cs="Arial"/>
          <w:noProof/>
          <w:color w:val="000000"/>
          <w:spacing w:val="30"/>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29"/>
          <w:lang w:val="es-ES"/>
        </w:rPr>
        <w:t xml:space="preserve"> </w:t>
      </w:r>
      <w:r w:rsidRPr="00D60393">
        <w:rPr>
          <w:rFonts w:ascii="Arial" w:hAnsi="Arial" w:cs="Arial"/>
          <w:noProof/>
          <w:color w:val="000000"/>
          <w:lang w:val="es-ES"/>
        </w:rPr>
        <w:t>de</w:t>
      </w:r>
      <w:r w:rsidRPr="00D60393">
        <w:rPr>
          <w:rFonts w:ascii="Arial" w:hAnsi="Arial" w:cs="Arial"/>
          <w:noProof/>
          <w:color w:val="000000"/>
          <w:spacing w:val="29"/>
          <w:lang w:val="es-ES"/>
        </w:rPr>
        <w:t xml:space="preserve"> </w:t>
      </w:r>
      <w:r w:rsidRPr="00D60393">
        <w:rPr>
          <w:rFonts w:ascii="Arial" w:hAnsi="Arial" w:cs="Arial"/>
          <w:noProof/>
          <w:color w:val="000000"/>
          <w:lang w:val="es-ES"/>
        </w:rPr>
        <w:t xml:space="preserve">las instalaciones de producción de categoría B con objeto de garantizar la existencia de los servicios complementarios suficientes (regulación de frecuencia y tensión), en función del aporte de cada </w:t>
      </w:r>
      <w:del w:id="305" w:author="Autor">
        <w:r w:rsidRPr="00D60393" w:rsidDel="00E11667">
          <w:rPr>
            <w:rFonts w:ascii="Arial" w:hAnsi="Arial" w:cs="Arial"/>
            <w:noProof/>
            <w:color w:val="000000"/>
            <w:lang w:val="es-ES"/>
          </w:rPr>
          <w:delText xml:space="preserve">tecnología </w:delText>
        </w:r>
      </w:del>
      <w:ins w:id="306" w:author="Autor">
        <w:r w:rsidR="00E11667" w:rsidRPr="00D60393">
          <w:rPr>
            <w:rFonts w:ascii="Arial" w:hAnsi="Arial" w:cs="Arial"/>
            <w:noProof/>
            <w:color w:val="000000"/>
            <w:lang w:val="es-ES"/>
          </w:rPr>
          <w:t xml:space="preserve">instalación de producción </w:t>
        </w:r>
      </w:ins>
      <w:r w:rsidRPr="00D60393">
        <w:rPr>
          <w:rFonts w:ascii="Arial" w:hAnsi="Arial" w:cs="Arial"/>
          <w:noProof/>
          <w:color w:val="000000"/>
          <w:lang w:val="es-ES"/>
        </w:rPr>
        <w:t>a dichos servicios complementarios.</w:t>
      </w:r>
      <w:r w:rsidRPr="00D60393">
        <w:rPr>
          <w:rFonts w:ascii="Arial" w:hAnsi="Arial" w:cs="Arial"/>
          <w:noProof/>
          <w:lang w:val="es-ES"/>
        </w:rPr>
        <w:t xml:space="preserve"> </w:t>
      </w:r>
    </w:p>
    <w:p w14:paraId="2EF9808B" w14:textId="3A428004"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lang w:val="es-ES"/>
        </w:rPr>
        <w:t>El</w:t>
      </w:r>
      <w:r w:rsidRPr="00D60393">
        <w:rPr>
          <w:rFonts w:ascii="Arial" w:hAnsi="Arial" w:cs="Arial"/>
          <w:noProof/>
          <w:color w:val="000000"/>
          <w:spacing w:val="-5"/>
          <w:lang w:val="es-ES"/>
        </w:rPr>
        <w:t xml:space="preserve"> </w:t>
      </w:r>
      <w:del w:id="307" w:author="Autor">
        <w:r w:rsidRPr="00D60393" w:rsidDel="00EA5FD0">
          <w:rPr>
            <w:rFonts w:ascii="Arial" w:hAnsi="Arial" w:cs="Arial"/>
            <w:noProof/>
            <w:color w:val="000000"/>
            <w:lang w:val="es-ES"/>
          </w:rPr>
          <w:delText>O</w:delText>
        </w:r>
      </w:del>
      <w:ins w:id="308" w:author="Autor">
        <w:r w:rsidR="00EA5FD0" w:rsidRPr="00D60393">
          <w:rPr>
            <w:rFonts w:ascii="Arial" w:hAnsi="Arial" w:cs="Arial"/>
            <w:noProof/>
            <w:color w:val="000000"/>
            <w:lang w:val="es-ES"/>
          </w:rPr>
          <w:t>o</w:t>
        </w:r>
      </w:ins>
      <w:r w:rsidRPr="00D60393">
        <w:rPr>
          <w:rFonts w:ascii="Arial" w:hAnsi="Arial" w:cs="Arial"/>
          <w:noProof/>
          <w:color w:val="000000"/>
          <w:lang w:val="es-ES"/>
        </w:rPr>
        <w:t>perador</w:t>
      </w:r>
      <w:r w:rsidRPr="00D60393">
        <w:rPr>
          <w:rFonts w:ascii="Arial" w:hAnsi="Arial" w:cs="Arial"/>
          <w:noProof/>
          <w:color w:val="000000"/>
          <w:spacing w:val="-5"/>
          <w:lang w:val="es-ES"/>
        </w:rPr>
        <w:t xml:space="preserve"> </w:t>
      </w:r>
      <w:r w:rsidRPr="00D60393">
        <w:rPr>
          <w:rFonts w:ascii="Arial" w:hAnsi="Arial" w:cs="Arial"/>
          <w:noProof/>
          <w:color w:val="000000"/>
          <w:lang w:val="es-ES"/>
        </w:rPr>
        <w:t>del</w:t>
      </w:r>
      <w:r w:rsidRPr="00D60393">
        <w:rPr>
          <w:rFonts w:ascii="Arial" w:hAnsi="Arial" w:cs="Arial"/>
          <w:noProof/>
          <w:color w:val="000000"/>
          <w:spacing w:val="-5"/>
          <w:lang w:val="es-ES"/>
        </w:rPr>
        <w:t xml:space="preserve"> </w:t>
      </w:r>
      <w:del w:id="309" w:author="Autor">
        <w:r w:rsidRPr="00D60393" w:rsidDel="00EA5FD0">
          <w:rPr>
            <w:rFonts w:ascii="Arial" w:hAnsi="Arial" w:cs="Arial"/>
            <w:noProof/>
            <w:color w:val="000000"/>
            <w:lang w:val="es-ES"/>
          </w:rPr>
          <w:delText>S</w:delText>
        </w:r>
      </w:del>
      <w:ins w:id="310" w:author="Autor">
        <w:r w:rsidR="00EA5FD0"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5"/>
          <w:lang w:val="es-ES"/>
        </w:rPr>
        <w:t xml:space="preserve"> </w:t>
      </w:r>
      <w:r w:rsidRPr="00D60393">
        <w:rPr>
          <w:rFonts w:ascii="Arial" w:hAnsi="Arial" w:cs="Arial"/>
          <w:noProof/>
          <w:color w:val="000000"/>
          <w:lang w:val="es-ES"/>
        </w:rPr>
        <w:t>establecerá</w:t>
      </w:r>
      <w:r w:rsidRPr="00D60393">
        <w:rPr>
          <w:rFonts w:ascii="Arial" w:hAnsi="Arial" w:cs="Arial"/>
          <w:noProof/>
          <w:color w:val="000000"/>
          <w:spacing w:val="-5"/>
          <w:lang w:val="es-ES"/>
        </w:rPr>
        <w:t xml:space="preserve"> </w:t>
      </w:r>
      <w:r w:rsidRPr="00D60393">
        <w:rPr>
          <w:rFonts w:ascii="Arial" w:hAnsi="Arial" w:cs="Arial"/>
          <w:noProof/>
          <w:color w:val="000000"/>
          <w:lang w:val="es-ES"/>
        </w:rPr>
        <w:t>las</w:t>
      </w:r>
      <w:r w:rsidRPr="00D60393">
        <w:rPr>
          <w:rFonts w:ascii="Arial" w:hAnsi="Arial" w:cs="Arial"/>
          <w:noProof/>
          <w:color w:val="000000"/>
          <w:spacing w:val="-5"/>
          <w:lang w:val="es-ES"/>
        </w:rPr>
        <w:t xml:space="preserve"> </w:t>
      </w:r>
      <w:r w:rsidRPr="00D60393">
        <w:rPr>
          <w:rFonts w:ascii="Arial" w:hAnsi="Arial" w:cs="Arial"/>
          <w:noProof/>
          <w:color w:val="000000"/>
          <w:lang w:val="es-ES"/>
        </w:rPr>
        <w:t>modificaciones</w:t>
      </w:r>
      <w:r w:rsidRPr="00D60393">
        <w:rPr>
          <w:rFonts w:ascii="Arial" w:hAnsi="Arial" w:cs="Arial"/>
          <w:noProof/>
          <w:color w:val="000000"/>
          <w:spacing w:val="-5"/>
          <w:lang w:val="es-ES"/>
        </w:rPr>
        <w:t xml:space="preserve"> </w:t>
      </w:r>
      <w:r w:rsidRPr="00D60393">
        <w:rPr>
          <w:rFonts w:ascii="Arial" w:hAnsi="Arial" w:cs="Arial"/>
          <w:noProof/>
          <w:color w:val="000000"/>
          <w:lang w:val="es-ES"/>
        </w:rPr>
        <w:t>precisas</w:t>
      </w:r>
      <w:r w:rsidRPr="00D60393">
        <w:rPr>
          <w:rFonts w:ascii="Arial" w:hAnsi="Arial" w:cs="Arial"/>
          <w:noProof/>
          <w:color w:val="000000"/>
          <w:spacing w:val="-5"/>
          <w:lang w:val="es-ES"/>
        </w:rPr>
        <w:t xml:space="preserve"> </w:t>
      </w:r>
      <w:r w:rsidRPr="00D60393">
        <w:rPr>
          <w:rFonts w:ascii="Arial" w:hAnsi="Arial" w:cs="Arial"/>
          <w:noProof/>
          <w:color w:val="000000"/>
          <w:lang w:val="es-ES"/>
        </w:rPr>
        <w:t>para</w:t>
      </w:r>
      <w:r w:rsidRPr="00D60393">
        <w:rPr>
          <w:rFonts w:ascii="Arial" w:hAnsi="Arial" w:cs="Arial"/>
          <w:noProof/>
          <w:color w:val="000000"/>
          <w:spacing w:val="-5"/>
          <w:lang w:val="es-ES"/>
        </w:rPr>
        <w:t xml:space="preserve"> </w:t>
      </w:r>
      <w:r w:rsidRPr="00D60393">
        <w:rPr>
          <w:rFonts w:ascii="Arial" w:hAnsi="Arial" w:cs="Arial"/>
          <w:noProof/>
          <w:color w:val="000000"/>
          <w:lang w:val="es-ES"/>
        </w:rPr>
        <w:t>cada</w:t>
      </w:r>
      <w:r w:rsidRPr="00D60393">
        <w:rPr>
          <w:rFonts w:ascii="Arial" w:hAnsi="Arial" w:cs="Arial"/>
          <w:noProof/>
          <w:color w:val="000000"/>
          <w:spacing w:val="-5"/>
          <w:lang w:val="es-ES"/>
        </w:rPr>
        <w:t xml:space="preserve"> </w:t>
      </w:r>
      <w:r w:rsidRPr="00D60393">
        <w:rPr>
          <w:rFonts w:ascii="Arial" w:hAnsi="Arial" w:cs="Arial"/>
          <w:noProof/>
          <w:color w:val="000000"/>
          <w:lang w:val="es-ES"/>
        </w:rPr>
        <w:t>instalación de producción.</w:t>
      </w:r>
      <w:r w:rsidRPr="00D60393">
        <w:rPr>
          <w:rFonts w:ascii="Arial" w:hAnsi="Arial" w:cs="Arial"/>
          <w:noProof/>
          <w:lang w:val="es-ES"/>
        </w:rPr>
        <w:t xml:space="preserve"> </w:t>
      </w:r>
    </w:p>
    <w:p w14:paraId="2EF9808C" w14:textId="52BACE4E" w:rsidR="00584806" w:rsidRPr="00D60393" w:rsidRDefault="00D3248B" w:rsidP="007042B3">
      <w:pPr>
        <w:spacing w:before="80" w:line="240" w:lineRule="exact"/>
        <w:ind w:right="67" w:firstLine="340"/>
        <w:jc w:val="both"/>
        <w:rPr>
          <w:ins w:id="311" w:author="Autor"/>
          <w:rFonts w:ascii="Arial" w:hAnsi="Arial" w:cs="Arial"/>
          <w:noProof/>
          <w:lang w:val="es-ES"/>
        </w:rPr>
      </w:pPr>
      <w:r w:rsidRPr="00D60393">
        <w:rPr>
          <w:rFonts w:ascii="Arial" w:hAnsi="Arial" w:cs="Arial"/>
          <w:noProof/>
          <w:color w:val="000000"/>
          <w:lang w:val="es-ES"/>
        </w:rPr>
        <w:t>5.2.5</w:t>
      </w:r>
      <w:r w:rsidRPr="00D60393">
        <w:rPr>
          <w:rFonts w:ascii="Arial" w:hAnsi="Arial" w:cs="Arial"/>
          <w:noProof/>
          <w:color w:val="000000"/>
          <w:spacing w:val="147"/>
          <w:lang w:val="es-ES"/>
        </w:rPr>
        <w:t xml:space="preserve"> </w:t>
      </w:r>
      <w:r w:rsidRPr="00D60393">
        <w:rPr>
          <w:rFonts w:ascii="Arial" w:hAnsi="Arial" w:cs="Arial"/>
          <w:noProof/>
          <w:color w:val="000000"/>
          <w:lang w:val="es-ES"/>
        </w:rPr>
        <w:t>Excedentes</w:t>
      </w:r>
      <w:r w:rsidRPr="00D60393">
        <w:rPr>
          <w:rFonts w:ascii="Arial" w:hAnsi="Arial" w:cs="Arial"/>
          <w:noProof/>
          <w:color w:val="000000"/>
          <w:spacing w:val="21"/>
          <w:lang w:val="es-ES"/>
        </w:rPr>
        <w:t xml:space="preserve"> </w:t>
      </w:r>
      <w:r w:rsidRPr="00D60393">
        <w:rPr>
          <w:rFonts w:ascii="Arial" w:hAnsi="Arial" w:cs="Arial"/>
          <w:noProof/>
          <w:color w:val="000000"/>
          <w:lang w:val="es-ES"/>
        </w:rPr>
        <w:t>de</w:t>
      </w:r>
      <w:r w:rsidRPr="00D60393">
        <w:rPr>
          <w:rFonts w:ascii="Arial" w:hAnsi="Arial" w:cs="Arial"/>
          <w:noProof/>
          <w:color w:val="000000"/>
          <w:spacing w:val="21"/>
          <w:lang w:val="es-ES"/>
        </w:rPr>
        <w:t xml:space="preserve"> </w:t>
      </w:r>
      <w:r w:rsidRPr="00D60393">
        <w:rPr>
          <w:rFonts w:ascii="Arial" w:hAnsi="Arial" w:cs="Arial"/>
          <w:noProof/>
          <w:color w:val="000000"/>
          <w:lang w:val="es-ES"/>
        </w:rPr>
        <w:t>generación</w:t>
      </w:r>
      <w:r w:rsidRPr="00D60393">
        <w:rPr>
          <w:rFonts w:ascii="Arial" w:hAnsi="Arial" w:cs="Arial"/>
          <w:noProof/>
          <w:color w:val="000000"/>
          <w:spacing w:val="21"/>
          <w:lang w:val="es-ES"/>
        </w:rPr>
        <w:t xml:space="preserve"> </w:t>
      </w:r>
      <w:r w:rsidRPr="00D60393">
        <w:rPr>
          <w:rFonts w:ascii="Arial" w:hAnsi="Arial" w:cs="Arial"/>
          <w:noProof/>
          <w:color w:val="000000"/>
          <w:lang w:val="es-ES"/>
        </w:rPr>
        <w:t>no</w:t>
      </w:r>
      <w:r w:rsidRPr="00D60393">
        <w:rPr>
          <w:rFonts w:ascii="Arial" w:hAnsi="Arial" w:cs="Arial"/>
          <w:noProof/>
          <w:color w:val="000000"/>
          <w:spacing w:val="21"/>
          <w:lang w:val="es-ES"/>
        </w:rPr>
        <w:t xml:space="preserve"> </w:t>
      </w:r>
      <w:r w:rsidRPr="00D60393">
        <w:rPr>
          <w:rFonts w:ascii="Arial" w:hAnsi="Arial" w:cs="Arial"/>
          <w:noProof/>
          <w:color w:val="000000"/>
          <w:lang w:val="es-ES"/>
        </w:rPr>
        <w:t>integrables</w:t>
      </w:r>
      <w:r w:rsidRPr="00D60393">
        <w:rPr>
          <w:rFonts w:ascii="Arial" w:hAnsi="Arial" w:cs="Arial"/>
          <w:noProof/>
          <w:color w:val="000000"/>
          <w:spacing w:val="21"/>
          <w:lang w:val="es-ES"/>
        </w:rPr>
        <w:t xml:space="preserve"> </w:t>
      </w:r>
      <w:r w:rsidRPr="00D60393">
        <w:rPr>
          <w:rFonts w:ascii="Arial" w:hAnsi="Arial" w:cs="Arial"/>
          <w:noProof/>
          <w:color w:val="000000"/>
          <w:lang w:val="es-ES"/>
        </w:rPr>
        <w:t>en</w:t>
      </w:r>
      <w:r w:rsidRPr="00D60393">
        <w:rPr>
          <w:rFonts w:ascii="Arial" w:hAnsi="Arial" w:cs="Arial"/>
          <w:noProof/>
          <w:color w:val="000000"/>
          <w:spacing w:val="21"/>
          <w:lang w:val="es-ES"/>
        </w:rPr>
        <w:t xml:space="preserve"> </w:t>
      </w:r>
      <w:r w:rsidRPr="00D60393">
        <w:rPr>
          <w:rFonts w:ascii="Arial" w:hAnsi="Arial" w:cs="Arial"/>
          <w:noProof/>
          <w:color w:val="000000"/>
          <w:lang w:val="es-ES"/>
        </w:rPr>
        <w:t>el</w:t>
      </w:r>
      <w:r w:rsidRPr="00D60393">
        <w:rPr>
          <w:rFonts w:ascii="Arial" w:hAnsi="Arial" w:cs="Arial"/>
          <w:noProof/>
          <w:color w:val="000000"/>
          <w:spacing w:val="21"/>
          <w:lang w:val="es-ES"/>
        </w:rPr>
        <w:t xml:space="preserve"> </w:t>
      </w:r>
      <w:del w:id="312" w:author="Autor">
        <w:r w:rsidRPr="00D60393" w:rsidDel="0081475E">
          <w:rPr>
            <w:rFonts w:ascii="Arial" w:hAnsi="Arial" w:cs="Arial"/>
            <w:noProof/>
            <w:color w:val="000000"/>
            <w:lang w:val="es-ES"/>
          </w:rPr>
          <w:delText>S</w:delText>
        </w:r>
      </w:del>
      <w:ins w:id="313" w:author="Autor">
        <w:r w:rsidR="0081475E"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21"/>
          <w:lang w:val="es-ES"/>
        </w:rPr>
        <w:t xml:space="preserve"> </w:t>
      </w:r>
      <w:r w:rsidRPr="00D60393">
        <w:rPr>
          <w:rFonts w:ascii="Arial" w:hAnsi="Arial" w:cs="Arial"/>
          <w:noProof/>
          <w:color w:val="000000"/>
          <w:lang w:val="es-ES"/>
        </w:rPr>
        <w:t>En</w:t>
      </w:r>
      <w:r w:rsidRPr="00D60393">
        <w:rPr>
          <w:rFonts w:ascii="Arial" w:hAnsi="Arial" w:cs="Arial"/>
          <w:noProof/>
          <w:color w:val="000000"/>
          <w:spacing w:val="21"/>
          <w:lang w:val="es-ES"/>
        </w:rPr>
        <w:t xml:space="preserve"> </w:t>
      </w:r>
      <w:r w:rsidRPr="00D60393">
        <w:rPr>
          <w:rFonts w:ascii="Arial" w:hAnsi="Arial" w:cs="Arial"/>
          <w:noProof/>
          <w:color w:val="000000"/>
          <w:lang w:val="es-ES"/>
        </w:rPr>
        <w:t>determinadas circunstancias,</w:t>
      </w:r>
      <w:r w:rsidRPr="00D60393">
        <w:rPr>
          <w:rFonts w:ascii="Arial" w:hAnsi="Arial" w:cs="Arial"/>
          <w:noProof/>
          <w:color w:val="000000"/>
          <w:spacing w:val="34"/>
          <w:lang w:val="es-ES"/>
        </w:rPr>
        <w:t xml:space="preserve"> </w:t>
      </w:r>
      <w:r w:rsidRPr="00D60393">
        <w:rPr>
          <w:rFonts w:ascii="Arial" w:hAnsi="Arial" w:cs="Arial"/>
          <w:noProof/>
          <w:color w:val="000000"/>
          <w:lang w:val="es-ES"/>
        </w:rPr>
        <w:t>en</w:t>
      </w:r>
      <w:r w:rsidRPr="00D60393">
        <w:rPr>
          <w:rFonts w:ascii="Arial" w:hAnsi="Arial" w:cs="Arial"/>
          <w:noProof/>
          <w:color w:val="000000"/>
          <w:spacing w:val="34"/>
          <w:lang w:val="es-ES"/>
        </w:rPr>
        <w:t xml:space="preserve"> </w:t>
      </w:r>
      <w:r w:rsidRPr="00D60393">
        <w:rPr>
          <w:rFonts w:ascii="Arial" w:hAnsi="Arial" w:cs="Arial"/>
          <w:noProof/>
          <w:color w:val="000000"/>
          <w:lang w:val="es-ES"/>
        </w:rPr>
        <w:t>las</w:t>
      </w:r>
      <w:r w:rsidRPr="00D60393">
        <w:rPr>
          <w:rFonts w:ascii="Arial" w:hAnsi="Arial" w:cs="Arial"/>
          <w:noProof/>
          <w:color w:val="000000"/>
          <w:spacing w:val="34"/>
          <w:lang w:val="es-ES"/>
        </w:rPr>
        <w:t xml:space="preserve"> </w:t>
      </w:r>
      <w:r w:rsidRPr="00D60393">
        <w:rPr>
          <w:rFonts w:ascii="Arial" w:hAnsi="Arial" w:cs="Arial"/>
          <w:noProof/>
          <w:color w:val="000000"/>
          <w:lang w:val="es-ES"/>
        </w:rPr>
        <w:t>que</w:t>
      </w:r>
      <w:r w:rsidRPr="00D60393">
        <w:rPr>
          <w:rFonts w:ascii="Arial" w:hAnsi="Arial" w:cs="Arial"/>
          <w:noProof/>
          <w:color w:val="000000"/>
          <w:spacing w:val="34"/>
          <w:lang w:val="es-ES"/>
        </w:rPr>
        <w:t xml:space="preserve"> </w:t>
      </w:r>
      <w:r w:rsidRPr="00D60393">
        <w:rPr>
          <w:rFonts w:ascii="Arial" w:hAnsi="Arial" w:cs="Arial"/>
          <w:noProof/>
          <w:color w:val="000000"/>
          <w:lang w:val="es-ES"/>
        </w:rPr>
        <w:t>se</w:t>
      </w:r>
      <w:r w:rsidRPr="00D60393">
        <w:rPr>
          <w:rFonts w:ascii="Arial" w:hAnsi="Arial" w:cs="Arial"/>
          <w:noProof/>
          <w:color w:val="000000"/>
          <w:spacing w:val="34"/>
          <w:lang w:val="es-ES"/>
        </w:rPr>
        <w:t xml:space="preserve"> </w:t>
      </w:r>
      <w:r w:rsidRPr="00D60393">
        <w:rPr>
          <w:rFonts w:ascii="Arial" w:hAnsi="Arial" w:cs="Arial"/>
          <w:noProof/>
          <w:color w:val="000000"/>
          <w:lang w:val="es-ES"/>
        </w:rPr>
        <w:t>presente</w:t>
      </w:r>
      <w:r w:rsidRPr="00D60393">
        <w:rPr>
          <w:rFonts w:ascii="Arial" w:hAnsi="Arial" w:cs="Arial"/>
          <w:noProof/>
          <w:color w:val="000000"/>
          <w:spacing w:val="34"/>
          <w:lang w:val="es-ES"/>
        </w:rPr>
        <w:t xml:space="preserve"> </w:t>
      </w:r>
      <w:r w:rsidRPr="00D60393">
        <w:rPr>
          <w:rFonts w:ascii="Arial" w:hAnsi="Arial" w:cs="Arial"/>
          <w:noProof/>
          <w:color w:val="000000"/>
          <w:lang w:val="es-ES"/>
        </w:rPr>
        <w:t>una</w:t>
      </w:r>
      <w:r w:rsidRPr="00D60393">
        <w:rPr>
          <w:rFonts w:ascii="Arial" w:hAnsi="Arial" w:cs="Arial"/>
          <w:noProof/>
          <w:color w:val="000000"/>
          <w:spacing w:val="34"/>
          <w:lang w:val="es-ES"/>
        </w:rPr>
        <w:t xml:space="preserve"> </w:t>
      </w:r>
      <w:r w:rsidRPr="00D60393">
        <w:rPr>
          <w:rFonts w:ascii="Arial" w:hAnsi="Arial" w:cs="Arial"/>
          <w:noProof/>
          <w:color w:val="000000"/>
          <w:lang w:val="es-ES"/>
        </w:rPr>
        <w:t>demanda</w:t>
      </w:r>
      <w:r w:rsidRPr="00D60393">
        <w:rPr>
          <w:rFonts w:ascii="Arial" w:hAnsi="Arial" w:cs="Arial"/>
          <w:noProof/>
          <w:color w:val="000000"/>
          <w:spacing w:val="34"/>
          <w:lang w:val="es-ES"/>
        </w:rPr>
        <w:t xml:space="preserve"> </w:t>
      </w:r>
      <w:r w:rsidRPr="00D60393">
        <w:rPr>
          <w:rFonts w:ascii="Arial" w:hAnsi="Arial" w:cs="Arial"/>
          <w:noProof/>
          <w:color w:val="000000"/>
          <w:lang w:val="es-ES"/>
        </w:rPr>
        <w:t>inferior</w:t>
      </w:r>
      <w:r w:rsidRPr="00D60393">
        <w:rPr>
          <w:rFonts w:ascii="Arial" w:hAnsi="Arial" w:cs="Arial"/>
          <w:noProof/>
          <w:color w:val="000000"/>
          <w:spacing w:val="34"/>
          <w:lang w:val="es-ES"/>
        </w:rPr>
        <w:t xml:space="preserve"> </w:t>
      </w:r>
      <w:r w:rsidRPr="00D60393">
        <w:rPr>
          <w:rFonts w:ascii="Arial" w:hAnsi="Arial" w:cs="Arial"/>
          <w:noProof/>
          <w:color w:val="000000"/>
          <w:lang w:val="es-ES"/>
        </w:rPr>
        <w:t>a</w:t>
      </w:r>
      <w:r w:rsidRPr="00D60393">
        <w:rPr>
          <w:rFonts w:ascii="Arial" w:hAnsi="Arial" w:cs="Arial"/>
          <w:noProof/>
          <w:color w:val="000000"/>
          <w:spacing w:val="34"/>
          <w:lang w:val="es-ES"/>
        </w:rPr>
        <w:t xml:space="preserve"> </w:t>
      </w:r>
      <w:r w:rsidRPr="00D60393">
        <w:rPr>
          <w:rFonts w:ascii="Arial" w:hAnsi="Arial" w:cs="Arial"/>
          <w:noProof/>
          <w:color w:val="000000"/>
          <w:lang w:val="es-ES"/>
        </w:rPr>
        <w:t>la</w:t>
      </w:r>
      <w:r w:rsidRPr="00D60393">
        <w:rPr>
          <w:rFonts w:ascii="Arial" w:hAnsi="Arial" w:cs="Arial"/>
          <w:noProof/>
          <w:color w:val="000000"/>
          <w:spacing w:val="34"/>
          <w:lang w:val="es-ES"/>
        </w:rPr>
        <w:t xml:space="preserve"> </w:t>
      </w:r>
      <w:r w:rsidRPr="00D60393">
        <w:rPr>
          <w:rFonts w:ascii="Arial" w:hAnsi="Arial" w:cs="Arial"/>
          <w:noProof/>
          <w:color w:val="000000"/>
          <w:lang w:val="es-ES"/>
        </w:rPr>
        <w:t>prevista</w:t>
      </w:r>
      <w:r w:rsidRPr="00D60393">
        <w:rPr>
          <w:rFonts w:ascii="Arial" w:hAnsi="Arial" w:cs="Arial"/>
          <w:noProof/>
          <w:color w:val="000000"/>
          <w:spacing w:val="34"/>
          <w:lang w:val="es-ES"/>
        </w:rPr>
        <w:t xml:space="preserve"> </w:t>
      </w:r>
      <w:r w:rsidRPr="00D60393">
        <w:rPr>
          <w:rFonts w:ascii="Arial" w:hAnsi="Arial" w:cs="Arial"/>
          <w:noProof/>
          <w:color w:val="000000"/>
          <w:lang w:val="es-ES"/>
        </w:rPr>
        <w:t>y/o</w:t>
      </w:r>
      <w:r w:rsidRPr="00D60393">
        <w:rPr>
          <w:rFonts w:ascii="Arial" w:hAnsi="Arial" w:cs="Arial"/>
          <w:noProof/>
          <w:color w:val="000000"/>
          <w:spacing w:val="34"/>
          <w:lang w:val="es-ES"/>
        </w:rPr>
        <w:t xml:space="preserve"> </w:t>
      </w:r>
      <w:r w:rsidRPr="00D60393">
        <w:rPr>
          <w:rFonts w:ascii="Arial" w:hAnsi="Arial" w:cs="Arial"/>
          <w:noProof/>
          <w:color w:val="000000"/>
          <w:lang w:val="es-ES"/>
        </w:rPr>
        <w:t>una producción de las instalaciones objeto de este procedimiento superior a las previsiones realizadas</w:t>
      </w:r>
      <w:r w:rsidRPr="00D60393">
        <w:rPr>
          <w:rFonts w:ascii="Arial" w:hAnsi="Arial" w:cs="Arial"/>
          <w:noProof/>
          <w:color w:val="000000"/>
          <w:spacing w:val="-4"/>
          <w:lang w:val="es-ES"/>
        </w:rPr>
        <w:t xml:space="preserve"> </w:t>
      </w:r>
      <w:r w:rsidRPr="00D60393">
        <w:rPr>
          <w:rFonts w:ascii="Arial" w:hAnsi="Arial" w:cs="Arial"/>
          <w:noProof/>
          <w:color w:val="000000"/>
          <w:lang w:val="es-ES"/>
        </w:rPr>
        <w:t>anteriormente,</w:t>
      </w:r>
      <w:r w:rsidRPr="00D60393">
        <w:rPr>
          <w:rFonts w:ascii="Arial" w:hAnsi="Arial" w:cs="Arial"/>
          <w:noProof/>
          <w:color w:val="000000"/>
          <w:spacing w:val="-4"/>
          <w:lang w:val="es-ES"/>
        </w:rPr>
        <w:t xml:space="preserve"> </w:t>
      </w:r>
      <w:r w:rsidRPr="00D60393">
        <w:rPr>
          <w:rFonts w:ascii="Arial" w:hAnsi="Arial" w:cs="Arial"/>
          <w:noProof/>
          <w:color w:val="000000"/>
          <w:lang w:val="es-ES"/>
        </w:rPr>
        <w:t>el</w:t>
      </w:r>
      <w:r w:rsidRPr="00D60393">
        <w:rPr>
          <w:rFonts w:ascii="Arial" w:hAnsi="Arial" w:cs="Arial"/>
          <w:noProof/>
          <w:color w:val="000000"/>
          <w:spacing w:val="-4"/>
          <w:lang w:val="es-ES"/>
        </w:rPr>
        <w:t xml:space="preserve"> </w:t>
      </w:r>
      <w:ins w:id="314" w:author="Autor">
        <w:r w:rsidR="00EA5FD0" w:rsidRPr="00D60393">
          <w:rPr>
            <w:rFonts w:ascii="Arial" w:hAnsi="Arial" w:cs="Arial"/>
            <w:noProof/>
            <w:color w:val="000000"/>
            <w:lang w:val="es-ES"/>
          </w:rPr>
          <w:t>o</w:t>
        </w:r>
      </w:ins>
      <w:del w:id="315"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perador</w:t>
      </w:r>
      <w:r w:rsidRPr="00D60393">
        <w:rPr>
          <w:rFonts w:ascii="Arial" w:hAnsi="Arial" w:cs="Arial"/>
          <w:noProof/>
          <w:color w:val="000000"/>
          <w:spacing w:val="-4"/>
          <w:lang w:val="es-ES"/>
        </w:rPr>
        <w:t xml:space="preserve"> </w:t>
      </w:r>
      <w:r w:rsidRPr="00D60393">
        <w:rPr>
          <w:rFonts w:ascii="Arial" w:hAnsi="Arial" w:cs="Arial"/>
          <w:noProof/>
          <w:color w:val="000000"/>
          <w:lang w:val="es-ES"/>
        </w:rPr>
        <w:t>del</w:t>
      </w:r>
      <w:r w:rsidRPr="00D60393">
        <w:rPr>
          <w:rFonts w:ascii="Arial" w:hAnsi="Arial" w:cs="Arial"/>
          <w:noProof/>
          <w:color w:val="000000"/>
          <w:spacing w:val="-4"/>
          <w:lang w:val="es-ES"/>
        </w:rPr>
        <w:t xml:space="preserve"> </w:t>
      </w:r>
      <w:del w:id="316" w:author="Autor">
        <w:r w:rsidRPr="00D60393" w:rsidDel="00EA5FD0">
          <w:rPr>
            <w:rFonts w:ascii="Arial" w:hAnsi="Arial" w:cs="Arial"/>
            <w:noProof/>
            <w:color w:val="000000"/>
            <w:lang w:val="es-ES"/>
          </w:rPr>
          <w:delText>S</w:delText>
        </w:r>
      </w:del>
      <w:ins w:id="317" w:author="Autor">
        <w:r w:rsidR="00EA5FD0"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4"/>
          <w:lang w:val="es-ES"/>
        </w:rPr>
        <w:t xml:space="preserve"> </w:t>
      </w:r>
      <w:r w:rsidRPr="00D60393">
        <w:rPr>
          <w:rFonts w:ascii="Arial" w:hAnsi="Arial" w:cs="Arial"/>
          <w:noProof/>
          <w:color w:val="000000"/>
          <w:lang w:val="es-ES"/>
        </w:rPr>
        <w:t>podrá</w:t>
      </w:r>
      <w:r w:rsidRPr="00D60393">
        <w:rPr>
          <w:rFonts w:ascii="Arial" w:hAnsi="Arial" w:cs="Arial"/>
          <w:noProof/>
          <w:color w:val="000000"/>
          <w:spacing w:val="-4"/>
          <w:lang w:val="es-ES"/>
        </w:rPr>
        <w:t xml:space="preserve"> </w:t>
      </w:r>
      <w:r w:rsidRPr="00D60393">
        <w:rPr>
          <w:rFonts w:ascii="Arial" w:hAnsi="Arial" w:cs="Arial"/>
          <w:noProof/>
          <w:color w:val="000000"/>
          <w:lang w:val="es-ES"/>
        </w:rPr>
        <w:t>precisar</w:t>
      </w:r>
      <w:r w:rsidRPr="00D60393">
        <w:rPr>
          <w:rFonts w:ascii="Arial" w:hAnsi="Arial" w:cs="Arial"/>
          <w:noProof/>
          <w:color w:val="000000"/>
          <w:spacing w:val="-4"/>
          <w:lang w:val="es-ES"/>
        </w:rPr>
        <w:t xml:space="preserve"> </w:t>
      </w:r>
      <w:r w:rsidRPr="00D60393">
        <w:rPr>
          <w:rFonts w:ascii="Arial" w:hAnsi="Arial" w:cs="Arial"/>
          <w:noProof/>
          <w:color w:val="000000"/>
          <w:lang w:val="es-ES"/>
        </w:rPr>
        <w:t>reducir</w:t>
      </w:r>
      <w:r w:rsidRPr="00D60393">
        <w:rPr>
          <w:rFonts w:ascii="Arial" w:hAnsi="Arial" w:cs="Arial"/>
          <w:noProof/>
          <w:color w:val="000000"/>
          <w:spacing w:val="-4"/>
          <w:lang w:val="es-ES"/>
        </w:rPr>
        <w:t xml:space="preserve"> </w:t>
      </w:r>
      <w:r w:rsidRPr="00D60393">
        <w:rPr>
          <w:rFonts w:ascii="Arial" w:hAnsi="Arial" w:cs="Arial"/>
          <w:noProof/>
          <w:color w:val="000000"/>
          <w:lang w:val="es-ES"/>
        </w:rPr>
        <w:t>la</w:t>
      </w:r>
      <w:r w:rsidRPr="00D60393">
        <w:rPr>
          <w:rFonts w:ascii="Arial" w:hAnsi="Arial" w:cs="Arial"/>
          <w:noProof/>
          <w:color w:val="000000"/>
          <w:spacing w:val="-4"/>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 la generación objeto del presente procedimiento.</w:t>
      </w:r>
      <w:r w:rsidRPr="00D60393">
        <w:rPr>
          <w:rFonts w:ascii="Arial" w:hAnsi="Arial" w:cs="Arial"/>
          <w:noProof/>
          <w:lang w:val="es-ES"/>
        </w:rPr>
        <w:t xml:space="preserve"> </w:t>
      </w:r>
      <w:del w:id="318" w:author="Autor">
        <w:r w:rsidRPr="00D60393" w:rsidDel="003627F6">
          <w:rPr>
            <w:rFonts w:ascii="Arial" w:hAnsi="Arial" w:cs="Arial"/>
            <w:noProof/>
            <w:color w:val="000000"/>
            <w:lang w:val="es-ES"/>
          </w:rPr>
          <w:delText>Para</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ello</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se</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tendrá</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en</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cuenta</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la</w:delText>
        </w:r>
        <w:r w:rsidRPr="00D60393" w:rsidDel="003627F6">
          <w:rPr>
            <w:rFonts w:ascii="Arial" w:hAnsi="Arial" w:cs="Arial"/>
            <w:noProof/>
            <w:color w:val="000000"/>
            <w:spacing w:val="24"/>
            <w:lang w:val="es-ES"/>
          </w:rPr>
          <w:delText xml:space="preserve"> </w:delText>
        </w:r>
        <w:r w:rsidRPr="00D60393" w:rsidDel="006279C7">
          <w:rPr>
            <w:rFonts w:ascii="Arial" w:hAnsi="Arial" w:cs="Arial"/>
            <w:noProof/>
            <w:color w:val="000000"/>
            <w:lang w:val="es-ES"/>
          </w:rPr>
          <w:delText>tecnología</w:delText>
        </w:r>
        <w:r w:rsidRPr="00D60393" w:rsidDel="006279C7">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de</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cada</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una</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de</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las</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instalaciones</w:delText>
        </w:r>
        <w:r w:rsidRPr="00D60393" w:rsidDel="003627F6">
          <w:rPr>
            <w:rFonts w:ascii="Arial" w:hAnsi="Arial" w:cs="Arial"/>
            <w:noProof/>
            <w:color w:val="000000"/>
            <w:spacing w:val="24"/>
            <w:lang w:val="es-ES"/>
          </w:rPr>
          <w:delText xml:space="preserve"> </w:delText>
        </w:r>
        <w:r w:rsidRPr="00D60393" w:rsidDel="003627F6">
          <w:rPr>
            <w:rFonts w:ascii="Arial" w:hAnsi="Arial" w:cs="Arial"/>
            <w:noProof/>
            <w:color w:val="000000"/>
            <w:lang w:val="es-ES"/>
          </w:rPr>
          <w:delText>de producción, con objeto de minimizar la modificación de generación necesaria.</w:delText>
        </w:r>
        <w:r w:rsidRPr="00D60393" w:rsidDel="003627F6">
          <w:rPr>
            <w:rFonts w:ascii="Arial" w:hAnsi="Arial" w:cs="Arial"/>
            <w:noProof/>
            <w:lang w:val="es-ES"/>
          </w:rPr>
          <w:delText xml:space="preserve"> </w:delText>
        </w:r>
      </w:del>
    </w:p>
    <w:p w14:paraId="42E710D9" w14:textId="596475B4" w:rsidR="00605F37" w:rsidRPr="00D60393" w:rsidRDefault="00605F37" w:rsidP="007042B3">
      <w:pPr>
        <w:spacing w:before="80" w:line="240" w:lineRule="exact"/>
        <w:ind w:right="67" w:firstLine="364"/>
        <w:jc w:val="both"/>
        <w:rPr>
          <w:ins w:id="319" w:author="Autor"/>
          <w:rFonts w:ascii="Arial" w:hAnsi="Arial" w:cs="Arial"/>
          <w:noProof/>
          <w:color w:val="000000"/>
          <w:lang w:val="es-ES"/>
        </w:rPr>
      </w:pPr>
      <w:ins w:id="320" w:author="Autor">
        <w:r w:rsidRPr="00D60393">
          <w:rPr>
            <w:rFonts w:ascii="Arial" w:hAnsi="Arial" w:cs="Arial"/>
            <w:noProof/>
            <w:color w:val="000000"/>
            <w:lang w:val="es-ES"/>
          </w:rPr>
          <w:t>5.</w:t>
        </w:r>
        <w:r w:rsidR="00331A46" w:rsidRPr="00D60393">
          <w:rPr>
            <w:rFonts w:ascii="Arial" w:hAnsi="Arial" w:cs="Arial"/>
            <w:noProof/>
            <w:color w:val="000000"/>
            <w:lang w:val="es-ES"/>
          </w:rPr>
          <w:t>2.6</w:t>
        </w:r>
        <w:r w:rsidR="004F2BCB" w:rsidRPr="00D60393">
          <w:rPr>
            <w:rFonts w:ascii="Arial" w:hAnsi="Arial" w:cs="Arial"/>
            <w:noProof/>
            <w:color w:val="000000"/>
            <w:lang w:val="es-ES"/>
          </w:rPr>
          <w:t xml:space="preserve">  </w:t>
        </w:r>
        <w:r w:rsidR="005601D4" w:rsidRPr="00D60393">
          <w:rPr>
            <w:rFonts w:ascii="Arial" w:hAnsi="Arial" w:cs="Arial"/>
            <w:noProof/>
            <w:color w:val="000000"/>
            <w:lang w:val="es-ES"/>
          </w:rPr>
          <w:t xml:space="preserve"> </w:t>
        </w:r>
        <w:r w:rsidRPr="00D60393">
          <w:rPr>
            <w:rFonts w:ascii="Arial" w:hAnsi="Arial" w:cs="Arial"/>
            <w:noProof/>
            <w:color w:val="000000"/>
            <w:lang w:val="es-ES"/>
          </w:rPr>
          <w:t>Pruebas de control de producción</w:t>
        </w:r>
        <w:r w:rsidR="00A709C3" w:rsidRPr="00D60393">
          <w:rPr>
            <w:rFonts w:ascii="Arial" w:hAnsi="Arial" w:cs="Arial"/>
            <w:noProof/>
            <w:color w:val="000000"/>
            <w:lang w:val="es-ES"/>
          </w:rPr>
          <w:t>. Para nuevas instalaciones</w:t>
        </w:r>
        <w:r w:rsidR="00C171A0" w:rsidRPr="00D60393">
          <w:rPr>
            <w:rFonts w:ascii="Arial" w:hAnsi="Arial" w:cs="Arial"/>
            <w:noProof/>
            <w:color w:val="000000"/>
            <w:lang w:val="es-ES"/>
          </w:rPr>
          <w:t xml:space="preserve"> de </w:t>
        </w:r>
        <w:r w:rsidR="007464CC" w:rsidRPr="00D60393">
          <w:rPr>
            <w:rFonts w:ascii="Arial" w:hAnsi="Arial" w:cs="Arial"/>
            <w:noProof/>
            <w:color w:val="000000"/>
            <w:lang w:val="es-ES"/>
          </w:rPr>
          <w:t>producción</w:t>
        </w:r>
        <w:r w:rsidR="00A709C3" w:rsidRPr="00D60393">
          <w:rPr>
            <w:rFonts w:ascii="Arial" w:hAnsi="Arial" w:cs="Arial"/>
            <w:noProof/>
            <w:color w:val="000000"/>
            <w:lang w:val="es-ES"/>
          </w:rPr>
          <w:t xml:space="preserve">, o aquellas que hayan sufrido modificaciones sustanciales, así como las instalaciones que cambien </w:t>
        </w:r>
        <w:r w:rsidR="00CB05CF" w:rsidRPr="00D60393">
          <w:rPr>
            <w:rFonts w:ascii="Arial" w:hAnsi="Arial" w:cs="Arial"/>
            <w:noProof/>
            <w:color w:val="000000"/>
            <w:lang w:val="es-ES"/>
          </w:rPr>
          <w:t>su adscripción a otro</w:t>
        </w:r>
        <w:r w:rsidR="00A709C3" w:rsidRPr="00D60393">
          <w:rPr>
            <w:rFonts w:ascii="Arial" w:hAnsi="Arial" w:cs="Arial"/>
            <w:noProof/>
            <w:color w:val="000000"/>
            <w:lang w:val="es-ES"/>
          </w:rPr>
          <w:t xml:space="preserve"> </w:t>
        </w:r>
        <w:r w:rsidR="008E6185" w:rsidRPr="00D60393">
          <w:rPr>
            <w:rFonts w:ascii="Arial" w:hAnsi="Arial" w:cs="Arial"/>
            <w:noProof/>
            <w:color w:val="000000"/>
            <w:lang w:val="es-ES"/>
          </w:rPr>
          <w:t>c</w:t>
        </w:r>
        <w:r w:rsidR="00A709C3" w:rsidRPr="00D60393">
          <w:rPr>
            <w:rFonts w:ascii="Arial" w:hAnsi="Arial" w:cs="Arial"/>
            <w:noProof/>
            <w:color w:val="000000"/>
            <w:lang w:val="es-ES"/>
          </w:rPr>
          <w:t xml:space="preserve">entro de </w:t>
        </w:r>
        <w:r w:rsidR="008E6185" w:rsidRPr="00D60393">
          <w:rPr>
            <w:rFonts w:ascii="Arial" w:hAnsi="Arial" w:cs="Arial"/>
            <w:noProof/>
            <w:color w:val="000000"/>
            <w:lang w:val="es-ES"/>
          </w:rPr>
          <w:t>c</w:t>
        </w:r>
        <w:r w:rsidR="00A709C3" w:rsidRPr="00D60393">
          <w:rPr>
            <w:rFonts w:ascii="Arial" w:hAnsi="Arial" w:cs="Arial"/>
            <w:noProof/>
            <w:color w:val="000000"/>
            <w:lang w:val="es-ES"/>
          </w:rPr>
          <w:t xml:space="preserve">ontrol, </w:t>
        </w:r>
        <w:r w:rsidR="00CB05CF" w:rsidRPr="00D60393">
          <w:rPr>
            <w:rFonts w:ascii="Arial" w:hAnsi="Arial" w:cs="Arial"/>
            <w:noProof/>
            <w:color w:val="000000"/>
            <w:lang w:val="es-ES"/>
          </w:rPr>
          <w:t xml:space="preserve">el </w:t>
        </w:r>
        <w:r w:rsidR="00EA5FD0" w:rsidRPr="00D60393">
          <w:rPr>
            <w:rFonts w:ascii="Arial" w:hAnsi="Arial" w:cs="Arial"/>
            <w:noProof/>
            <w:color w:val="000000"/>
            <w:lang w:val="es-ES"/>
          </w:rPr>
          <w:t>o</w:t>
        </w:r>
        <w:r w:rsidR="00CB05CF" w:rsidRPr="00D60393">
          <w:rPr>
            <w:rFonts w:ascii="Arial" w:hAnsi="Arial" w:cs="Arial"/>
            <w:noProof/>
            <w:color w:val="000000"/>
            <w:lang w:val="es-ES"/>
          </w:rPr>
          <w:t xml:space="preserve">perador del </w:t>
        </w:r>
        <w:r w:rsidR="00EA5FD0" w:rsidRPr="00D60393">
          <w:rPr>
            <w:rFonts w:ascii="Arial" w:hAnsi="Arial" w:cs="Arial"/>
            <w:noProof/>
            <w:color w:val="000000"/>
            <w:lang w:val="es-ES"/>
          </w:rPr>
          <w:t>s</w:t>
        </w:r>
        <w:r w:rsidR="00CB05CF" w:rsidRPr="00D60393">
          <w:rPr>
            <w:rFonts w:ascii="Arial" w:hAnsi="Arial" w:cs="Arial"/>
            <w:noProof/>
            <w:color w:val="000000"/>
            <w:lang w:val="es-ES"/>
          </w:rPr>
          <w:t xml:space="preserve">istema </w:t>
        </w:r>
        <w:r w:rsidR="00552C0B" w:rsidRPr="00D60393">
          <w:rPr>
            <w:rFonts w:ascii="Arial" w:hAnsi="Arial" w:cs="Arial"/>
            <w:noProof/>
            <w:color w:val="000000"/>
            <w:lang w:val="es-ES"/>
          </w:rPr>
          <w:t xml:space="preserve">realizará las </w:t>
        </w:r>
        <w:r w:rsidR="00CB05CF" w:rsidRPr="00D60393">
          <w:rPr>
            <w:rFonts w:ascii="Arial" w:hAnsi="Arial" w:cs="Arial"/>
            <w:noProof/>
            <w:color w:val="000000"/>
            <w:lang w:val="es-ES"/>
          </w:rPr>
          <w:t>pruebas de verificación</w:t>
        </w:r>
        <w:r w:rsidR="008E6213" w:rsidRPr="00D60393">
          <w:rPr>
            <w:rFonts w:ascii="Arial" w:hAnsi="Arial" w:cs="Arial"/>
            <w:noProof/>
            <w:color w:val="000000"/>
            <w:lang w:val="es-ES"/>
          </w:rPr>
          <w:t xml:space="preserve"> establecidas </w:t>
        </w:r>
        <w:r w:rsidR="001E4B44" w:rsidRPr="00D60393">
          <w:rPr>
            <w:rFonts w:ascii="Arial" w:hAnsi="Arial" w:cs="Arial"/>
            <w:noProof/>
            <w:color w:val="000000"/>
            <w:lang w:val="es-ES"/>
          </w:rPr>
          <w:t xml:space="preserve">en </w:t>
        </w:r>
        <w:r w:rsidR="00B67670" w:rsidRPr="00D60393">
          <w:rPr>
            <w:rFonts w:ascii="Arial" w:hAnsi="Arial" w:cs="Arial"/>
            <w:noProof/>
            <w:color w:val="000000"/>
            <w:lang w:val="es-ES"/>
          </w:rPr>
          <w:t xml:space="preserve">el </w:t>
        </w:r>
        <w:r w:rsidR="001E4B44" w:rsidRPr="00D60393">
          <w:rPr>
            <w:rFonts w:ascii="Arial" w:hAnsi="Arial" w:cs="Arial"/>
            <w:noProof/>
            <w:color w:val="000000"/>
            <w:lang w:val="es-ES"/>
          </w:rPr>
          <w:t xml:space="preserve">protocolo de pruebas correspondiente. </w:t>
        </w:r>
        <w:r w:rsidR="008E6213" w:rsidRPr="00D60393">
          <w:rPr>
            <w:rFonts w:ascii="Arial" w:hAnsi="Arial" w:cs="Arial"/>
            <w:noProof/>
            <w:color w:val="000000"/>
            <w:lang w:val="es-ES"/>
          </w:rPr>
          <w:t>Además</w:t>
        </w:r>
        <w:r w:rsidR="00370433" w:rsidRPr="00D60393">
          <w:rPr>
            <w:rFonts w:ascii="Arial" w:hAnsi="Arial" w:cs="Arial"/>
            <w:noProof/>
            <w:color w:val="000000"/>
            <w:lang w:val="es-ES"/>
          </w:rPr>
          <w:t>,</w:t>
        </w:r>
        <w:r w:rsidR="008E6213" w:rsidRPr="00D60393">
          <w:rPr>
            <w:rFonts w:ascii="Arial" w:hAnsi="Arial" w:cs="Arial"/>
            <w:noProof/>
            <w:color w:val="000000"/>
            <w:lang w:val="es-ES"/>
          </w:rPr>
          <w:t xml:space="preserve"> </w:t>
        </w:r>
        <w:r w:rsidR="00803293" w:rsidRPr="00D60393">
          <w:rPr>
            <w:rFonts w:ascii="Arial" w:hAnsi="Arial" w:cs="Arial"/>
            <w:noProof/>
            <w:color w:val="000000"/>
            <w:lang w:val="es-ES"/>
          </w:rPr>
          <w:t xml:space="preserve">el </w:t>
        </w:r>
        <w:r w:rsidR="00EA5FD0" w:rsidRPr="00D60393">
          <w:rPr>
            <w:rFonts w:ascii="Arial" w:hAnsi="Arial" w:cs="Arial"/>
            <w:noProof/>
            <w:color w:val="000000"/>
            <w:lang w:val="es-ES"/>
          </w:rPr>
          <w:t>o</w:t>
        </w:r>
        <w:r w:rsidR="00803293" w:rsidRPr="00D60393">
          <w:rPr>
            <w:rFonts w:ascii="Arial" w:hAnsi="Arial" w:cs="Arial"/>
            <w:noProof/>
            <w:color w:val="000000"/>
            <w:lang w:val="es-ES"/>
          </w:rPr>
          <w:t xml:space="preserve">perador del </w:t>
        </w:r>
        <w:r w:rsidR="00EA5FD0" w:rsidRPr="00D60393">
          <w:rPr>
            <w:rFonts w:ascii="Arial" w:hAnsi="Arial" w:cs="Arial"/>
            <w:noProof/>
            <w:color w:val="000000"/>
            <w:lang w:val="es-ES"/>
          </w:rPr>
          <w:t>s</w:t>
        </w:r>
        <w:r w:rsidR="00803293" w:rsidRPr="00D60393">
          <w:rPr>
            <w:rFonts w:ascii="Arial" w:hAnsi="Arial" w:cs="Arial"/>
            <w:noProof/>
            <w:color w:val="000000"/>
            <w:lang w:val="es-ES"/>
          </w:rPr>
          <w:t xml:space="preserve">istema podrá realizar </w:t>
        </w:r>
        <w:r w:rsidR="00370433" w:rsidRPr="00D60393">
          <w:rPr>
            <w:rFonts w:ascii="Arial" w:hAnsi="Arial" w:cs="Arial"/>
            <w:noProof/>
            <w:color w:val="000000"/>
            <w:lang w:val="es-ES"/>
          </w:rPr>
          <w:t>pruebas</w:t>
        </w:r>
        <w:r w:rsidR="003804FA" w:rsidRPr="00D60393">
          <w:rPr>
            <w:rFonts w:ascii="Arial" w:hAnsi="Arial" w:cs="Arial"/>
            <w:noProof/>
            <w:color w:val="000000"/>
            <w:lang w:val="es-ES"/>
          </w:rPr>
          <w:t xml:space="preserve"> puntuales</w:t>
        </w:r>
        <w:r w:rsidR="00370433" w:rsidRPr="00D60393">
          <w:rPr>
            <w:rFonts w:ascii="Arial" w:hAnsi="Arial" w:cs="Arial"/>
            <w:noProof/>
            <w:color w:val="000000"/>
            <w:lang w:val="es-ES"/>
          </w:rPr>
          <w:t xml:space="preserve"> a las instalaciones de producción</w:t>
        </w:r>
        <w:r w:rsidR="003804FA" w:rsidRPr="00D60393">
          <w:rPr>
            <w:rFonts w:ascii="Arial" w:hAnsi="Arial" w:cs="Arial"/>
            <w:noProof/>
            <w:color w:val="000000"/>
            <w:lang w:val="es-ES"/>
          </w:rPr>
          <w:t>,</w:t>
        </w:r>
        <w:r w:rsidR="00370433" w:rsidRPr="00D60393">
          <w:rPr>
            <w:rFonts w:ascii="Arial" w:hAnsi="Arial" w:cs="Arial"/>
            <w:noProof/>
            <w:color w:val="000000"/>
            <w:lang w:val="es-ES"/>
          </w:rPr>
          <w:t xml:space="preserve"> </w:t>
        </w:r>
        <w:r w:rsidR="003804FA" w:rsidRPr="00D60393">
          <w:rPr>
            <w:rFonts w:ascii="Arial" w:hAnsi="Arial" w:cs="Arial"/>
            <w:noProof/>
            <w:color w:val="000000"/>
            <w:lang w:val="es-ES"/>
          </w:rPr>
          <w:t xml:space="preserve">ya </w:t>
        </w:r>
        <w:r w:rsidR="00370433" w:rsidRPr="00D60393">
          <w:rPr>
            <w:rFonts w:ascii="Arial" w:hAnsi="Arial" w:cs="Arial"/>
            <w:noProof/>
            <w:color w:val="000000"/>
            <w:lang w:val="es-ES"/>
          </w:rPr>
          <w:t>adscritas a un</w:t>
        </w:r>
        <w:r w:rsidR="00AF4DAC" w:rsidRPr="00D60393">
          <w:rPr>
            <w:rFonts w:ascii="Arial" w:hAnsi="Arial" w:cs="Arial"/>
            <w:noProof/>
            <w:color w:val="000000"/>
            <w:lang w:val="es-ES"/>
          </w:rPr>
          <w:t xml:space="preserve"> </w:t>
        </w:r>
        <w:r w:rsidR="000E2599" w:rsidRPr="00D60393">
          <w:rPr>
            <w:rFonts w:ascii="Arial" w:hAnsi="Arial" w:cs="Arial"/>
            <w:noProof/>
            <w:color w:val="000000"/>
            <w:lang w:val="es-ES"/>
          </w:rPr>
          <w:t>c</w:t>
        </w:r>
        <w:r w:rsidR="00AF4DAC" w:rsidRPr="00D60393">
          <w:rPr>
            <w:rFonts w:ascii="Arial" w:hAnsi="Arial" w:cs="Arial"/>
            <w:noProof/>
            <w:color w:val="000000"/>
            <w:lang w:val="es-ES"/>
          </w:rPr>
          <w:t xml:space="preserve">entro de </w:t>
        </w:r>
        <w:r w:rsidR="000E2599" w:rsidRPr="00D60393">
          <w:rPr>
            <w:rFonts w:ascii="Arial" w:hAnsi="Arial" w:cs="Arial"/>
            <w:noProof/>
            <w:color w:val="000000"/>
            <w:lang w:val="es-ES"/>
          </w:rPr>
          <w:t>c</w:t>
        </w:r>
        <w:r w:rsidR="00AF4DAC" w:rsidRPr="00D60393">
          <w:rPr>
            <w:rFonts w:ascii="Arial" w:hAnsi="Arial" w:cs="Arial"/>
            <w:noProof/>
            <w:color w:val="000000"/>
            <w:lang w:val="es-ES"/>
          </w:rPr>
          <w:t>ontrol</w:t>
        </w:r>
        <w:r w:rsidR="003804FA" w:rsidRPr="00D60393">
          <w:rPr>
            <w:rFonts w:ascii="Arial" w:hAnsi="Arial" w:cs="Arial"/>
            <w:noProof/>
            <w:color w:val="000000"/>
            <w:lang w:val="es-ES"/>
          </w:rPr>
          <w:t>,</w:t>
        </w:r>
        <w:r w:rsidR="00AF4DAC" w:rsidRPr="00D60393">
          <w:rPr>
            <w:rFonts w:ascii="Arial" w:hAnsi="Arial" w:cs="Arial"/>
            <w:noProof/>
            <w:color w:val="000000"/>
            <w:lang w:val="es-ES"/>
          </w:rPr>
          <w:t xml:space="preserve"> a efectos de </w:t>
        </w:r>
        <w:r w:rsidR="000A70AD" w:rsidRPr="00D60393">
          <w:rPr>
            <w:rFonts w:ascii="Arial" w:hAnsi="Arial" w:cs="Arial"/>
            <w:noProof/>
            <w:color w:val="000000"/>
            <w:lang w:val="es-ES"/>
          </w:rPr>
          <w:t>verificación</w:t>
        </w:r>
        <w:r w:rsidR="00FA34CB" w:rsidRPr="00D60393">
          <w:rPr>
            <w:rFonts w:ascii="Arial" w:hAnsi="Arial" w:cs="Arial"/>
            <w:noProof/>
            <w:color w:val="000000"/>
            <w:lang w:val="es-ES"/>
          </w:rPr>
          <w:t xml:space="preserve"> del cumplimiento de </w:t>
        </w:r>
        <w:r w:rsidR="00BE7477" w:rsidRPr="00D60393">
          <w:rPr>
            <w:rFonts w:ascii="Arial" w:hAnsi="Arial" w:cs="Arial"/>
            <w:noProof/>
            <w:color w:val="000000"/>
            <w:lang w:val="es-ES"/>
          </w:rPr>
          <w:t>la cons</w:t>
        </w:r>
        <w:r w:rsidR="00184B8D" w:rsidRPr="00D60393">
          <w:rPr>
            <w:rFonts w:ascii="Arial" w:hAnsi="Arial" w:cs="Arial"/>
            <w:noProof/>
            <w:color w:val="000000"/>
            <w:lang w:val="es-ES"/>
          </w:rPr>
          <w:t xml:space="preserve">igna de limitación de la producción. </w:t>
        </w:r>
      </w:ins>
    </w:p>
    <w:p w14:paraId="155054A7" w14:textId="77777777" w:rsidR="00B66E19" w:rsidRPr="00D60393" w:rsidRDefault="00D3248B" w:rsidP="007042B3">
      <w:pPr>
        <w:spacing w:before="80" w:line="240" w:lineRule="exact"/>
        <w:ind w:right="67" w:firstLine="340"/>
        <w:jc w:val="both"/>
        <w:rPr>
          <w:ins w:id="321" w:author="Autor"/>
          <w:rFonts w:ascii="Arial" w:hAnsi="Arial" w:cs="Arial"/>
          <w:noProof/>
          <w:color w:val="000000"/>
          <w:lang w:val="es-ES"/>
        </w:rPr>
      </w:pPr>
      <w:r w:rsidRPr="00D60393">
        <w:rPr>
          <w:rFonts w:ascii="Arial" w:hAnsi="Arial" w:cs="Arial"/>
          <w:noProof/>
          <w:color w:val="000000"/>
          <w:lang w:val="es-ES"/>
        </w:rPr>
        <w:t>6.</w:t>
      </w:r>
      <w:r w:rsidRPr="00D60393">
        <w:rPr>
          <w:rFonts w:ascii="Arial" w:hAnsi="Arial" w:cs="Arial"/>
          <w:noProof/>
          <w:color w:val="000000"/>
          <w:spacing w:val="144"/>
          <w:lang w:val="es-ES"/>
        </w:rPr>
        <w:t xml:space="preserve"> </w:t>
      </w:r>
      <w:r w:rsidRPr="00D60393">
        <w:rPr>
          <w:rFonts w:ascii="Arial" w:hAnsi="Arial" w:cs="Arial"/>
          <w:noProof/>
          <w:color w:val="000000"/>
          <w:lang w:val="es-ES"/>
        </w:rPr>
        <w:t>Mecanismos de gestión de potencia de l</w:t>
      </w:r>
      <w:ins w:id="322" w:author="Autor">
        <w:r w:rsidR="00221B08" w:rsidRPr="00D60393">
          <w:rPr>
            <w:rFonts w:ascii="Arial" w:hAnsi="Arial" w:cs="Arial"/>
            <w:noProof/>
            <w:color w:val="000000"/>
            <w:lang w:val="es-ES"/>
          </w:rPr>
          <w:t>a</w:t>
        </w:r>
      </w:ins>
      <w:del w:id="323" w:author="Autor">
        <w:r w:rsidRPr="00D60393" w:rsidDel="00221B08">
          <w:rPr>
            <w:rFonts w:ascii="Arial" w:hAnsi="Arial" w:cs="Arial"/>
            <w:noProof/>
            <w:color w:val="000000"/>
            <w:lang w:val="es-ES"/>
          </w:rPr>
          <w:delText>o</w:delText>
        </w:r>
      </w:del>
      <w:r w:rsidRPr="00D60393">
        <w:rPr>
          <w:rFonts w:ascii="Arial" w:hAnsi="Arial" w:cs="Arial"/>
          <w:noProof/>
          <w:color w:val="000000"/>
          <w:lang w:val="es-ES"/>
        </w:rPr>
        <w:t xml:space="preserve">s </w:t>
      </w:r>
      <w:del w:id="324" w:author="Autor">
        <w:r w:rsidRPr="00D60393" w:rsidDel="00221B08">
          <w:rPr>
            <w:rFonts w:ascii="Arial" w:hAnsi="Arial" w:cs="Arial"/>
            <w:noProof/>
            <w:color w:val="000000"/>
            <w:lang w:val="es-ES"/>
          </w:rPr>
          <w:delText xml:space="preserve">generadores </w:delText>
        </w:r>
      </w:del>
      <w:ins w:id="325" w:author="Autor">
        <w:r w:rsidR="00221B08" w:rsidRPr="00D60393">
          <w:rPr>
            <w:rFonts w:ascii="Arial" w:hAnsi="Arial" w:cs="Arial"/>
            <w:noProof/>
            <w:color w:val="000000"/>
            <w:lang w:val="es-ES"/>
          </w:rPr>
          <w:t xml:space="preserve">instalaciones de producción </w:t>
        </w:r>
      </w:ins>
      <w:r w:rsidRPr="00D60393">
        <w:rPr>
          <w:rFonts w:ascii="Arial" w:hAnsi="Arial" w:cs="Arial"/>
          <w:noProof/>
          <w:color w:val="000000"/>
          <w:lang w:val="es-ES"/>
        </w:rPr>
        <w:t>en los centros de control</w:t>
      </w:r>
      <w:ins w:id="326" w:author="Autor">
        <w:r w:rsidR="00221B08" w:rsidRPr="00D60393">
          <w:rPr>
            <w:rFonts w:ascii="Arial" w:hAnsi="Arial" w:cs="Arial"/>
            <w:noProof/>
            <w:color w:val="000000"/>
            <w:lang w:val="es-ES"/>
          </w:rPr>
          <w:t xml:space="preserve"> habilitados</w:t>
        </w:r>
      </w:ins>
      <w:r w:rsidRPr="00D60393">
        <w:rPr>
          <w:rFonts w:ascii="Arial" w:hAnsi="Arial" w:cs="Arial"/>
          <w:noProof/>
          <w:color w:val="000000"/>
          <w:lang w:val="es-ES"/>
        </w:rPr>
        <w:t>.</w:t>
      </w:r>
    </w:p>
    <w:p w14:paraId="2EF9808D" w14:textId="435755A7" w:rsidR="00584806" w:rsidRPr="00D60393" w:rsidDel="00B67670" w:rsidRDefault="00D3248B" w:rsidP="007042B3">
      <w:pPr>
        <w:spacing w:before="80" w:line="240" w:lineRule="exact"/>
        <w:ind w:right="67" w:firstLine="340"/>
        <w:jc w:val="both"/>
        <w:rPr>
          <w:ins w:id="327" w:author="Autor"/>
          <w:del w:id="328" w:author="Autor"/>
          <w:rFonts w:ascii="Arial" w:hAnsi="Arial" w:cs="Arial"/>
          <w:lang w:val="es-ES"/>
        </w:rPr>
      </w:pPr>
      <w:r w:rsidRPr="00D60393">
        <w:rPr>
          <w:rFonts w:ascii="Arial" w:hAnsi="Arial" w:cs="Arial"/>
          <w:noProof/>
          <w:color w:val="000000"/>
          <w:lang w:val="es-ES"/>
        </w:rPr>
        <w:t xml:space="preserve"> De forma general, </w:t>
      </w:r>
      <w:del w:id="329" w:author="Autor">
        <w:r w:rsidRPr="00D60393" w:rsidDel="00F87E24">
          <w:rPr>
            <w:rFonts w:ascii="Arial" w:hAnsi="Arial" w:cs="Arial"/>
            <w:noProof/>
            <w:color w:val="000000"/>
            <w:lang w:val="es-ES"/>
          </w:rPr>
          <w:delText xml:space="preserve">el reparto interno que realice </w:delText>
        </w:r>
      </w:del>
      <w:r w:rsidRPr="00D60393">
        <w:rPr>
          <w:rFonts w:ascii="Arial" w:hAnsi="Arial" w:cs="Arial"/>
          <w:noProof/>
          <w:color w:val="000000"/>
          <w:lang w:val="es-ES"/>
        </w:rPr>
        <w:t xml:space="preserve">cada </w:t>
      </w:r>
      <w:ins w:id="330" w:author="Autor">
        <w:r w:rsidR="000E2599" w:rsidRPr="00D60393">
          <w:rPr>
            <w:rFonts w:ascii="Arial" w:hAnsi="Arial" w:cs="Arial"/>
            <w:noProof/>
            <w:color w:val="000000"/>
            <w:lang w:val="es-ES"/>
          </w:rPr>
          <w:t>c</w:t>
        </w:r>
      </w:ins>
      <w:del w:id="331" w:author="Autor">
        <w:r w:rsidRPr="00D60393" w:rsidDel="000E2599">
          <w:rPr>
            <w:rFonts w:ascii="Arial" w:hAnsi="Arial" w:cs="Arial"/>
            <w:noProof/>
            <w:color w:val="000000"/>
            <w:lang w:val="es-ES"/>
          </w:rPr>
          <w:delText>C</w:delText>
        </w:r>
      </w:del>
      <w:r w:rsidRPr="00D60393">
        <w:rPr>
          <w:rFonts w:ascii="Arial" w:hAnsi="Arial" w:cs="Arial"/>
          <w:noProof/>
          <w:color w:val="000000"/>
          <w:lang w:val="es-ES"/>
        </w:rPr>
        <w:t xml:space="preserve">entro de </w:t>
      </w:r>
      <w:ins w:id="332" w:author="Autor">
        <w:r w:rsidR="000E2599" w:rsidRPr="00D60393">
          <w:rPr>
            <w:rFonts w:ascii="Arial" w:hAnsi="Arial" w:cs="Arial"/>
            <w:noProof/>
            <w:color w:val="000000"/>
            <w:lang w:val="es-ES"/>
          </w:rPr>
          <w:t>c</w:t>
        </w:r>
      </w:ins>
      <w:del w:id="333" w:author="Autor">
        <w:r w:rsidRPr="00D60393" w:rsidDel="000E2599">
          <w:rPr>
            <w:rFonts w:ascii="Arial" w:hAnsi="Arial" w:cs="Arial"/>
            <w:noProof/>
            <w:color w:val="000000"/>
            <w:lang w:val="es-ES"/>
          </w:rPr>
          <w:delText>C</w:delText>
        </w:r>
      </w:del>
      <w:r w:rsidRPr="00D60393">
        <w:rPr>
          <w:rFonts w:ascii="Arial" w:hAnsi="Arial" w:cs="Arial"/>
          <w:noProof/>
          <w:color w:val="000000"/>
          <w:lang w:val="es-ES"/>
        </w:rPr>
        <w:t>ontrol</w:t>
      </w:r>
      <w:ins w:id="334" w:author="Autor">
        <w:r w:rsidR="00221B08" w:rsidRPr="00D60393">
          <w:rPr>
            <w:rFonts w:ascii="Arial" w:hAnsi="Arial" w:cs="Arial"/>
            <w:noProof/>
            <w:color w:val="000000"/>
            <w:lang w:val="es-ES"/>
          </w:rPr>
          <w:t xml:space="preserve"> habilitado</w:t>
        </w:r>
      </w:ins>
      <w:del w:id="335" w:author="Autor">
        <w:r w:rsidRPr="00D60393" w:rsidDel="007B6577">
          <w:rPr>
            <w:rFonts w:ascii="Arial" w:hAnsi="Arial" w:cs="Arial"/>
            <w:noProof/>
            <w:color w:val="000000"/>
            <w:lang w:val="es-ES"/>
          </w:rPr>
          <w:delText>,</w:delText>
        </w:r>
      </w:del>
      <w:r w:rsidRPr="00D60393">
        <w:rPr>
          <w:rFonts w:ascii="Arial" w:hAnsi="Arial" w:cs="Arial"/>
          <w:noProof/>
          <w:color w:val="000000"/>
          <w:lang w:val="es-ES"/>
        </w:rPr>
        <w:t xml:space="preserve"> </w:t>
      </w:r>
      <w:ins w:id="336" w:author="Autor">
        <w:r w:rsidR="00D027F1" w:rsidRPr="00D60393">
          <w:rPr>
            <w:rFonts w:ascii="Arial" w:hAnsi="Arial" w:cs="Arial"/>
            <w:noProof/>
            <w:color w:val="000000"/>
            <w:lang w:val="es-ES"/>
          </w:rPr>
          <w:t xml:space="preserve">deberá respetar </w:t>
        </w:r>
        <w:r w:rsidR="00323C6D" w:rsidRPr="00D60393">
          <w:rPr>
            <w:rFonts w:ascii="Arial" w:hAnsi="Arial" w:cs="Arial"/>
            <w:noProof/>
            <w:color w:val="000000"/>
            <w:lang w:val="es-ES"/>
          </w:rPr>
          <w:t xml:space="preserve">las instrucciones </w:t>
        </w:r>
        <w:r w:rsidR="008E09C4" w:rsidRPr="00D60393">
          <w:rPr>
            <w:rFonts w:ascii="Arial" w:hAnsi="Arial" w:cs="Arial"/>
            <w:noProof/>
            <w:color w:val="000000"/>
            <w:lang w:val="es-ES"/>
          </w:rPr>
          <w:t>comunicadas</w:t>
        </w:r>
        <w:r w:rsidR="00323C6D" w:rsidRPr="00D60393">
          <w:rPr>
            <w:rFonts w:ascii="Arial" w:hAnsi="Arial" w:cs="Arial"/>
            <w:noProof/>
            <w:color w:val="000000"/>
            <w:lang w:val="es-ES"/>
          </w:rPr>
          <w:t xml:space="preserve"> por el operador del sistema</w:t>
        </w:r>
        <w:r w:rsidR="00F246DF" w:rsidRPr="00D60393">
          <w:rPr>
            <w:rFonts w:ascii="Arial" w:hAnsi="Arial" w:cs="Arial"/>
            <w:noProof/>
            <w:color w:val="000000"/>
            <w:lang w:val="es-ES"/>
          </w:rPr>
          <w:t>, que a su vez</w:t>
        </w:r>
      </w:ins>
      <w:del w:id="337" w:author="Autor">
        <w:r w:rsidRPr="00D60393" w:rsidDel="00F246DF">
          <w:rPr>
            <w:rFonts w:ascii="Arial" w:hAnsi="Arial" w:cs="Arial"/>
            <w:noProof/>
            <w:color w:val="000000"/>
            <w:lang w:val="es-ES"/>
          </w:rPr>
          <w:delText>siempre respetando la limitación en cada uno de los nudos de la Red de Transporte</w:delText>
        </w:r>
      </w:del>
      <w:r w:rsidR="00A63CAB" w:rsidRPr="00D60393">
        <w:rPr>
          <w:rFonts w:ascii="Arial" w:hAnsi="Arial" w:cs="Arial"/>
          <w:noProof/>
          <w:color w:val="000000"/>
          <w:lang w:val="es-ES"/>
        </w:rPr>
        <w:t xml:space="preserve"> </w:t>
      </w:r>
      <w:del w:id="338" w:author="Autor">
        <w:r w:rsidRPr="00D60393" w:rsidDel="00F246DF">
          <w:rPr>
            <w:rFonts w:ascii="Arial" w:hAnsi="Arial" w:cs="Arial"/>
            <w:noProof/>
            <w:color w:val="000000"/>
            <w:lang w:val="es-ES"/>
          </w:rPr>
          <w:delText xml:space="preserve">comunicada por el </w:delText>
        </w:r>
        <w:r w:rsidRPr="00D60393" w:rsidDel="00EA5FD0">
          <w:rPr>
            <w:rFonts w:ascii="Arial" w:hAnsi="Arial" w:cs="Arial"/>
            <w:noProof/>
            <w:color w:val="000000"/>
            <w:lang w:val="es-ES"/>
          </w:rPr>
          <w:delText>O</w:delText>
        </w:r>
        <w:r w:rsidRPr="00D60393" w:rsidDel="00F246DF">
          <w:rPr>
            <w:rFonts w:ascii="Arial" w:hAnsi="Arial" w:cs="Arial"/>
            <w:noProof/>
            <w:color w:val="000000"/>
            <w:lang w:val="es-ES"/>
          </w:rPr>
          <w:delText xml:space="preserve">perador del </w:delText>
        </w:r>
        <w:r w:rsidRPr="00D60393" w:rsidDel="00EA5FD0">
          <w:rPr>
            <w:rFonts w:ascii="Arial" w:hAnsi="Arial" w:cs="Arial"/>
            <w:noProof/>
            <w:color w:val="000000"/>
            <w:lang w:val="es-ES"/>
          </w:rPr>
          <w:delText>S</w:delText>
        </w:r>
        <w:r w:rsidRPr="00D60393" w:rsidDel="00F246DF">
          <w:rPr>
            <w:rFonts w:ascii="Arial" w:hAnsi="Arial" w:cs="Arial"/>
            <w:noProof/>
            <w:color w:val="000000"/>
            <w:lang w:val="es-ES"/>
          </w:rPr>
          <w:delText>istema,</w:delText>
        </w:r>
      </w:del>
      <w:r w:rsidRPr="00D60393">
        <w:rPr>
          <w:rFonts w:ascii="Arial" w:hAnsi="Arial" w:cs="Arial"/>
          <w:noProof/>
          <w:color w:val="000000"/>
          <w:lang w:val="es-ES"/>
        </w:rPr>
        <w:t xml:space="preserve"> </w:t>
      </w:r>
      <w:ins w:id="339" w:author="Autor">
        <w:r w:rsidR="00D125AF" w:rsidRPr="00D60393">
          <w:rPr>
            <w:rFonts w:ascii="Arial" w:hAnsi="Arial" w:cs="Arial"/>
            <w:noProof/>
            <w:color w:val="000000"/>
            <w:lang w:val="es-ES"/>
          </w:rPr>
          <w:t xml:space="preserve">seguirá los criterios de reparto establecidos en el apartado 5 </w:t>
        </w:r>
        <w:r w:rsidR="00986032" w:rsidRPr="00D60393">
          <w:rPr>
            <w:rFonts w:ascii="Arial" w:hAnsi="Arial" w:cs="Arial"/>
            <w:noProof/>
            <w:color w:val="000000"/>
            <w:lang w:val="es-ES"/>
          </w:rPr>
          <w:t>Programación de las mo</w:t>
        </w:r>
        <w:r w:rsidR="00D125AF" w:rsidRPr="00D60393">
          <w:rPr>
            <w:rFonts w:ascii="Arial" w:hAnsi="Arial" w:cs="Arial"/>
            <w:noProof/>
            <w:color w:val="000000"/>
            <w:lang w:val="es-ES"/>
          </w:rPr>
          <w:t>dificaci</w:t>
        </w:r>
        <w:r w:rsidR="00986032" w:rsidRPr="00D60393">
          <w:rPr>
            <w:rFonts w:ascii="Arial" w:hAnsi="Arial" w:cs="Arial"/>
            <w:noProof/>
            <w:color w:val="000000"/>
            <w:lang w:val="es-ES"/>
          </w:rPr>
          <w:t>o</w:t>
        </w:r>
        <w:r w:rsidR="003F366C" w:rsidRPr="00D60393">
          <w:rPr>
            <w:rFonts w:ascii="Arial" w:hAnsi="Arial" w:cs="Arial"/>
            <w:noProof/>
            <w:color w:val="000000"/>
            <w:lang w:val="es-ES"/>
          </w:rPr>
          <w:t>n</w:t>
        </w:r>
        <w:r w:rsidR="00986032" w:rsidRPr="00D60393">
          <w:rPr>
            <w:rFonts w:ascii="Arial" w:hAnsi="Arial" w:cs="Arial"/>
            <w:noProof/>
            <w:color w:val="000000"/>
            <w:lang w:val="es-ES"/>
          </w:rPr>
          <w:t>es</w:t>
        </w:r>
        <w:r w:rsidR="00D125AF" w:rsidRPr="00D60393">
          <w:rPr>
            <w:rFonts w:ascii="Arial" w:hAnsi="Arial" w:cs="Arial"/>
            <w:noProof/>
            <w:color w:val="000000"/>
            <w:lang w:val="es-ES"/>
          </w:rPr>
          <w:t xml:space="preserve"> de producción. </w:t>
        </w:r>
      </w:ins>
      <w:del w:id="340" w:author="Autor">
        <w:r w:rsidRPr="00D60393">
          <w:rPr>
            <w:rFonts w:ascii="Arial" w:hAnsi="Arial" w:cs="Arial"/>
            <w:color w:val="000000"/>
            <w:lang w:val="es-ES"/>
          </w:rPr>
          <w:delText>será igualmente proporcional a la potencia programada o en producción, según sea el ámbito temporal en que tenga lugar la modificación propuesta.</w:delText>
        </w:r>
        <w:r w:rsidRPr="00D60393">
          <w:rPr>
            <w:rFonts w:ascii="Arial" w:hAnsi="Arial" w:cs="Arial"/>
            <w:lang w:val="es-ES"/>
          </w:rPr>
          <w:delText xml:space="preserve"> </w:delText>
        </w:r>
      </w:del>
    </w:p>
    <w:p w14:paraId="6483F406" w14:textId="69E00200" w:rsidR="001A5D74" w:rsidRPr="00D60393" w:rsidRDefault="001A5D74" w:rsidP="007042B3">
      <w:pPr>
        <w:spacing w:before="80" w:line="240" w:lineRule="exact"/>
        <w:ind w:right="67" w:firstLine="340"/>
        <w:jc w:val="both"/>
        <w:rPr>
          <w:ins w:id="341" w:author="Autor"/>
          <w:rFonts w:ascii="Arial" w:hAnsi="Arial" w:cs="Arial"/>
          <w:lang w:val="es-ES"/>
        </w:rPr>
      </w:pPr>
    </w:p>
    <w:p w14:paraId="65879794" w14:textId="1F5B7AA4" w:rsidR="001A5D74" w:rsidRPr="00D60393" w:rsidDel="00B67670" w:rsidRDefault="001A5D74" w:rsidP="007042B3">
      <w:pPr>
        <w:spacing w:before="80" w:line="240" w:lineRule="exact"/>
        <w:ind w:right="67" w:firstLine="340"/>
        <w:jc w:val="both"/>
        <w:rPr>
          <w:ins w:id="342" w:author="Autor"/>
          <w:del w:id="343" w:author="Autor"/>
          <w:rFonts w:ascii="Arial" w:hAnsi="Arial" w:cs="Arial"/>
          <w:noProof/>
          <w:color w:val="000000"/>
          <w:lang w:val="es-ES"/>
        </w:rPr>
      </w:pPr>
      <w:ins w:id="344" w:author="Autor">
        <w:r w:rsidRPr="00D60393">
          <w:rPr>
            <w:rFonts w:ascii="Arial" w:hAnsi="Arial" w:cs="Arial"/>
            <w:noProof/>
            <w:color w:val="000000"/>
            <w:lang w:val="es-ES"/>
          </w:rPr>
          <w:t>Alternativamente</w:t>
        </w:r>
        <w:r w:rsidRPr="00D60393">
          <w:rPr>
            <w:rFonts w:ascii="Arial" w:hAnsi="Arial" w:cs="Arial"/>
            <w:noProof/>
            <w:color w:val="000000"/>
            <w:spacing w:val="-4"/>
            <w:lang w:val="es-ES"/>
          </w:rPr>
          <w:t xml:space="preserve"> </w:t>
        </w:r>
        <w:r w:rsidRPr="00D60393">
          <w:rPr>
            <w:rFonts w:ascii="Arial" w:hAnsi="Arial" w:cs="Arial"/>
            <w:noProof/>
            <w:color w:val="000000"/>
            <w:lang w:val="es-ES"/>
          </w:rPr>
          <w:t>a</w:t>
        </w:r>
        <w:r w:rsidRPr="00D60393">
          <w:rPr>
            <w:rFonts w:ascii="Arial" w:hAnsi="Arial" w:cs="Arial"/>
            <w:noProof/>
            <w:color w:val="000000"/>
            <w:spacing w:val="-4"/>
            <w:lang w:val="es-ES"/>
          </w:rPr>
          <w:t xml:space="preserve"> </w:t>
        </w:r>
        <w:r w:rsidRPr="00D60393">
          <w:rPr>
            <w:rFonts w:ascii="Arial" w:hAnsi="Arial" w:cs="Arial"/>
            <w:noProof/>
            <w:color w:val="000000"/>
            <w:lang w:val="es-ES"/>
          </w:rPr>
          <w:t>la</w:t>
        </w:r>
        <w:r w:rsidRPr="00D60393">
          <w:rPr>
            <w:rFonts w:ascii="Arial" w:hAnsi="Arial" w:cs="Arial"/>
            <w:noProof/>
            <w:color w:val="000000"/>
            <w:spacing w:val="-4"/>
            <w:lang w:val="es-ES"/>
          </w:rPr>
          <w:t xml:space="preserve"> </w:t>
        </w:r>
        <w:r w:rsidRPr="00D60393">
          <w:rPr>
            <w:rFonts w:ascii="Arial" w:hAnsi="Arial" w:cs="Arial"/>
            <w:noProof/>
            <w:color w:val="000000"/>
            <w:lang w:val="es-ES"/>
          </w:rPr>
          <w:t>metodología</w:t>
        </w:r>
        <w:r w:rsidRPr="00D60393">
          <w:rPr>
            <w:rFonts w:ascii="Arial" w:hAnsi="Arial" w:cs="Arial"/>
            <w:noProof/>
            <w:color w:val="000000"/>
            <w:spacing w:val="-4"/>
            <w:lang w:val="es-ES"/>
          </w:rPr>
          <w:t xml:space="preserve"> </w:t>
        </w:r>
        <w:r w:rsidRPr="00D60393">
          <w:rPr>
            <w:rFonts w:ascii="Arial" w:hAnsi="Arial" w:cs="Arial"/>
            <w:noProof/>
            <w:color w:val="000000"/>
            <w:lang w:val="es-ES"/>
          </w:rPr>
          <w:t>descrita</w:t>
        </w:r>
        <w:r w:rsidR="00B66E19" w:rsidRPr="00D60393">
          <w:rPr>
            <w:rFonts w:ascii="Arial" w:hAnsi="Arial" w:cs="Arial"/>
            <w:noProof/>
            <w:color w:val="000000"/>
            <w:lang w:val="es-ES"/>
          </w:rPr>
          <w:t xml:space="preserve"> en dicho apartado</w:t>
        </w:r>
        <w:r w:rsidRPr="00D60393">
          <w:rPr>
            <w:rFonts w:ascii="Arial" w:hAnsi="Arial" w:cs="Arial"/>
            <w:noProof/>
            <w:color w:val="000000"/>
            <w:lang w:val="es-ES"/>
          </w:rPr>
          <w:t>,</w:t>
        </w:r>
        <w:r w:rsidRPr="00D60393">
          <w:rPr>
            <w:rFonts w:ascii="Arial" w:hAnsi="Arial" w:cs="Arial"/>
            <w:noProof/>
            <w:color w:val="000000"/>
            <w:spacing w:val="-4"/>
            <w:lang w:val="es-ES"/>
          </w:rPr>
          <w:t xml:space="preserve"> </w:t>
        </w:r>
        <w:r w:rsidRPr="00D60393">
          <w:rPr>
            <w:rFonts w:ascii="Arial" w:hAnsi="Arial" w:cs="Arial"/>
            <w:noProof/>
            <w:color w:val="000000"/>
            <w:lang w:val="es-ES"/>
          </w:rPr>
          <w:t>cada</w:t>
        </w:r>
        <w:r w:rsidRPr="00D60393">
          <w:rPr>
            <w:rFonts w:ascii="Arial" w:hAnsi="Arial" w:cs="Arial"/>
            <w:noProof/>
            <w:color w:val="000000"/>
            <w:spacing w:val="-4"/>
            <w:lang w:val="es-ES"/>
          </w:rPr>
          <w:t xml:space="preserve"> </w:t>
        </w:r>
        <w:r w:rsidR="00EA2CE5" w:rsidRPr="00D60393">
          <w:rPr>
            <w:rFonts w:ascii="Arial" w:hAnsi="Arial" w:cs="Arial"/>
            <w:noProof/>
            <w:color w:val="000000"/>
            <w:lang w:val="es-ES"/>
          </w:rPr>
          <w:t>c</w:t>
        </w:r>
        <w:r w:rsidRPr="00D60393">
          <w:rPr>
            <w:rFonts w:ascii="Arial" w:hAnsi="Arial" w:cs="Arial"/>
            <w:noProof/>
            <w:color w:val="000000"/>
            <w:lang w:val="es-ES"/>
          </w:rPr>
          <w:t>entro</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00EA2CE5" w:rsidRPr="00D60393">
          <w:rPr>
            <w:rFonts w:ascii="Arial" w:hAnsi="Arial" w:cs="Arial"/>
            <w:noProof/>
            <w:color w:val="000000"/>
            <w:lang w:val="es-ES"/>
          </w:rPr>
          <w:t>c</w:t>
        </w:r>
        <w:r w:rsidRPr="00D60393">
          <w:rPr>
            <w:rFonts w:ascii="Arial" w:hAnsi="Arial" w:cs="Arial"/>
            <w:noProof/>
            <w:color w:val="000000"/>
            <w:lang w:val="es-ES"/>
          </w:rPr>
          <w:t>ontrol</w:t>
        </w:r>
        <w:r w:rsidRPr="00D60393">
          <w:rPr>
            <w:rFonts w:ascii="Arial" w:hAnsi="Arial" w:cs="Arial"/>
            <w:noProof/>
            <w:color w:val="000000"/>
            <w:spacing w:val="-4"/>
            <w:lang w:val="es-ES"/>
          </w:rPr>
          <w:t xml:space="preserve"> </w:t>
        </w:r>
        <w:r w:rsidRPr="00D60393">
          <w:rPr>
            <w:rFonts w:ascii="Arial" w:hAnsi="Arial" w:cs="Arial"/>
            <w:noProof/>
            <w:color w:val="000000"/>
            <w:lang w:val="es-ES"/>
          </w:rPr>
          <w:t>podrá</w:t>
        </w:r>
        <w:r w:rsidRPr="00D60393">
          <w:rPr>
            <w:rFonts w:ascii="Arial" w:hAnsi="Arial" w:cs="Arial"/>
            <w:noProof/>
            <w:color w:val="000000"/>
            <w:spacing w:val="-4"/>
            <w:lang w:val="es-ES"/>
          </w:rPr>
          <w:t xml:space="preserve"> </w:t>
        </w:r>
        <w:r w:rsidRPr="00D60393">
          <w:rPr>
            <w:rFonts w:ascii="Arial" w:hAnsi="Arial" w:cs="Arial"/>
            <w:noProof/>
            <w:color w:val="000000"/>
            <w:lang w:val="es-ES"/>
          </w:rPr>
          <w:t>realizar</w:t>
        </w:r>
        <w:r w:rsidRPr="00D60393">
          <w:rPr>
            <w:rFonts w:ascii="Arial" w:hAnsi="Arial" w:cs="Arial"/>
            <w:noProof/>
            <w:color w:val="000000"/>
            <w:spacing w:val="-4"/>
            <w:lang w:val="es-ES"/>
          </w:rPr>
          <w:t xml:space="preserve"> </w:t>
        </w:r>
        <w:r w:rsidRPr="00D60393">
          <w:rPr>
            <w:rFonts w:ascii="Arial" w:hAnsi="Arial" w:cs="Arial"/>
            <w:noProof/>
            <w:color w:val="000000"/>
            <w:lang w:val="es-ES"/>
          </w:rPr>
          <w:t>otro reparto interno de la generación</w:t>
        </w:r>
        <w:r w:rsidR="00FE6921" w:rsidRPr="00D60393">
          <w:rPr>
            <w:rFonts w:ascii="Arial" w:hAnsi="Arial" w:cs="Arial"/>
            <w:noProof/>
            <w:color w:val="000000"/>
            <w:lang w:val="es-ES"/>
          </w:rPr>
          <w:t xml:space="preserve"> en los t</w:t>
        </w:r>
        <w:r w:rsidR="007C5EDA" w:rsidRPr="00D60393">
          <w:rPr>
            <w:rFonts w:ascii="Arial" w:hAnsi="Arial" w:cs="Arial"/>
            <w:noProof/>
            <w:color w:val="000000"/>
            <w:lang w:val="es-ES"/>
          </w:rPr>
          <w:t>é</w:t>
        </w:r>
        <w:r w:rsidR="00FE6921" w:rsidRPr="00D60393">
          <w:rPr>
            <w:rFonts w:ascii="Arial" w:hAnsi="Arial" w:cs="Arial"/>
            <w:noProof/>
            <w:color w:val="000000"/>
            <w:lang w:val="es-ES"/>
          </w:rPr>
          <w:t>rminos expuestos en los párrafos siguiente</w:t>
        </w:r>
        <w:r w:rsidR="00FC1602" w:rsidRPr="00D60393">
          <w:rPr>
            <w:rFonts w:ascii="Arial" w:hAnsi="Arial" w:cs="Arial"/>
            <w:noProof/>
            <w:color w:val="000000"/>
            <w:lang w:val="es-ES"/>
          </w:rPr>
          <w:t>s</w:t>
        </w:r>
        <w:r w:rsidRPr="00D60393">
          <w:rPr>
            <w:rFonts w:ascii="Arial" w:hAnsi="Arial" w:cs="Arial"/>
            <w:noProof/>
            <w:color w:val="000000"/>
            <w:lang w:val="es-ES"/>
          </w:rPr>
          <w:t xml:space="preserve">, </w:t>
        </w:r>
        <w:r w:rsidR="00FE6921" w:rsidRPr="00D60393">
          <w:rPr>
            <w:rFonts w:ascii="Arial" w:hAnsi="Arial" w:cs="Arial"/>
            <w:noProof/>
            <w:color w:val="000000"/>
            <w:lang w:val="es-ES"/>
          </w:rPr>
          <w:t>s</w:t>
        </w:r>
        <w:r w:rsidRPr="00D60393">
          <w:rPr>
            <w:rFonts w:ascii="Arial" w:hAnsi="Arial" w:cs="Arial"/>
            <w:noProof/>
            <w:color w:val="000000"/>
            <w:lang w:val="es-ES"/>
          </w:rPr>
          <w:t>iempre que se respete la limitación en cada uno de los nudos</w:t>
        </w:r>
        <w:r w:rsidRPr="00D60393">
          <w:rPr>
            <w:rFonts w:ascii="Arial" w:hAnsi="Arial" w:cs="Arial"/>
            <w:noProof/>
            <w:color w:val="000000"/>
            <w:spacing w:val="20"/>
            <w:lang w:val="es-ES"/>
          </w:rPr>
          <w:t xml:space="preserve"> </w:t>
        </w:r>
        <w:r w:rsidRPr="00D60393">
          <w:rPr>
            <w:rFonts w:ascii="Arial" w:hAnsi="Arial" w:cs="Arial"/>
            <w:noProof/>
            <w:color w:val="000000"/>
            <w:lang w:val="es-ES"/>
          </w:rPr>
          <w:t>de</w:t>
        </w:r>
        <w:r w:rsidRPr="00D60393">
          <w:rPr>
            <w:rFonts w:ascii="Arial" w:hAnsi="Arial" w:cs="Arial"/>
            <w:noProof/>
            <w:color w:val="000000"/>
            <w:spacing w:val="20"/>
            <w:lang w:val="es-ES"/>
          </w:rPr>
          <w:t xml:space="preserve"> </w:t>
        </w:r>
        <w:r w:rsidRPr="00D60393">
          <w:rPr>
            <w:rFonts w:ascii="Arial" w:hAnsi="Arial" w:cs="Arial"/>
            <w:noProof/>
            <w:color w:val="000000"/>
            <w:lang w:val="es-ES"/>
          </w:rPr>
          <w:t>la</w:t>
        </w:r>
        <w:r w:rsidRPr="00D60393">
          <w:rPr>
            <w:rFonts w:ascii="Arial" w:hAnsi="Arial" w:cs="Arial"/>
            <w:noProof/>
            <w:color w:val="000000"/>
            <w:spacing w:val="20"/>
            <w:lang w:val="es-ES"/>
          </w:rPr>
          <w:t xml:space="preserve"> </w:t>
        </w:r>
        <w:r w:rsidRPr="00D60393">
          <w:rPr>
            <w:rFonts w:ascii="Arial" w:hAnsi="Arial" w:cs="Arial"/>
            <w:noProof/>
            <w:color w:val="000000"/>
            <w:lang w:val="es-ES"/>
          </w:rPr>
          <w:t>Red</w:t>
        </w:r>
        <w:r w:rsidRPr="00D60393">
          <w:rPr>
            <w:rFonts w:ascii="Arial" w:hAnsi="Arial" w:cs="Arial"/>
            <w:noProof/>
            <w:color w:val="000000"/>
            <w:spacing w:val="20"/>
            <w:lang w:val="es-ES"/>
          </w:rPr>
          <w:t xml:space="preserve"> </w:t>
        </w:r>
        <w:r w:rsidRPr="00D60393">
          <w:rPr>
            <w:rFonts w:ascii="Arial" w:hAnsi="Arial" w:cs="Arial"/>
            <w:noProof/>
            <w:color w:val="000000"/>
            <w:lang w:val="es-ES"/>
          </w:rPr>
          <w:t xml:space="preserve">de </w:t>
        </w:r>
        <w:r w:rsidRPr="00D60393">
          <w:rPr>
            <w:rFonts w:ascii="Arial" w:hAnsi="Arial" w:cs="Arial"/>
            <w:noProof/>
            <w:color w:val="000000"/>
            <w:spacing w:val="-4"/>
            <w:lang w:val="es-ES"/>
          </w:rPr>
          <w:t>T</w:t>
        </w:r>
        <w:r w:rsidRPr="00D60393">
          <w:rPr>
            <w:rFonts w:ascii="Arial" w:hAnsi="Arial" w:cs="Arial"/>
            <w:noProof/>
            <w:color w:val="000000"/>
            <w:lang w:val="es-ES"/>
          </w:rPr>
          <w:t>ransporte</w:t>
        </w:r>
        <w:r w:rsidR="00B619E2" w:rsidRPr="00D60393">
          <w:rPr>
            <w:rFonts w:ascii="Arial" w:hAnsi="Arial" w:cs="Arial"/>
            <w:noProof/>
            <w:color w:val="000000"/>
            <w:lang w:val="es-ES"/>
          </w:rPr>
          <w:t>,</w:t>
        </w:r>
        <w:r w:rsidR="00384410" w:rsidRPr="00D60393">
          <w:rPr>
            <w:rFonts w:ascii="Arial" w:hAnsi="Arial" w:cs="Arial"/>
            <w:noProof/>
            <w:color w:val="000000"/>
            <w:lang w:val="es-ES"/>
          </w:rPr>
          <w:t xml:space="preserve"> o </w:t>
        </w:r>
        <w:r w:rsidR="00B619E2" w:rsidRPr="00D60393">
          <w:rPr>
            <w:rFonts w:ascii="Arial" w:hAnsi="Arial" w:cs="Arial"/>
            <w:noProof/>
            <w:color w:val="000000"/>
            <w:lang w:val="es-ES"/>
          </w:rPr>
          <w:t>sistema eléctrico</w:t>
        </w:r>
        <w:r w:rsidR="00E36995" w:rsidRPr="00D60393">
          <w:rPr>
            <w:rFonts w:ascii="Arial" w:hAnsi="Arial" w:cs="Arial"/>
            <w:noProof/>
            <w:color w:val="000000"/>
            <w:lang w:val="es-ES"/>
          </w:rPr>
          <w:t xml:space="preserve"> </w:t>
        </w:r>
        <w:r w:rsidR="0055386F" w:rsidRPr="00D60393">
          <w:rPr>
            <w:rFonts w:ascii="Arial" w:hAnsi="Arial" w:cs="Arial"/>
            <w:noProof/>
            <w:color w:val="000000"/>
            <w:lang w:val="es-ES"/>
          </w:rPr>
          <w:t>en caso de no existir Red de Transporte</w:t>
        </w:r>
        <w:r w:rsidRPr="00D60393">
          <w:rPr>
            <w:rFonts w:ascii="Arial" w:hAnsi="Arial" w:cs="Arial"/>
            <w:noProof/>
            <w:color w:val="000000"/>
            <w:lang w:val="es-ES"/>
          </w:rPr>
          <w:t xml:space="preserve">, para las instalaciones de producción que compartan una misma capacidad técnica y/o tecnología. En cualquier caso, el </w:t>
        </w:r>
        <w:r w:rsidR="00EA5FD0" w:rsidRPr="00D60393">
          <w:rPr>
            <w:rFonts w:ascii="Arial" w:hAnsi="Arial" w:cs="Arial"/>
            <w:noProof/>
            <w:color w:val="000000"/>
            <w:lang w:val="es-ES"/>
          </w:rPr>
          <w:t>o</w:t>
        </w:r>
        <w:r w:rsidRPr="00D60393">
          <w:rPr>
            <w:rFonts w:ascii="Arial" w:hAnsi="Arial" w:cs="Arial"/>
            <w:noProof/>
            <w:color w:val="000000"/>
            <w:lang w:val="es-ES"/>
          </w:rPr>
          <w:t xml:space="preserve">perador del </w:t>
        </w:r>
        <w:r w:rsidR="00EA5FD0" w:rsidRPr="00D60393">
          <w:rPr>
            <w:rFonts w:ascii="Arial" w:hAnsi="Arial" w:cs="Arial"/>
            <w:noProof/>
            <w:color w:val="000000"/>
            <w:lang w:val="es-ES"/>
          </w:rPr>
          <w:t>s</w:t>
        </w:r>
        <w:r w:rsidRPr="00D60393">
          <w:rPr>
            <w:rFonts w:ascii="Arial" w:hAnsi="Arial" w:cs="Arial"/>
            <w:noProof/>
            <w:color w:val="000000"/>
            <w:lang w:val="es-ES"/>
          </w:rPr>
          <w:t>istema suministrará, a cada</w:t>
        </w:r>
        <w:r w:rsidRPr="00D60393">
          <w:rPr>
            <w:rFonts w:ascii="Arial" w:hAnsi="Arial" w:cs="Arial"/>
            <w:noProof/>
            <w:color w:val="000000"/>
            <w:spacing w:val="-4"/>
            <w:lang w:val="es-ES"/>
          </w:rPr>
          <w:t xml:space="preserve"> </w:t>
        </w:r>
        <w:r w:rsidR="00574746" w:rsidRPr="00D60393">
          <w:rPr>
            <w:rFonts w:ascii="Arial" w:hAnsi="Arial" w:cs="Arial"/>
            <w:noProof/>
            <w:color w:val="000000"/>
            <w:lang w:val="es-ES"/>
          </w:rPr>
          <w:t>c</w:t>
        </w:r>
        <w:r w:rsidRPr="00D60393">
          <w:rPr>
            <w:rFonts w:ascii="Arial" w:hAnsi="Arial" w:cs="Arial"/>
            <w:noProof/>
            <w:color w:val="000000"/>
            <w:lang w:val="es-ES"/>
          </w:rPr>
          <w:t>entro</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00574746" w:rsidRPr="00D60393">
          <w:rPr>
            <w:rFonts w:ascii="Arial" w:hAnsi="Arial" w:cs="Arial"/>
            <w:noProof/>
            <w:color w:val="000000"/>
            <w:lang w:val="es-ES"/>
          </w:rPr>
          <w:t>c</w:t>
        </w:r>
        <w:r w:rsidRPr="00D60393">
          <w:rPr>
            <w:rFonts w:ascii="Arial" w:hAnsi="Arial" w:cs="Arial"/>
            <w:noProof/>
            <w:color w:val="000000"/>
            <w:lang w:val="es-ES"/>
          </w:rPr>
          <w:t>ontrol,</w:t>
        </w:r>
        <w:r w:rsidRPr="00D60393">
          <w:rPr>
            <w:rFonts w:ascii="Arial" w:hAnsi="Arial" w:cs="Arial"/>
            <w:noProof/>
            <w:color w:val="000000"/>
            <w:spacing w:val="-4"/>
            <w:lang w:val="es-ES"/>
          </w:rPr>
          <w:t xml:space="preserve"> </w:t>
        </w:r>
        <w:r w:rsidRPr="00D60393">
          <w:rPr>
            <w:rFonts w:ascii="Arial" w:hAnsi="Arial" w:cs="Arial"/>
            <w:noProof/>
            <w:color w:val="000000"/>
            <w:lang w:val="es-ES"/>
          </w:rPr>
          <w:t>la</w:t>
        </w:r>
        <w:r w:rsidRPr="00D60393">
          <w:rPr>
            <w:rFonts w:ascii="Arial" w:hAnsi="Arial" w:cs="Arial"/>
            <w:noProof/>
            <w:color w:val="000000"/>
            <w:spacing w:val="-4"/>
            <w:lang w:val="es-ES"/>
          </w:rPr>
          <w:t xml:space="preserve"> </w:t>
        </w:r>
        <w:r w:rsidRPr="00D60393">
          <w:rPr>
            <w:rFonts w:ascii="Arial" w:hAnsi="Arial" w:cs="Arial"/>
            <w:noProof/>
            <w:color w:val="000000"/>
            <w:lang w:val="es-ES"/>
          </w:rPr>
          <w:t>información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relativa</w:t>
        </w:r>
        <w:r w:rsidRPr="00D60393">
          <w:rPr>
            <w:rFonts w:ascii="Arial" w:hAnsi="Arial" w:cs="Arial"/>
            <w:noProof/>
            <w:color w:val="000000"/>
            <w:spacing w:val="-4"/>
            <w:lang w:val="es-ES"/>
          </w:rPr>
          <w:t xml:space="preserve"> </w:t>
        </w:r>
        <w:r w:rsidRPr="00D60393">
          <w:rPr>
            <w:rFonts w:ascii="Arial" w:hAnsi="Arial" w:cs="Arial"/>
            <w:noProof/>
            <w:color w:val="000000"/>
            <w:lang w:val="es-ES"/>
          </w:rPr>
          <w:t>a</w:t>
        </w:r>
        <w:r w:rsidRPr="00D60393">
          <w:rPr>
            <w:rFonts w:ascii="Arial" w:hAnsi="Arial" w:cs="Arial"/>
            <w:noProof/>
            <w:color w:val="000000"/>
            <w:spacing w:val="-4"/>
            <w:lang w:val="es-ES"/>
          </w:rPr>
          <w:t xml:space="preserve"> </w:t>
        </w:r>
        <w:r w:rsidRPr="00D60393">
          <w:rPr>
            <w:rFonts w:ascii="Arial" w:hAnsi="Arial" w:cs="Arial"/>
            <w:noProof/>
            <w:color w:val="000000"/>
            <w:lang w:val="es-ES"/>
          </w:rPr>
          <w:t>la</w:t>
        </w:r>
        <w:r w:rsidRPr="00D60393">
          <w:rPr>
            <w:rFonts w:ascii="Arial" w:hAnsi="Arial" w:cs="Arial"/>
            <w:noProof/>
            <w:color w:val="000000"/>
            <w:spacing w:val="-4"/>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cada</w:t>
        </w:r>
        <w:r w:rsidRPr="00D60393">
          <w:rPr>
            <w:rFonts w:ascii="Arial" w:hAnsi="Arial" w:cs="Arial"/>
            <w:noProof/>
            <w:color w:val="000000"/>
            <w:spacing w:val="-4"/>
            <w:lang w:val="es-ES"/>
          </w:rPr>
          <w:t xml:space="preserve"> </w:t>
        </w:r>
        <w:r w:rsidRPr="00D60393">
          <w:rPr>
            <w:rFonts w:ascii="Arial" w:hAnsi="Arial" w:cs="Arial"/>
            <w:noProof/>
            <w:color w:val="000000"/>
            <w:lang w:val="es-ES"/>
          </w:rPr>
          <w:t>instalación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bajo</w:t>
        </w:r>
        <w:r w:rsidRPr="00D60393">
          <w:rPr>
            <w:rFonts w:ascii="Arial" w:hAnsi="Arial" w:cs="Arial"/>
            <w:noProof/>
            <w:color w:val="000000"/>
            <w:spacing w:val="-4"/>
            <w:lang w:val="es-ES"/>
          </w:rPr>
          <w:t xml:space="preserve"> </w:t>
        </w:r>
        <w:r w:rsidRPr="00D60393">
          <w:rPr>
            <w:rFonts w:ascii="Arial" w:hAnsi="Arial" w:cs="Arial"/>
            <w:noProof/>
            <w:color w:val="000000"/>
            <w:lang w:val="es-ES"/>
          </w:rPr>
          <w:t>su responsabilidad</w:t>
        </w:r>
        <w:r w:rsidRPr="00D60393">
          <w:rPr>
            <w:rFonts w:ascii="Arial" w:hAnsi="Arial" w:cs="Arial"/>
            <w:noProof/>
            <w:color w:val="000000"/>
            <w:spacing w:val="27"/>
            <w:lang w:val="es-ES"/>
          </w:rPr>
          <w:t xml:space="preserve"> </w:t>
        </w:r>
        <w:r w:rsidRPr="00D60393">
          <w:rPr>
            <w:rFonts w:ascii="Arial" w:hAnsi="Arial" w:cs="Arial"/>
            <w:noProof/>
            <w:color w:val="000000"/>
            <w:lang w:val="es-ES"/>
          </w:rPr>
          <w:t>que</w:t>
        </w:r>
        <w:r w:rsidRPr="00D60393">
          <w:rPr>
            <w:rFonts w:ascii="Arial" w:hAnsi="Arial" w:cs="Arial"/>
            <w:noProof/>
            <w:color w:val="000000"/>
            <w:spacing w:val="27"/>
            <w:lang w:val="es-ES"/>
          </w:rPr>
          <w:t xml:space="preserve"> </w:t>
        </w:r>
        <w:r w:rsidRPr="00D60393">
          <w:rPr>
            <w:rFonts w:ascii="Arial" w:hAnsi="Arial" w:cs="Arial"/>
            <w:noProof/>
            <w:color w:val="000000"/>
            <w:lang w:val="es-ES"/>
          </w:rPr>
          <w:t>se</w:t>
        </w:r>
        <w:r w:rsidRPr="00D60393">
          <w:rPr>
            <w:rFonts w:ascii="Arial" w:hAnsi="Arial" w:cs="Arial"/>
            <w:noProof/>
            <w:color w:val="000000"/>
            <w:spacing w:val="27"/>
            <w:lang w:val="es-ES"/>
          </w:rPr>
          <w:t xml:space="preserve"> </w:t>
        </w:r>
        <w:r w:rsidRPr="00D60393">
          <w:rPr>
            <w:rFonts w:ascii="Arial" w:hAnsi="Arial" w:cs="Arial"/>
            <w:noProof/>
            <w:color w:val="000000"/>
            <w:lang w:val="es-ES"/>
          </w:rPr>
          <w:t>ha</w:t>
        </w:r>
        <w:r w:rsidRPr="00D60393">
          <w:rPr>
            <w:rFonts w:ascii="Arial" w:hAnsi="Arial" w:cs="Arial"/>
            <w:noProof/>
            <w:color w:val="000000"/>
            <w:spacing w:val="27"/>
            <w:lang w:val="es-ES"/>
          </w:rPr>
          <w:t xml:space="preserve"> </w:t>
        </w:r>
        <w:r w:rsidRPr="00D60393">
          <w:rPr>
            <w:rFonts w:ascii="Arial" w:hAnsi="Arial" w:cs="Arial"/>
            <w:noProof/>
            <w:color w:val="000000"/>
            <w:lang w:val="es-ES"/>
          </w:rPr>
          <w:t>considerado</w:t>
        </w:r>
        <w:r w:rsidRPr="00D60393">
          <w:rPr>
            <w:rFonts w:ascii="Arial" w:hAnsi="Arial" w:cs="Arial"/>
            <w:noProof/>
            <w:color w:val="000000"/>
            <w:spacing w:val="27"/>
            <w:lang w:val="es-ES"/>
          </w:rPr>
          <w:t xml:space="preserve"> </w:t>
        </w:r>
        <w:r w:rsidRPr="00D60393">
          <w:rPr>
            <w:rFonts w:ascii="Arial" w:hAnsi="Arial" w:cs="Arial"/>
            <w:noProof/>
            <w:color w:val="000000"/>
            <w:lang w:val="es-ES"/>
          </w:rPr>
          <w:t>para</w:t>
        </w:r>
        <w:r w:rsidRPr="00D60393">
          <w:rPr>
            <w:rFonts w:ascii="Arial" w:hAnsi="Arial" w:cs="Arial"/>
            <w:noProof/>
            <w:color w:val="000000"/>
            <w:spacing w:val="27"/>
            <w:lang w:val="es-ES"/>
          </w:rPr>
          <w:t xml:space="preserve"> </w:t>
        </w:r>
        <w:r w:rsidRPr="00D60393">
          <w:rPr>
            <w:rFonts w:ascii="Arial" w:hAnsi="Arial" w:cs="Arial"/>
            <w:noProof/>
            <w:color w:val="000000"/>
            <w:lang w:val="es-ES"/>
          </w:rPr>
          <w:t>llegar</w:t>
        </w:r>
        <w:r w:rsidRPr="00D60393">
          <w:rPr>
            <w:rFonts w:ascii="Arial" w:hAnsi="Arial" w:cs="Arial"/>
            <w:noProof/>
            <w:color w:val="000000"/>
            <w:spacing w:val="27"/>
            <w:lang w:val="es-ES"/>
          </w:rPr>
          <w:t xml:space="preserve"> </w:t>
        </w:r>
        <w:r w:rsidRPr="00D60393">
          <w:rPr>
            <w:rFonts w:ascii="Arial" w:hAnsi="Arial" w:cs="Arial"/>
            <w:noProof/>
            <w:color w:val="000000"/>
            <w:lang w:val="es-ES"/>
          </w:rPr>
          <w:t>a</w:t>
        </w:r>
        <w:r w:rsidRPr="00D60393">
          <w:rPr>
            <w:rFonts w:ascii="Arial" w:hAnsi="Arial" w:cs="Arial"/>
            <w:noProof/>
            <w:color w:val="000000"/>
            <w:spacing w:val="27"/>
            <w:lang w:val="es-ES"/>
          </w:rPr>
          <w:t xml:space="preserve"> </w:t>
        </w:r>
        <w:r w:rsidRPr="00D60393">
          <w:rPr>
            <w:rFonts w:ascii="Arial" w:hAnsi="Arial" w:cs="Arial"/>
            <w:noProof/>
            <w:color w:val="000000"/>
            <w:lang w:val="es-ES"/>
          </w:rPr>
          <w:t>la</w:t>
        </w:r>
        <w:r w:rsidRPr="00D60393">
          <w:rPr>
            <w:rFonts w:ascii="Arial" w:hAnsi="Arial" w:cs="Arial"/>
            <w:noProof/>
            <w:color w:val="000000"/>
            <w:spacing w:val="27"/>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27"/>
            <w:lang w:val="es-ES"/>
          </w:rPr>
          <w:t xml:space="preserve"> </w:t>
        </w:r>
        <w:r w:rsidRPr="00D60393">
          <w:rPr>
            <w:rFonts w:ascii="Arial" w:hAnsi="Arial" w:cs="Arial"/>
            <w:noProof/>
            <w:color w:val="000000"/>
            <w:lang w:val="es-ES"/>
          </w:rPr>
          <w:t>por</w:t>
        </w:r>
        <w:r w:rsidRPr="00D60393">
          <w:rPr>
            <w:rFonts w:ascii="Arial" w:hAnsi="Arial" w:cs="Arial"/>
            <w:noProof/>
            <w:color w:val="000000"/>
            <w:spacing w:val="27"/>
            <w:lang w:val="es-ES"/>
          </w:rPr>
          <w:t xml:space="preserve"> </w:t>
        </w:r>
        <w:r w:rsidRPr="00D60393">
          <w:rPr>
            <w:rFonts w:ascii="Arial" w:hAnsi="Arial" w:cs="Arial"/>
            <w:noProof/>
            <w:color w:val="000000"/>
            <w:lang w:val="es-ES"/>
          </w:rPr>
          <w:t>nudo</w:t>
        </w:r>
        <w:r w:rsidR="00B619E2" w:rsidRPr="00D60393">
          <w:rPr>
            <w:rFonts w:ascii="Arial" w:hAnsi="Arial" w:cs="Arial"/>
            <w:noProof/>
            <w:color w:val="000000"/>
            <w:lang w:val="es-ES"/>
          </w:rPr>
          <w:t>,</w:t>
        </w:r>
        <w:r w:rsidR="00E73FA2" w:rsidRPr="00D60393">
          <w:rPr>
            <w:rFonts w:ascii="Arial" w:hAnsi="Arial" w:cs="Arial"/>
            <w:noProof/>
            <w:color w:val="000000"/>
            <w:lang w:val="es-ES"/>
          </w:rPr>
          <w:t xml:space="preserve"> o </w:t>
        </w:r>
        <w:r w:rsidR="00E73FA2" w:rsidRPr="00D60393">
          <w:rPr>
            <w:rFonts w:ascii="Arial" w:hAnsi="Arial" w:cs="Arial"/>
            <w:noProof/>
            <w:color w:val="000000"/>
            <w:lang w:val="es-ES"/>
          </w:rPr>
          <w:lastRenderedPageBreak/>
          <w:t>si</w:t>
        </w:r>
        <w:r w:rsidR="00A62123" w:rsidRPr="00D60393">
          <w:rPr>
            <w:rFonts w:ascii="Arial" w:hAnsi="Arial" w:cs="Arial"/>
            <w:noProof/>
            <w:color w:val="000000"/>
            <w:lang w:val="es-ES"/>
          </w:rPr>
          <w:t>stema electrico sin Red de Transporte</w:t>
        </w:r>
        <w:r w:rsidR="00B619E2" w:rsidRPr="00D60393">
          <w:rPr>
            <w:rFonts w:ascii="Arial" w:hAnsi="Arial" w:cs="Arial"/>
            <w:noProof/>
            <w:color w:val="000000"/>
            <w:lang w:val="es-ES"/>
          </w:rPr>
          <w:t>,</w:t>
        </w:r>
        <w:r w:rsidRPr="00D60393">
          <w:rPr>
            <w:rFonts w:ascii="Arial" w:hAnsi="Arial" w:cs="Arial"/>
            <w:noProof/>
            <w:color w:val="000000"/>
            <w:lang w:val="es-ES"/>
          </w:rPr>
          <w:t xml:space="preserve"> y capacidad técnica y/o tecnología.</w:t>
        </w:r>
        <w:r w:rsidRPr="00D60393">
          <w:rPr>
            <w:rFonts w:ascii="Arial" w:hAnsi="Arial" w:cs="Arial"/>
            <w:noProof/>
            <w:color w:val="000000"/>
            <w:spacing w:val="27"/>
            <w:lang w:val="es-ES"/>
          </w:rPr>
          <w:t xml:space="preserve"> </w:t>
        </w:r>
      </w:ins>
    </w:p>
    <w:p w14:paraId="51B9B628" w14:textId="77777777" w:rsidR="001A5D74" w:rsidRPr="00D60393" w:rsidRDefault="001A5D74" w:rsidP="007042B3">
      <w:pPr>
        <w:spacing w:before="80" w:line="240" w:lineRule="exact"/>
        <w:ind w:right="67" w:firstLine="340"/>
        <w:jc w:val="both"/>
        <w:rPr>
          <w:rFonts w:ascii="Arial" w:hAnsi="Arial" w:cs="Arial"/>
          <w:strike/>
          <w:lang w:val="es-ES"/>
        </w:rPr>
      </w:pPr>
    </w:p>
    <w:p w14:paraId="2EF9808E" w14:textId="60D42EAD" w:rsidR="00584806" w:rsidRPr="00D60393" w:rsidDel="00F52228" w:rsidRDefault="00D3248B" w:rsidP="007042B3">
      <w:pPr>
        <w:spacing w:before="80" w:line="240" w:lineRule="exact"/>
        <w:ind w:right="67" w:firstLine="340"/>
        <w:jc w:val="both"/>
        <w:rPr>
          <w:del w:id="345" w:author="Autor"/>
          <w:rFonts w:ascii="Arial" w:hAnsi="Arial" w:cs="Arial"/>
          <w:noProof/>
          <w:lang w:val="es-ES"/>
        </w:rPr>
      </w:pPr>
      <w:del w:id="346" w:author="Autor">
        <w:r w:rsidRPr="00D60393" w:rsidDel="00F52228">
          <w:rPr>
            <w:rFonts w:ascii="Arial" w:hAnsi="Arial" w:cs="Arial"/>
            <w:noProof/>
            <w:color w:val="000000"/>
            <w:lang w:val="es-ES"/>
          </w:rPr>
          <w:delText>Alternativamente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a</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este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criterio</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general</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de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gestión</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de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potencia,</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y</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siempre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que</w:delText>
        </w:r>
        <w:r w:rsidRPr="00D60393" w:rsidDel="00F52228">
          <w:rPr>
            <w:rFonts w:ascii="Arial" w:hAnsi="Arial" w:cs="Arial"/>
            <w:noProof/>
            <w:color w:val="000000"/>
            <w:spacing w:val="20"/>
            <w:lang w:val="es-ES"/>
          </w:rPr>
          <w:delText xml:space="preserve"> </w:delText>
        </w:r>
        <w:r w:rsidRPr="00D60393" w:rsidDel="00F52228">
          <w:rPr>
            <w:rFonts w:ascii="Arial" w:hAnsi="Arial" w:cs="Arial"/>
            <w:noProof/>
            <w:color w:val="000000"/>
            <w:lang w:val="es-ES"/>
          </w:rPr>
          <w:delText>se asegure</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un</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efecto</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equivalente</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o</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más</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favorable</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en</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la</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resolución</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de</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la</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restricción</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técnica</w:delText>
        </w:r>
        <w:r w:rsidRPr="00D60393" w:rsidDel="00F52228">
          <w:rPr>
            <w:rFonts w:ascii="Arial" w:hAnsi="Arial" w:cs="Arial"/>
            <w:noProof/>
            <w:color w:val="000000"/>
            <w:spacing w:val="-4"/>
            <w:lang w:val="es-ES"/>
          </w:rPr>
          <w:delText xml:space="preserve"> </w:delText>
        </w:r>
        <w:r w:rsidRPr="00D60393" w:rsidDel="00F52228">
          <w:rPr>
            <w:rFonts w:ascii="Arial" w:hAnsi="Arial" w:cs="Arial"/>
            <w:noProof/>
            <w:color w:val="000000"/>
            <w:lang w:val="es-ES"/>
          </w:rPr>
          <w:delText>de que se trate, sobre las redes de transporte y distribución y el sistema en su conjunto, la asignación a las distintas instalaciones de producción podrá ser realizada por los Centros de Control sobre las instalaciones a ellos adscritas.</w:delText>
        </w:r>
        <w:r w:rsidRPr="00D60393" w:rsidDel="00F52228">
          <w:rPr>
            <w:rFonts w:ascii="Arial" w:hAnsi="Arial" w:cs="Arial"/>
            <w:noProof/>
            <w:lang w:val="es-ES"/>
          </w:rPr>
          <w:delText xml:space="preserve"> </w:delText>
        </w:r>
      </w:del>
    </w:p>
    <w:p w14:paraId="2EF9808F" w14:textId="6DBD4DFF" w:rsidR="00584806" w:rsidRPr="00D60393" w:rsidRDefault="00AE1621" w:rsidP="007042B3">
      <w:pPr>
        <w:spacing w:before="80" w:line="240" w:lineRule="exact"/>
        <w:ind w:right="67" w:firstLine="340"/>
        <w:jc w:val="both"/>
        <w:rPr>
          <w:rFonts w:ascii="Arial" w:hAnsi="Arial" w:cs="Arial"/>
          <w:noProof/>
          <w:lang w:val="es-ES"/>
        </w:rPr>
      </w:pPr>
      <w:ins w:id="347" w:author="Autor">
        <w:r w:rsidRPr="00D60393">
          <w:rPr>
            <w:rFonts w:ascii="Arial" w:hAnsi="Arial" w:cs="Arial"/>
            <w:noProof/>
            <w:color w:val="000000"/>
            <w:lang w:val="es-ES"/>
          </w:rPr>
          <w:t xml:space="preserve">De este modo, </w:t>
        </w:r>
      </w:ins>
      <w:del w:id="348" w:author="Autor">
        <w:r w:rsidR="00D3248B" w:rsidRPr="00D60393" w:rsidDel="00AE1621">
          <w:rPr>
            <w:rFonts w:ascii="Arial" w:hAnsi="Arial" w:cs="Arial"/>
            <w:noProof/>
            <w:color w:val="000000"/>
            <w:lang w:val="es-ES"/>
          </w:rPr>
          <w:delText>S</w:delText>
        </w:r>
      </w:del>
      <w:ins w:id="349" w:author="Autor">
        <w:r w:rsidRPr="00D60393">
          <w:rPr>
            <w:rFonts w:ascii="Arial" w:hAnsi="Arial" w:cs="Arial"/>
            <w:noProof/>
            <w:color w:val="000000"/>
            <w:lang w:val="es-ES"/>
          </w:rPr>
          <w:t>s</w:t>
        </w:r>
      </w:ins>
      <w:r w:rsidR="00D3248B" w:rsidRPr="00D60393">
        <w:rPr>
          <w:rFonts w:ascii="Arial" w:hAnsi="Arial" w:cs="Arial"/>
          <w:noProof/>
          <w:color w:val="000000"/>
          <w:lang w:val="es-ES"/>
        </w:rPr>
        <w:t>obre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el</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ámbito</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y</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magnitud</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de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actuación</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establecidos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por</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el</w:t>
      </w:r>
      <w:r w:rsidR="00D3248B" w:rsidRPr="00D60393">
        <w:rPr>
          <w:rFonts w:ascii="Arial" w:hAnsi="Arial" w:cs="Arial"/>
          <w:noProof/>
          <w:color w:val="000000"/>
          <w:spacing w:val="-5"/>
          <w:lang w:val="es-ES"/>
        </w:rPr>
        <w:t xml:space="preserve"> </w:t>
      </w:r>
      <w:ins w:id="350" w:author="Autor">
        <w:r w:rsidR="00EA5FD0" w:rsidRPr="00D60393">
          <w:rPr>
            <w:rFonts w:ascii="Arial" w:hAnsi="Arial" w:cs="Arial"/>
            <w:noProof/>
            <w:color w:val="000000"/>
            <w:lang w:val="es-ES"/>
          </w:rPr>
          <w:t>o</w:t>
        </w:r>
      </w:ins>
      <w:del w:id="351" w:author="Autor">
        <w:r w:rsidR="00D3248B" w:rsidRPr="00D60393" w:rsidDel="00EA5FD0">
          <w:rPr>
            <w:rFonts w:ascii="Arial" w:hAnsi="Arial" w:cs="Arial"/>
            <w:noProof/>
            <w:color w:val="000000"/>
            <w:lang w:val="es-ES"/>
          </w:rPr>
          <w:delText>O</w:delText>
        </w:r>
      </w:del>
      <w:r w:rsidR="00D3248B" w:rsidRPr="00D60393">
        <w:rPr>
          <w:rFonts w:ascii="Arial" w:hAnsi="Arial" w:cs="Arial"/>
          <w:noProof/>
          <w:color w:val="000000"/>
          <w:lang w:val="es-ES"/>
        </w:rPr>
        <w:t>perador</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del</w:t>
      </w:r>
      <w:r w:rsidR="00D3248B" w:rsidRPr="00D60393">
        <w:rPr>
          <w:rFonts w:ascii="Arial" w:hAnsi="Arial" w:cs="Arial"/>
          <w:noProof/>
          <w:color w:val="000000"/>
          <w:spacing w:val="-5"/>
          <w:lang w:val="es-ES"/>
        </w:rPr>
        <w:t xml:space="preserve"> </w:t>
      </w:r>
      <w:ins w:id="352" w:author="Autor">
        <w:r w:rsidR="00EA5FD0" w:rsidRPr="00D60393">
          <w:rPr>
            <w:rFonts w:ascii="Arial" w:hAnsi="Arial" w:cs="Arial"/>
            <w:noProof/>
            <w:color w:val="000000"/>
            <w:lang w:val="es-ES"/>
          </w:rPr>
          <w:t>s</w:t>
        </w:r>
      </w:ins>
      <w:del w:id="353" w:author="Autor">
        <w:r w:rsidR="00D3248B" w:rsidRPr="00D60393" w:rsidDel="00EA5FD0">
          <w:rPr>
            <w:rFonts w:ascii="Arial" w:hAnsi="Arial" w:cs="Arial"/>
            <w:noProof/>
            <w:color w:val="000000"/>
            <w:lang w:val="es-ES"/>
          </w:rPr>
          <w:delText>S</w:delText>
        </w:r>
      </w:del>
      <w:r w:rsidR="00D3248B" w:rsidRPr="00D60393">
        <w:rPr>
          <w:rFonts w:ascii="Arial" w:hAnsi="Arial" w:cs="Arial"/>
          <w:noProof/>
          <w:color w:val="000000"/>
          <w:lang w:val="es-ES"/>
        </w:rPr>
        <w:t>istema,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 xml:space="preserve">los </w:t>
      </w:r>
      <w:ins w:id="354" w:author="Autor">
        <w:r w:rsidR="00574746" w:rsidRPr="00D60393">
          <w:rPr>
            <w:rFonts w:ascii="Arial" w:hAnsi="Arial" w:cs="Arial"/>
            <w:noProof/>
            <w:color w:val="000000"/>
            <w:lang w:val="es-ES"/>
          </w:rPr>
          <w:t>c</w:t>
        </w:r>
      </w:ins>
      <w:del w:id="355" w:author="Autor">
        <w:r w:rsidR="00D3248B" w:rsidRPr="00D60393" w:rsidDel="00574746">
          <w:rPr>
            <w:rFonts w:ascii="Arial" w:hAnsi="Arial" w:cs="Arial"/>
            <w:noProof/>
            <w:color w:val="000000"/>
            <w:lang w:val="es-ES"/>
          </w:rPr>
          <w:delText>C</w:delText>
        </w:r>
      </w:del>
      <w:r w:rsidR="00D3248B" w:rsidRPr="00D60393">
        <w:rPr>
          <w:rFonts w:ascii="Arial" w:hAnsi="Arial" w:cs="Arial"/>
          <w:noProof/>
          <w:color w:val="000000"/>
          <w:lang w:val="es-ES"/>
        </w:rPr>
        <w:t>entros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de</w:t>
      </w:r>
      <w:r w:rsidR="00D3248B" w:rsidRPr="00D60393">
        <w:rPr>
          <w:rFonts w:ascii="Arial" w:hAnsi="Arial" w:cs="Arial"/>
          <w:noProof/>
          <w:color w:val="000000"/>
          <w:spacing w:val="-5"/>
          <w:lang w:val="es-ES"/>
        </w:rPr>
        <w:t xml:space="preserve"> </w:t>
      </w:r>
      <w:ins w:id="356" w:author="Autor">
        <w:r w:rsidR="00574746" w:rsidRPr="00D60393">
          <w:rPr>
            <w:rFonts w:ascii="Arial" w:hAnsi="Arial" w:cs="Arial"/>
            <w:noProof/>
            <w:color w:val="000000"/>
            <w:lang w:val="es-ES"/>
          </w:rPr>
          <w:t>c</w:t>
        </w:r>
      </w:ins>
      <w:del w:id="357" w:author="Autor">
        <w:r w:rsidR="00D3248B" w:rsidRPr="00D60393" w:rsidDel="00574746">
          <w:rPr>
            <w:rFonts w:ascii="Arial" w:hAnsi="Arial" w:cs="Arial"/>
            <w:noProof/>
            <w:color w:val="000000"/>
            <w:lang w:val="es-ES"/>
          </w:rPr>
          <w:delText>C</w:delText>
        </w:r>
      </w:del>
      <w:r w:rsidR="00D3248B" w:rsidRPr="00D60393">
        <w:rPr>
          <w:rFonts w:ascii="Arial" w:hAnsi="Arial" w:cs="Arial"/>
          <w:noProof/>
          <w:color w:val="000000"/>
          <w:lang w:val="es-ES"/>
        </w:rPr>
        <w:t>ontrol</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podrán</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instrumentar</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mecanismos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en</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los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que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se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sustituya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una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actuación sobre un conjunto de instalaciones de producción afectadas, por otra actuación sobre un subconjunto de dichas instalaciones que, con una consecuencia igual o más favorable para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el</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sistema,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pueda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resultar</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más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eficiente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para</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los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generadores</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spacing w:val="-15"/>
          <w:lang w:val="es-ES"/>
        </w:rPr>
        <w:t>y</w:t>
      </w:r>
      <w:r w:rsidR="00D3248B" w:rsidRPr="00D60393">
        <w:rPr>
          <w:rFonts w:ascii="Arial" w:hAnsi="Arial" w:cs="Arial"/>
          <w:noProof/>
          <w:color w:val="000000"/>
          <w:lang w:val="es-ES"/>
        </w:rPr>
        <w:t>,</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prioritariamente,</w:t>
      </w:r>
      <w:r w:rsidR="00D3248B" w:rsidRPr="00D60393">
        <w:rPr>
          <w:rFonts w:ascii="Arial" w:hAnsi="Arial" w:cs="Arial"/>
          <w:noProof/>
          <w:color w:val="000000"/>
          <w:spacing w:val="-5"/>
          <w:lang w:val="es-ES"/>
        </w:rPr>
        <w:t xml:space="preserve"> </w:t>
      </w:r>
      <w:r w:rsidR="00D3248B" w:rsidRPr="00D60393">
        <w:rPr>
          <w:rFonts w:ascii="Arial" w:hAnsi="Arial" w:cs="Arial"/>
          <w:noProof/>
          <w:color w:val="000000"/>
          <w:lang w:val="es-ES"/>
        </w:rPr>
        <w:t>más segura para el sistema.</w:t>
      </w:r>
      <w:r w:rsidR="00D3248B" w:rsidRPr="00D60393">
        <w:rPr>
          <w:rFonts w:ascii="Arial" w:hAnsi="Arial" w:cs="Arial"/>
          <w:noProof/>
          <w:lang w:val="es-ES"/>
        </w:rPr>
        <w:t xml:space="preserve"> </w:t>
      </w:r>
    </w:p>
    <w:p w14:paraId="2EF98090" w14:textId="28C9818D" w:rsidR="00584806" w:rsidRPr="00D60393" w:rsidRDefault="00D3248B" w:rsidP="007042B3">
      <w:pPr>
        <w:spacing w:before="80" w:line="240" w:lineRule="exact"/>
        <w:ind w:right="67" w:firstLine="340"/>
        <w:jc w:val="both"/>
        <w:rPr>
          <w:rFonts w:ascii="Arial" w:hAnsi="Arial" w:cs="Arial"/>
          <w:noProof/>
          <w:lang w:val="es-ES"/>
        </w:rPr>
      </w:pPr>
      <w:r w:rsidRPr="00D60393">
        <w:rPr>
          <w:rFonts w:ascii="Arial" w:hAnsi="Arial" w:cs="Arial"/>
          <w:noProof/>
          <w:color w:val="000000"/>
          <w:spacing w:val="-9"/>
          <w:lang w:val="es-ES"/>
        </w:rPr>
        <w:t>A</w:t>
      </w:r>
      <w:r w:rsidRPr="00D60393">
        <w:rPr>
          <w:rFonts w:ascii="Arial" w:hAnsi="Arial" w:cs="Arial"/>
          <w:noProof/>
          <w:color w:val="000000"/>
          <w:lang w:val="es-ES"/>
        </w:rPr>
        <w:t xml:space="preserve"> tal efecto, para cada uno de los ámbitos de restricción previstos, los </w:t>
      </w:r>
      <w:ins w:id="358" w:author="Autor">
        <w:r w:rsidR="001E2C01" w:rsidRPr="00D60393">
          <w:rPr>
            <w:rFonts w:ascii="Arial" w:hAnsi="Arial" w:cs="Arial"/>
            <w:noProof/>
            <w:color w:val="000000"/>
            <w:lang w:val="es-ES"/>
          </w:rPr>
          <w:t>c</w:t>
        </w:r>
      </w:ins>
      <w:del w:id="359" w:author="Autor">
        <w:r w:rsidRPr="00D60393" w:rsidDel="001E2C01">
          <w:rPr>
            <w:rFonts w:ascii="Arial" w:hAnsi="Arial" w:cs="Arial"/>
            <w:noProof/>
            <w:color w:val="000000"/>
            <w:lang w:val="es-ES"/>
          </w:rPr>
          <w:delText>C</w:delText>
        </w:r>
      </w:del>
      <w:r w:rsidRPr="00D60393">
        <w:rPr>
          <w:rFonts w:ascii="Arial" w:hAnsi="Arial" w:cs="Arial"/>
          <w:noProof/>
          <w:color w:val="000000"/>
          <w:lang w:val="es-ES"/>
        </w:rPr>
        <w:t xml:space="preserve">entros de </w:t>
      </w:r>
      <w:ins w:id="360" w:author="Autor">
        <w:r w:rsidR="001E2C01" w:rsidRPr="00D60393">
          <w:rPr>
            <w:rFonts w:ascii="Arial" w:hAnsi="Arial" w:cs="Arial"/>
            <w:noProof/>
            <w:color w:val="000000"/>
            <w:lang w:val="es-ES"/>
          </w:rPr>
          <w:t>c</w:t>
        </w:r>
      </w:ins>
      <w:del w:id="361" w:author="Autor">
        <w:r w:rsidRPr="00D60393" w:rsidDel="001E2C01">
          <w:rPr>
            <w:rFonts w:ascii="Arial" w:hAnsi="Arial" w:cs="Arial"/>
            <w:noProof/>
            <w:color w:val="000000"/>
            <w:lang w:val="es-ES"/>
          </w:rPr>
          <w:delText>C</w:delText>
        </w:r>
      </w:del>
      <w:r w:rsidRPr="00D60393">
        <w:rPr>
          <w:rFonts w:ascii="Arial" w:hAnsi="Arial" w:cs="Arial"/>
          <w:noProof/>
          <w:color w:val="000000"/>
          <w:lang w:val="es-ES"/>
        </w:rPr>
        <w:t xml:space="preserve">ontrol </w:t>
      </w:r>
      <w:ins w:id="362" w:author="Autor">
        <w:r w:rsidR="00995825" w:rsidRPr="00D60393">
          <w:rPr>
            <w:rFonts w:ascii="Arial" w:hAnsi="Arial" w:cs="Arial"/>
            <w:noProof/>
            <w:color w:val="000000"/>
            <w:lang w:val="es-ES"/>
          </w:rPr>
          <w:t xml:space="preserve">habilitados </w:t>
        </w:r>
      </w:ins>
      <w:r w:rsidRPr="00D60393">
        <w:rPr>
          <w:rFonts w:ascii="Arial" w:hAnsi="Arial" w:cs="Arial"/>
          <w:noProof/>
          <w:color w:val="000000"/>
          <w:lang w:val="es-ES"/>
        </w:rPr>
        <w:t>deberán proponer</w:t>
      </w:r>
      <w:r w:rsidR="00D575F3" w:rsidRPr="00D60393">
        <w:rPr>
          <w:rFonts w:ascii="Arial" w:hAnsi="Arial" w:cs="Arial"/>
          <w:noProof/>
          <w:color w:val="000000"/>
          <w:lang w:val="es-ES"/>
        </w:rPr>
        <w:t>,</w:t>
      </w:r>
      <w:r w:rsidRPr="00D60393">
        <w:rPr>
          <w:rFonts w:ascii="Arial" w:hAnsi="Arial" w:cs="Arial"/>
          <w:noProof/>
          <w:color w:val="000000"/>
          <w:lang w:val="es-ES"/>
        </w:rPr>
        <w:t xml:space="preserve"> al </w:t>
      </w:r>
      <w:ins w:id="363" w:author="Autor">
        <w:r w:rsidR="00EA5FD0" w:rsidRPr="00D60393">
          <w:rPr>
            <w:rFonts w:ascii="Arial" w:hAnsi="Arial" w:cs="Arial"/>
            <w:noProof/>
            <w:color w:val="000000"/>
            <w:lang w:val="es-ES"/>
          </w:rPr>
          <w:t>o</w:t>
        </w:r>
      </w:ins>
      <w:del w:id="364"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 xml:space="preserve">perador del </w:t>
      </w:r>
      <w:ins w:id="365" w:author="Autor">
        <w:r w:rsidR="00EA5FD0" w:rsidRPr="00D60393">
          <w:rPr>
            <w:rFonts w:ascii="Arial" w:hAnsi="Arial" w:cs="Arial"/>
            <w:noProof/>
            <w:color w:val="000000"/>
            <w:lang w:val="es-ES"/>
          </w:rPr>
          <w:t>s</w:t>
        </w:r>
      </w:ins>
      <w:del w:id="366"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istema</w:t>
      </w:r>
      <w:ins w:id="367" w:author="Autor">
        <w:r w:rsidR="00FC34B3" w:rsidRPr="00D60393">
          <w:rPr>
            <w:rFonts w:ascii="Arial" w:hAnsi="Arial" w:cs="Arial"/>
            <w:noProof/>
            <w:color w:val="000000"/>
            <w:lang w:val="es-ES"/>
          </w:rPr>
          <w:t>, con carácter previo a su implementación,</w:t>
        </w:r>
      </w:ins>
      <w:r w:rsidRPr="00D60393">
        <w:rPr>
          <w:rFonts w:ascii="Arial" w:hAnsi="Arial" w:cs="Arial"/>
          <w:noProof/>
          <w:color w:val="000000"/>
          <w:lang w:val="es-ES"/>
        </w:rPr>
        <w:t xml:space="preserve"> los mecanismos alternativos a aplicar justificando y documentando su consistencia y contribución a la seguridad y eficiencia anteriormente reseñadas. </w:t>
      </w:r>
      <w:r w:rsidRPr="00D60393">
        <w:rPr>
          <w:rFonts w:ascii="Arial" w:hAnsi="Arial" w:cs="Arial"/>
          <w:noProof/>
          <w:color w:val="000000"/>
          <w:spacing w:val="-11"/>
          <w:lang w:val="es-ES"/>
        </w:rPr>
        <w:t>A</w:t>
      </w:r>
      <w:r w:rsidRPr="00D60393">
        <w:rPr>
          <w:rFonts w:ascii="Arial" w:hAnsi="Arial" w:cs="Arial"/>
          <w:noProof/>
          <w:color w:val="000000"/>
          <w:lang w:val="es-ES"/>
        </w:rPr>
        <w:t xml:space="preserve"> este respecto, se identificarán las instalaciones asociadas a dichos ámbitos de restricción </w:t>
      </w:r>
      <w:r w:rsidRPr="00D60393">
        <w:rPr>
          <w:rFonts w:ascii="Arial" w:hAnsi="Arial" w:cs="Arial"/>
          <w:noProof/>
          <w:color w:val="000000"/>
          <w:spacing w:val="-14"/>
          <w:lang w:val="es-ES"/>
        </w:rPr>
        <w:t>y</w:t>
      </w:r>
      <w:r w:rsidRPr="00D60393">
        <w:rPr>
          <w:rFonts w:ascii="Arial" w:hAnsi="Arial" w:cs="Arial"/>
          <w:noProof/>
          <w:color w:val="000000"/>
          <w:lang w:val="es-ES"/>
        </w:rPr>
        <w:t>, dentro de los mismos, aquellas sobre las que se actuará en cada caso y para cada situación previsible.</w:t>
      </w:r>
      <w:r w:rsidRPr="00D60393">
        <w:rPr>
          <w:rFonts w:ascii="Arial" w:hAnsi="Arial" w:cs="Arial"/>
          <w:noProof/>
          <w:lang w:val="es-ES"/>
        </w:rPr>
        <w:t xml:space="preserve"> </w:t>
      </w:r>
    </w:p>
    <w:p w14:paraId="2EF98091" w14:textId="5B2C0CBB" w:rsidR="00584806" w:rsidRPr="00D60393" w:rsidRDefault="00D3248B" w:rsidP="007042B3">
      <w:pPr>
        <w:spacing w:before="80" w:line="240" w:lineRule="exact"/>
        <w:ind w:right="67" w:firstLine="340"/>
        <w:jc w:val="both"/>
        <w:rPr>
          <w:ins w:id="368" w:author="Autor"/>
          <w:rFonts w:ascii="Arial" w:hAnsi="Arial" w:cs="Arial"/>
          <w:noProof/>
          <w:lang w:val="es-ES"/>
        </w:rPr>
      </w:pPr>
      <w:r w:rsidRPr="00D60393">
        <w:rPr>
          <w:rFonts w:ascii="Arial" w:hAnsi="Arial" w:cs="Arial"/>
          <w:noProof/>
          <w:color w:val="000000"/>
          <w:lang w:val="es-ES"/>
        </w:rPr>
        <w:t xml:space="preserve">El </w:t>
      </w:r>
      <w:ins w:id="369" w:author="Autor">
        <w:r w:rsidR="00EA5FD0" w:rsidRPr="00D60393">
          <w:rPr>
            <w:rFonts w:ascii="Arial" w:hAnsi="Arial" w:cs="Arial"/>
            <w:noProof/>
            <w:color w:val="000000"/>
            <w:lang w:val="es-ES"/>
          </w:rPr>
          <w:t>o</w:t>
        </w:r>
      </w:ins>
      <w:del w:id="370" w:author="Autor">
        <w:r w:rsidRPr="00D60393" w:rsidDel="00EA5FD0">
          <w:rPr>
            <w:rFonts w:ascii="Arial" w:hAnsi="Arial" w:cs="Arial"/>
            <w:noProof/>
            <w:color w:val="000000"/>
            <w:lang w:val="es-ES"/>
          </w:rPr>
          <w:delText>O</w:delText>
        </w:r>
      </w:del>
      <w:r w:rsidRPr="00D60393">
        <w:rPr>
          <w:rFonts w:ascii="Arial" w:hAnsi="Arial" w:cs="Arial"/>
          <w:noProof/>
          <w:color w:val="000000"/>
          <w:lang w:val="es-ES"/>
        </w:rPr>
        <w:t xml:space="preserve">perador del </w:t>
      </w:r>
      <w:ins w:id="371" w:author="Autor">
        <w:r w:rsidR="00EA5FD0" w:rsidRPr="00D60393">
          <w:rPr>
            <w:rFonts w:ascii="Arial" w:hAnsi="Arial" w:cs="Arial"/>
            <w:noProof/>
            <w:color w:val="000000"/>
            <w:lang w:val="es-ES"/>
          </w:rPr>
          <w:t>s</w:t>
        </w:r>
      </w:ins>
      <w:del w:id="372" w:author="Autor">
        <w:r w:rsidRPr="00D60393" w:rsidDel="00EA5FD0">
          <w:rPr>
            <w:rFonts w:ascii="Arial" w:hAnsi="Arial" w:cs="Arial"/>
            <w:noProof/>
            <w:color w:val="000000"/>
            <w:lang w:val="es-ES"/>
          </w:rPr>
          <w:delText>S</w:delText>
        </w:r>
      </w:del>
      <w:r w:rsidRPr="00D60393">
        <w:rPr>
          <w:rFonts w:ascii="Arial" w:hAnsi="Arial" w:cs="Arial"/>
          <w:noProof/>
          <w:color w:val="000000"/>
          <w:lang w:val="es-ES"/>
        </w:rPr>
        <w:t xml:space="preserve">istema valorará </w:t>
      </w:r>
      <w:r w:rsidRPr="00D60393">
        <w:rPr>
          <w:rFonts w:ascii="Arial" w:hAnsi="Arial" w:cs="Arial"/>
          <w:noProof/>
          <w:color w:val="000000"/>
          <w:spacing w:val="-13"/>
          <w:lang w:val="es-ES"/>
        </w:rPr>
        <w:t>y</w:t>
      </w:r>
      <w:r w:rsidRPr="00D60393">
        <w:rPr>
          <w:rFonts w:ascii="Arial" w:hAnsi="Arial" w:cs="Arial"/>
          <w:noProof/>
          <w:color w:val="000000"/>
          <w:lang w:val="es-ES"/>
        </w:rPr>
        <w:t>, en su caso, autorizará la aplicación de dichos mecanismos de gestión</w:t>
      </w:r>
      <w:ins w:id="373" w:author="Autor">
        <w:r w:rsidR="00DD7B55" w:rsidRPr="00D60393">
          <w:rPr>
            <w:rFonts w:ascii="Arial" w:hAnsi="Arial" w:cs="Arial"/>
            <w:noProof/>
            <w:color w:val="000000"/>
            <w:lang w:val="es-ES"/>
          </w:rPr>
          <w:t xml:space="preserve"> alternativos</w:t>
        </w:r>
      </w:ins>
      <w:r w:rsidRPr="00D60393">
        <w:rPr>
          <w:rFonts w:ascii="Arial" w:hAnsi="Arial" w:cs="Arial"/>
          <w:noProof/>
          <w:color w:val="000000"/>
          <w:lang w:val="es-ES"/>
        </w:rPr>
        <w:t>, informando de ello a la CNMC y al Centro Directivo competente en materia de energía del SEN</w:t>
      </w:r>
      <w:r w:rsidRPr="00D60393">
        <w:rPr>
          <w:rFonts w:ascii="Arial" w:hAnsi="Arial" w:cs="Arial"/>
          <w:noProof/>
          <w:color w:val="000000"/>
          <w:spacing w:val="-3"/>
          <w:lang w:val="es-ES"/>
        </w:rPr>
        <w:t>P</w:t>
      </w:r>
      <w:r w:rsidRPr="00D60393">
        <w:rPr>
          <w:rFonts w:ascii="Arial" w:hAnsi="Arial" w:cs="Arial"/>
          <w:noProof/>
          <w:color w:val="000000"/>
          <w:lang w:val="es-ES"/>
        </w:rPr>
        <w:t xml:space="preserve"> correspondiente.</w:t>
      </w:r>
      <w:r w:rsidRPr="00D60393">
        <w:rPr>
          <w:rFonts w:ascii="Arial" w:hAnsi="Arial" w:cs="Arial"/>
          <w:noProof/>
          <w:lang w:val="es-ES"/>
        </w:rPr>
        <w:t xml:space="preserve"> </w:t>
      </w:r>
    </w:p>
    <w:p w14:paraId="0FB90263" w14:textId="430035ED" w:rsidR="003E2BC8" w:rsidRPr="00D60393" w:rsidRDefault="003E2BC8" w:rsidP="007042B3">
      <w:pPr>
        <w:spacing w:before="80" w:line="240" w:lineRule="exact"/>
        <w:ind w:right="67" w:firstLine="340"/>
        <w:jc w:val="both"/>
        <w:rPr>
          <w:ins w:id="374" w:author="Autor"/>
          <w:rFonts w:ascii="Arial" w:hAnsi="Arial" w:cs="Arial"/>
          <w:noProof/>
          <w:lang w:val="es-ES"/>
        </w:rPr>
      </w:pPr>
      <w:ins w:id="375" w:author="Autor">
        <w:r w:rsidRPr="00D60393">
          <w:rPr>
            <w:rFonts w:ascii="Arial" w:hAnsi="Arial" w:cs="Arial"/>
            <w:noProof/>
            <w:color w:val="000000"/>
            <w:lang w:val="es-ES"/>
          </w:rPr>
          <w:t xml:space="preserve">En el caso de que un </w:t>
        </w:r>
        <w:r w:rsidR="00196E48" w:rsidRPr="00D60393">
          <w:rPr>
            <w:rFonts w:ascii="Arial" w:hAnsi="Arial" w:cs="Arial"/>
            <w:noProof/>
            <w:color w:val="000000"/>
            <w:lang w:val="es-ES"/>
          </w:rPr>
          <w:t>c</w:t>
        </w:r>
        <w:r w:rsidRPr="00D60393">
          <w:rPr>
            <w:rFonts w:ascii="Arial" w:hAnsi="Arial" w:cs="Arial"/>
            <w:noProof/>
            <w:color w:val="000000"/>
            <w:lang w:val="es-ES"/>
          </w:rPr>
          <w:t xml:space="preserve">entro de </w:t>
        </w:r>
        <w:r w:rsidR="00196E48" w:rsidRPr="00D60393">
          <w:rPr>
            <w:rFonts w:ascii="Arial" w:hAnsi="Arial" w:cs="Arial"/>
            <w:noProof/>
            <w:color w:val="000000"/>
            <w:lang w:val="es-ES"/>
          </w:rPr>
          <w:t>c</w:t>
        </w:r>
        <w:r w:rsidRPr="00D60393">
          <w:rPr>
            <w:rFonts w:ascii="Arial" w:hAnsi="Arial" w:cs="Arial"/>
            <w:noProof/>
            <w:color w:val="000000"/>
            <w:lang w:val="es-ES"/>
          </w:rPr>
          <w:t xml:space="preserve">ontrol </w:t>
        </w:r>
        <w:r w:rsidR="00F728F0" w:rsidRPr="00D60393">
          <w:rPr>
            <w:rFonts w:ascii="Arial" w:hAnsi="Arial" w:cs="Arial"/>
            <w:noProof/>
            <w:color w:val="000000"/>
            <w:lang w:val="es-ES"/>
          </w:rPr>
          <w:t xml:space="preserve">habilitado </w:t>
        </w:r>
        <w:r w:rsidRPr="00D60393">
          <w:rPr>
            <w:rFonts w:ascii="Arial" w:hAnsi="Arial" w:cs="Arial"/>
            <w:noProof/>
            <w:color w:val="000000"/>
            <w:lang w:val="es-ES"/>
          </w:rPr>
          <w:t xml:space="preserve">realice un reparto interno diferente al enviado por el </w:t>
        </w:r>
        <w:r w:rsidR="00EA5FD0" w:rsidRPr="00D60393">
          <w:rPr>
            <w:rFonts w:ascii="Arial" w:hAnsi="Arial" w:cs="Arial"/>
            <w:noProof/>
            <w:color w:val="000000"/>
            <w:lang w:val="es-ES"/>
          </w:rPr>
          <w:t>o</w:t>
        </w:r>
        <w:r w:rsidRPr="00D60393">
          <w:rPr>
            <w:rFonts w:ascii="Arial" w:hAnsi="Arial" w:cs="Arial"/>
            <w:noProof/>
            <w:color w:val="000000"/>
            <w:lang w:val="es-ES"/>
          </w:rPr>
          <w:t xml:space="preserve">perador del </w:t>
        </w:r>
        <w:r w:rsidR="00EA5FD0" w:rsidRPr="00D60393">
          <w:rPr>
            <w:rFonts w:ascii="Arial" w:hAnsi="Arial" w:cs="Arial"/>
            <w:noProof/>
            <w:color w:val="000000"/>
            <w:lang w:val="es-ES"/>
          </w:rPr>
          <w:t>s</w:t>
        </w:r>
        <w:r w:rsidRPr="00D60393">
          <w:rPr>
            <w:rFonts w:ascii="Arial" w:hAnsi="Arial" w:cs="Arial"/>
            <w:noProof/>
            <w:color w:val="000000"/>
            <w:lang w:val="es-ES"/>
          </w:rPr>
          <w:t>istema</w:t>
        </w:r>
        <w:r w:rsidR="00234A0D" w:rsidRPr="00D60393">
          <w:rPr>
            <w:rFonts w:ascii="Arial" w:hAnsi="Arial" w:cs="Arial"/>
            <w:noProof/>
            <w:color w:val="000000"/>
            <w:lang w:val="es-ES"/>
          </w:rPr>
          <w:t>,</w:t>
        </w:r>
        <w:r w:rsidRPr="00D60393">
          <w:rPr>
            <w:rFonts w:ascii="Arial" w:hAnsi="Arial" w:cs="Arial"/>
            <w:noProof/>
            <w:color w:val="000000"/>
            <w:lang w:val="es-ES"/>
          </w:rPr>
          <w:t xml:space="preserve"> tras recibir una instrucción de reducción, el </w:t>
        </w:r>
        <w:r w:rsidR="00C4077B" w:rsidRPr="00D60393">
          <w:rPr>
            <w:rFonts w:ascii="Arial" w:hAnsi="Arial" w:cs="Arial"/>
            <w:noProof/>
            <w:color w:val="000000"/>
            <w:lang w:val="es-ES"/>
          </w:rPr>
          <w:t>o</w:t>
        </w:r>
        <w:r w:rsidRPr="00D60393">
          <w:rPr>
            <w:rFonts w:ascii="Arial" w:hAnsi="Arial" w:cs="Arial"/>
            <w:noProof/>
            <w:color w:val="000000"/>
            <w:lang w:val="es-ES"/>
          </w:rPr>
          <w:t xml:space="preserve">perador del </w:t>
        </w:r>
        <w:r w:rsidR="00C4077B" w:rsidRPr="00D60393">
          <w:rPr>
            <w:rFonts w:ascii="Arial" w:hAnsi="Arial" w:cs="Arial"/>
            <w:noProof/>
            <w:color w:val="000000"/>
            <w:lang w:val="es-ES"/>
          </w:rPr>
          <w:t>s</w:t>
        </w:r>
        <w:r w:rsidRPr="00D60393">
          <w:rPr>
            <w:rFonts w:ascii="Arial" w:hAnsi="Arial" w:cs="Arial"/>
            <w:noProof/>
            <w:color w:val="000000"/>
            <w:lang w:val="es-ES"/>
          </w:rPr>
          <w:t>istema</w:t>
        </w:r>
        <w:r w:rsidRPr="00D60393">
          <w:rPr>
            <w:rFonts w:ascii="Arial" w:hAnsi="Arial" w:cs="Arial"/>
            <w:noProof/>
            <w:color w:val="000000"/>
            <w:spacing w:val="-5"/>
            <w:lang w:val="es-ES"/>
          </w:rPr>
          <w:t xml:space="preserve"> </w:t>
        </w:r>
        <w:r w:rsidRPr="00D60393">
          <w:rPr>
            <w:rFonts w:ascii="Arial" w:hAnsi="Arial" w:cs="Arial"/>
            <w:noProof/>
            <w:color w:val="000000"/>
            <w:lang w:val="es-ES"/>
          </w:rPr>
          <w:t>deberá</w:t>
        </w:r>
        <w:r w:rsidRPr="00D60393">
          <w:rPr>
            <w:rFonts w:ascii="Arial" w:hAnsi="Arial" w:cs="Arial"/>
            <w:noProof/>
            <w:color w:val="000000"/>
            <w:spacing w:val="-5"/>
            <w:lang w:val="es-ES"/>
          </w:rPr>
          <w:t xml:space="preserve"> </w:t>
        </w:r>
        <w:r w:rsidRPr="00D60393">
          <w:rPr>
            <w:rFonts w:ascii="Arial" w:hAnsi="Arial" w:cs="Arial"/>
            <w:noProof/>
            <w:color w:val="000000"/>
            <w:lang w:val="es-ES"/>
          </w:rPr>
          <w:t>recibir</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dicho</w:t>
        </w:r>
        <w:r w:rsidRPr="00D60393">
          <w:rPr>
            <w:rFonts w:ascii="Arial" w:hAnsi="Arial" w:cs="Arial"/>
            <w:noProof/>
            <w:color w:val="000000"/>
            <w:spacing w:val="-5"/>
            <w:lang w:val="es-ES"/>
          </w:rPr>
          <w:t xml:space="preserve"> </w:t>
        </w:r>
        <w:r w:rsidR="00155AD2" w:rsidRPr="00D60393">
          <w:rPr>
            <w:rFonts w:ascii="Arial" w:hAnsi="Arial" w:cs="Arial"/>
            <w:noProof/>
            <w:color w:val="000000"/>
            <w:lang w:val="es-ES"/>
          </w:rPr>
          <w:t>c</w:t>
        </w:r>
        <w:r w:rsidRPr="00D60393">
          <w:rPr>
            <w:rFonts w:ascii="Arial" w:hAnsi="Arial" w:cs="Arial"/>
            <w:noProof/>
            <w:color w:val="000000"/>
            <w:lang w:val="es-ES"/>
          </w:rPr>
          <w:t>entro</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00155AD2" w:rsidRPr="00D60393">
          <w:rPr>
            <w:rFonts w:ascii="Arial" w:hAnsi="Arial" w:cs="Arial"/>
            <w:noProof/>
            <w:color w:val="000000"/>
            <w:lang w:val="es-ES"/>
          </w:rPr>
          <w:t>c</w:t>
        </w:r>
        <w:r w:rsidRPr="00D60393">
          <w:rPr>
            <w:rFonts w:ascii="Arial" w:hAnsi="Arial" w:cs="Arial"/>
            <w:noProof/>
            <w:color w:val="000000"/>
            <w:lang w:val="es-ES"/>
          </w:rPr>
          <w:t>ontrol</w:t>
        </w:r>
        <w:r w:rsidR="00F728F0" w:rsidRPr="00D60393">
          <w:rPr>
            <w:rFonts w:ascii="Arial" w:hAnsi="Arial" w:cs="Arial"/>
            <w:noProof/>
            <w:color w:val="000000"/>
            <w:lang w:val="es-ES"/>
          </w:rPr>
          <w:t xml:space="preserve"> habilitado</w:t>
        </w:r>
        <w:r w:rsidRPr="00D60393">
          <w:rPr>
            <w:rFonts w:ascii="Arial" w:hAnsi="Arial" w:cs="Arial"/>
            <w:noProof/>
            <w:color w:val="000000"/>
            <w:lang w:val="es-ES"/>
          </w:rPr>
          <w:t>,</w:t>
        </w:r>
        <w:r w:rsidRPr="00D60393">
          <w:rPr>
            <w:rFonts w:ascii="Arial" w:hAnsi="Arial" w:cs="Arial"/>
            <w:noProof/>
            <w:color w:val="000000"/>
            <w:spacing w:val="-5"/>
            <w:lang w:val="es-ES"/>
          </w:rPr>
          <w:t xml:space="preserve"> </w:t>
        </w:r>
        <w:r w:rsidRPr="00D60393">
          <w:rPr>
            <w:rFonts w:ascii="Arial" w:hAnsi="Arial" w:cs="Arial"/>
            <w:noProof/>
            <w:color w:val="000000"/>
            <w:lang w:val="es-ES"/>
          </w:rPr>
          <w:t>antes</w:t>
        </w:r>
        <w:r w:rsidRPr="00D60393">
          <w:rPr>
            <w:rFonts w:ascii="Arial" w:hAnsi="Arial" w:cs="Arial"/>
            <w:noProof/>
            <w:color w:val="000000"/>
            <w:spacing w:val="-5"/>
            <w:lang w:val="es-ES"/>
          </w:rPr>
          <w:t xml:space="preserve"> </w:t>
        </w:r>
        <w:r w:rsidRPr="00D60393">
          <w:rPr>
            <w:rFonts w:ascii="Arial" w:hAnsi="Arial" w:cs="Arial"/>
            <w:noProof/>
            <w:color w:val="000000"/>
            <w:lang w:val="es-ES"/>
          </w:rPr>
          <w:t>de</w:t>
        </w:r>
        <w:r w:rsidRPr="00D60393">
          <w:rPr>
            <w:rFonts w:ascii="Arial" w:hAnsi="Arial" w:cs="Arial"/>
            <w:noProof/>
            <w:color w:val="000000"/>
            <w:spacing w:val="-5"/>
            <w:lang w:val="es-ES"/>
          </w:rPr>
          <w:t xml:space="preserve"> </w:t>
        </w:r>
        <w:r w:rsidRPr="00D60393">
          <w:rPr>
            <w:rFonts w:ascii="Arial" w:hAnsi="Arial" w:cs="Arial"/>
            <w:noProof/>
            <w:color w:val="000000"/>
            <w:lang w:val="es-ES"/>
          </w:rPr>
          <w:t>la</w:t>
        </w:r>
        <w:r w:rsidRPr="00D60393">
          <w:rPr>
            <w:rFonts w:ascii="Arial" w:hAnsi="Arial" w:cs="Arial"/>
            <w:noProof/>
            <w:color w:val="000000"/>
            <w:spacing w:val="-5"/>
            <w:lang w:val="es-ES"/>
          </w:rPr>
          <w:t xml:space="preserve"> </w:t>
        </w:r>
        <w:r w:rsidRPr="00D60393">
          <w:rPr>
            <w:rFonts w:ascii="Arial" w:hAnsi="Arial" w:cs="Arial"/>
            <w:noProof/>
            <w:color w:val="000000"/>
            <w:lang w:val="es-ES"/>
          </w:rPr>
          <w:t>1.00</w:t>
        </w:r>
        <w:r w:rsidRPr="00D60393">
          <w:rPr>
            <w:rFonts w:ascii="Arial" w:hAnsi="Arial" w:cs="Arial"/>
            <w:noProof/>
            <w:color w:val="000000"/>
            <w:spacing w:val="-5"/>
            <w:lang w:val="es-ES"/>
          </w:rPr>
          <w:t xml:space="preserve"> </w:t>
        </w:r>
        <w:r w:rsidRPr="00D60393">
          <w:rPr>
            <w:rFonts w:ascii="Arial" w:hAnsi="Arial" w:cs="Arial"/>
            <w:noProof/>
            <w:color w:val="000000"/>
            <w:lang w:val="es-ES"/>
          </w:rPr>
          <w:t>horas</w:t>
        </w:r>
        <w:r w:rsidRPr="00D60393">
          <w:rPr>
            <w:rFonts w:ascii="Arial" w:hAnsi="Arial" w:cs="Arial"/>
            <w:noProof/>
            <w:color w:val="000000"/>
            <w:spacing w:val="-5"/>
            <w:lang w:val="es-ES"/>
          </w:rPr>
          <w:t xml:space="preserve"> </w:t>
        </w:r>
        <w:r w:rsidRPr="00D60393">
          <w:rPr>
            <w:rFonts w:ascii="Arial" w:hAnsi="Arial" w:cs="Arial"/>
            <w:noProof/>
            <w:color w:val="000000"/>
            <w:lang w:val="es-ES"/>
          </w:rPr>
          <w:t>del</w:t>
        </w:r>
        <w:r w:rsidRPr="00D60393">
          <w:rPr>
            <w:rFonts w:ascii="Arial" w:hAnsi="Arial" w:cs="Arial"/>
            <w:noProof/>
            <w:color w:val="000000"/>
            <w:spacing w:val="-5"/>
            <w:lang w:val="es-ES"/>
          </w:rPr>
          <w:t xml:space="preserve"> </w:t>
        </w:r>
        <w:r w:rsidRPr="00D60393">
          <w:rPr>
            <w:rFonts w:ascii="Arial" w:hAnsi="Arial" w:cs="Arial"/>
            <w:noProof/>
            <w:color w:val="000000"/>
            <w:lang w:val="es-ES"/>
          </w:rPr>
          <w:t>día</w:t>
        </w:r>
        <w:r w:rsidRPr="00D60393">
          <w:rPr>
            <w:rFonts w:ascii="Arial" w:hAnsi="Arial" w:cs="Arial"/>
            <w:noProof/>
            <w:color w:val="000000"/>
            <w:spacing w:val="-5"/>
            <w:lang w:val="es-ES"/>
          </w:rPr>
          <w:t xml:space="preserve"> </w:t>
        </w:r>
        <w:r w:rsidRPr="00D60393">
          <w:rPr>
            <w:rFonts w:ascii="Arial" w:hAnsi="Arial" w:cs="Arial"/>
            <w:noProof/>
            <w:color w:val="000000"/>
            <w:lang w:val="es-ES"/>
          </w:rPr>
          <w:t>siguiente, la potencia asignada a cada instalación de producción en cada periodo horario para que pueda</w:t>
        </w:r>
        <w:r w:rsidRPr="00D60393">
          <w:rPr>
            <w:rFonts w:ascii="Arial" w:hAnsi="Arial" w:cs="Arial"/>
            <w:noProof/>
            <w:color w:val="000000"/>
            <w:spacing w:val="-4"/>
            <w:lang w:val="es-ES"/>
          </w:rPr>
          <w:t xml:space="preserve"> </w:t>
        </w:r>
        <w:r w:rsidRPr="00D60393">
          <w:rPr>
            <w:rFonts w:ascii="Arial" w:hAnsi="Arial" w:cs="Arial"/>
            <w:noProof/>
            <w:color w:val="000000"/>
            <w:lang w:val="es-ES"/>
          </w:rPr>
          <w:t>ser</w:t>
        </w:r>
        <w:r w:rsidRPr="00D60393">
          <w:rPr>
            <w:rFonts w:ascii="Arial" w:hAnsi="Arial" w:cs="Arial"/>
            <w:noProof/>
            <w:color w:val="000000"/>
            <w:spacing w:val="-4"/>
            <w:lang w:val="es-ES"/>
          </w:rPr>
          <w:t xml:space="preserve"> </w:t>
        </w:r>
        <w:r w:rsidRPr="00D60393">
          <w:rPr>
            <w:rFonts w:ascii="Arial" w:hAnsi="Arial" w:cs="Arial"/>
            <w:noProof/>
            <w:color w:val="000000"/>
            <w:lang w:val="es-ES"/>
          </w:rPr>
          <w:t>tenida</w:t>
        </w:r>
        <w:r w:rsidRPr="00D60393">
          <w:rPr>
            <w:rFonts w:ascii="Arial" w:hAnsi="Arial" w:cs="Arial"/>
            <w:noProof/>
            <w:color w:val="000000"/>
            <w:spacing w:val="-4"/>
            <w:lang w:val="es-ES"/>
          </w:rPr>
          <w:t xml:space="preserve"> </w:t>
        </w:r>
        <w:r w:rsidRPr="00D60393">
          <w:rPr>
            <w:rFonts w:ascii="Arial" w:hAnsi="Arial" w:cs="Arial"/>
            <w:noProof/>
            <w:color w:val="000000"/>
            <w:lang w:val="es-ES"/>
          </w:rPr>
          <w:t>en</w:t>
        </w:r>
        <w:r w:rsidRPr="00D60393">
          <w:rPr>
            <w:rFonts w:ascii="Arial" w:hAnsi="Arial" w:cs="Arial"/>
            <w:noProof/>
            <w:color w:val="000000"/>
            <w:spacing w:val="-4"/>
            <w:lang w:val="es-ES"/>
          </w:rPr>
          <w:t xml:space="preserve"> </w:t>
        </w:r>
        <w:r w:rsidRPr="00D60393">
          <w:rPr>
            <w:rFonts w:ascii="Arial" w:hAnsi="Arial" w:cs="Arial"/>
            <w:noProof/>
            <w:color w:val="000000"/>
            <w:lang w:val="es-ES"/>
          </w:rPr>
          <w:t>consideración,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siempre</w:t>
        </w:r>
        <w:r w:rsidRPr="00D60393">
          <w:rPr>
            <w:rFonts w:ascii="Arial" w:hAnsi="Arial" w:cs="Arial"/>
            <w:noProof/>
            <w:color w:val="000000"/>
            <w:spacing w:val="-4"/>
            <w:lang w:val="es-ES"/>
          </w:rPr>
          <w:t xml:space="preserve"> </w:t>
        </w:r>
        <w:r w:rsidRPr="00D60393">
          <w:rPr>
            <w:rFonts w:ascii="Arial" w:hAnsi="Arial" w:cs="Arial"/>
            <w:noProof/>
            <w:color w:val="000000"/>
            <w:lang w:val="es-ES"/>
          </w:rPr>
          <w:t>que</w:t>
        </w:r>
        <w:r w:rsidRPr="00D60393">
          <w:rPr>
            <w:rFonts w:ascii="Arial" w:hAnsi="Arial" w:cs="Arial"/>
            <w:noProof/>
            <w:color w:val="000000"/>
            <w:spacing w:val="-4"/>
            <w:lang w:val="es-ES"/>
          </w:rPr>
          <w:t xml:space="preserve"> </w:t>
        </w:r>
        <w:r w:rsidRPr="00D60393">
          <w:rPr>
            <w:rFonts w:ascii="Arial" w:hAnsi="Arial" w:cs="Arial"/>
            <w:noProof/>
            <w:color w:val="000000"/>
            <w:lang w:val="es-ES"/>
          </w:rPr>
          <w:t>dicho</w:t>
        </w:r>
        <w:r w:rsidRPr="00D60393">
          <w:rPr>
            <w:rFonts w:ascii="Arial" w:hAnsi="Arial" w:cs="Arial"/>
            <w:noProof/>
            <w:color w:val="000000"/>
            <w:spacing w:val="-4"/>
            <w:lang w:val="es-ES"/>
          </w:rPr>
          <w:t xml:space="preserve"> </w:t>
        </w:r>
        <w:r w:rsidRPr="00D60393">
          <w:rPr>
            <w:rFonts w:ascii="Arial" w:hAnsi="Arial" w:cs="Arial"/>
            <w:noProof/>
            <w:color w:val="000000"/>
            <w:lang w:val="es-ES"/>
          </w:rPr>
          <w:t>reparto</w:t>
        </w:r>
        <w:r w:rsidRPr="00D60393">
          <w:rPr>
            <w:rFonts w:ascii="Arial" w:hAnsi="Arial" w:cs="Arial"/>
            <w:noProof/>
            <w:color w:val="000000"/>
            <w:spacing w:val="-4"/>
            <w:lang w:val="es-ES"/>
          </w:rPr>
          <w:t xml:space="preserve"> </w:t>
        </w:r>
        <w:r w:rsidRPr="00D60393">
          <w:rPr>
            <w:rFonts w:ascii="Arial" w:hAnsi="Arial" w:cs="Arial"/>
            <w:noProof/>
            <w:color w:val="000000"/>
            <w:lang w:val="es-ES"/>
          </w:rPr>
          <w:t>cumpla</w:t>
        </w:r>
        <w:r w:rsidRPr="00D60393">
          <w:rPr>
            <w:rFonts w:ascii="Arial" w:hAnsi="Arial" w:cs="Arial"/>
            <w:noProof/>
            <w:color w:val="000000"/>
            <w:spacing w:val="-4"/>
            <w:lang w:val="es-ES"/>
          </w:rPr>
          <w:t xml:space="preserve"> </w:t>
        </w:r>
        <w:r w:rsidRPr="00D60393">
          <w:rPr>
            <w:rFonts w:ascii="Arial" w:hAnsi="Arial" w:cs="Arial"/>
            <w:noProof/>
            <w:color w:val="000000"/>
            <w:lang w:val="es-ES"/>
          </w:rPr>
          <w:t>con</w:t>
        </w:r>
        <w:r w:rsidRPr="00D60393">
          <w:rPr>
            <w:rFonts w:ascii="Arial" w:hAnsi="Arial" w:cs="Arial"/>
            <w:noProof/>
            <w:color w:val="000000"/>
            <w:spacing w:val="-4"/>
            <w:lang w:val="es-ES"/>
          </w:rPr>
          <w:t xml:space="preserve"> </w:t>
        </w:r>
        <w:r w:rsidRPr="00D60393">
          <w:rPr>
            <w:rFonts w:ascii="Arial" w:hAnsi="Arial" w:cs="Arial"/>
            <w:noProof/>
            <w:color w:val="000000"/>
            <w:lang w:val="es-ES"/>
          </w:rPr>
          <w:t>las</w:t>
        </w:r>
        <w:r w:rsidRPr="00D60393">
          <w:rPr>
            <w:rFonts w:ascii="Arial" w:hAnsi="Arial" w:cs="Arial"/>
            <w:noProof/>
            <w:color w:val="000000"/>
            <w:spacing w:val="-4"/>
            <w:lang w:val="es-ES"/>
          </w:rPr>
          <w:t xml:space="preserve"> </w:t>
        </w:r>
        <w:r w:rsidRPr="00D60393">
          <w:rPr>
            <w:rFonts w:ascii="Arial" w:hAnsi="Arial" w:cs="Arial"/>
            <w:noProof/>
            <w:color w:val="000000"/>
            <w:lang w:val="es-ES"/>
          </w:rPr>
          <w:t xml:space="preserve">condiciones establecidas. En otro caso el </w:t>
        </w:r>
        <w:r w:rsidR="00C4077B" w:rsidRPr="00D60393">
          <w:rPr>
            <w:rFonts w:ascii="Arial" w:hAnsi="Arial" w:cs="Arial"/>
            <w:noProof/>
            <w:color w:val="000000"/>
            <w:lang w:val="es-ES"/>
          </w:rPr>
          <w:t>o</w:t>
        </w:r>
        <w:r w:rsidRPr="00D60393">
          <w:rPr>
            <w:rFonts w:ascii="Arial" w:hAnsi="Arial" w:cs="Arial"/>
            <w:noProof/>
            <w:color w:val="000000"/>
            <w:lang w:val="es-ES"/>
          </w:rPr>
          <w:t xml:space="preserve">perador del </w:t>
        </w:r>
        <w:r w:rsidR="00C4077B" w:rsidRPr="00D60393">
          <w:rPr>
            <w:rFonts w:ascii="Arial" w:hAnsi="Arial" w:cs="Arial"/>
            <w:noProof/>
            <w:color w:val="000000"/>
            <w:lang w:val="es-ES"/>
          </w:rPr>
          <w:t>s</w:t>
        </w:r>
        <w:r w:rsidRPr="00D60393">
          <w:rPr>
            <w:rFonts w:ascii="Arial" w:hAnsi="Arial" w:cs="Arial"/>
            <w:noProof/>
            <w:color w:val="000000"/>
            <w:lang w:val="es-ES"/>
          </w:rPr>
          <w:t xml:space="preserve">istema considerará que el reparto realizado se corresponde con el por él enviado. El formato y las condiciones de dicho envío serán determinados por el </w:t>
        </w:r>
        <w:r w:rsidR="00C4077B" w:rsidRPr="00D60393">
          <w:rPr>
            <w:rFonts w:ascii="Arial" w:hAnsi="Arial" w:cs="Arial"/>
            <w:noProof/>
            <w:color w:val="000000"/>
            <w:lang w:val="es-ES"/>
          </w:rPr>
          <w:t>o</w:t>
        </w:r>
        <w:r w:rsidRPr="00D60393">
          <w:rPr>
            <w:rFonts w:ascii="Arial" w:hAnsi="Arial" w:cs="Arial"/>
            <w:noProof/>
            <w:color w:val="000000"/>
            <w:lang w:val="es-ES"/>
          </w:rPr>
          <w:t xml:space="preserve">perador del </w:t>
        </w:r>
        <w:r w:rsidR="00C4077B" w:rsidRPr="00D60393">
          <w:rPr>
            <w:rFonts w:ascii="Arial" w:hAnsi="Arial" w:cs="Arial"/>
            <w:noProof/>
            <w:color w:val="000000"/>
            <w:lang w:val="es-ES"/>
          </w:rPr>
          <w:t>s</w:t>
        </w:r>
        <w:r w:rsidRPr="00D60393">
          <w:rPr>
            <w:rFonts w:ascii="Arial" w:hAnsi="Arial" w:cs="Arial"/>
            <w:noProof/>
            <w:color w:val="000000"/>
            <w:lang w:val="es-ES"/>
          </w:rPr>
          <w:t>istema.</w:t>
        </w:r>
        <w:r w:rsidRPr="00D60393">
          <w:rPr>
            <w:rFonts w:ascii="Arial" w:hAnsi="Arial" w:cs="Arial"/>
            <w:noProof/>
            <w:lang w:val="es-ES"/>
          </w:rPr>
          <w:t xml:space="preserve"> </w:t>
        </w:r>
      </w:ins>
    </w:p>
    <w:p w14:paraId="2BD46F27" w14:textId="75EAED8A" w:rsidR="003E2BC8" w:rsidRPr="00D60393" w:rsidDel="003E2BC8" w:rsidRDefault="003E2BC8" w:rsidP="007042B3">
      <w:pPr>
        <w:spacing w:before="80" w:line="240" w:lineRule="exact"/>
        <w:ind w:right="67" w:firstLine="340"/>
        <w:jc w:val="both"/>
        <w:rPr>
          <w:del w:id="376" w:author="Autor"/>
          <w:rFonts w:ascii="Arial" w:hAnsi="Arial" w:cs="Arial"/>
          <w:noProof/>
          <w:lang w:val="es-ES"/>
        </w:rPr>
      </w:pPr>
    </w:p>
    <w:p w14:paraId="2EF98092" w14:textId="4D419DD9" w:rsidR="00584806" w:rsidRPr="00D60393" w:rsidRDefault="00D3248B" w:rsidP="007042B3">
      <w:pPr>
        <w:spacing w:before="80" w:line="240" w:lineRule="exact"/>
        <w:ind w:right="67" w:firstLine="340"/>
        <w:jc w:val="both"/>
        <w:rPr>
          <w:ins w:id="377" w:author="Autor"/>
          <w:rFonts w:ascii="Arial" w:hAnsi="Arial" w:cs="Arial"/>
          <w:noProof/>
          <w:lang w:val="es-ES"/>
        </w:rPr>
      </w:pPr>
      <w:r w:rsidRPr="00D60393">
        <w:rPr>
          <w:rFonts w:ascii="Arial" w:hAnsi="Arial" w:cs="Arial"/>
          <w:noProof/>
          <w:color w:val="000000"/>
          <w:lang w:val="es-ES"/>
        </w:rPr>
        <w:t xml:space="preserve">Por otra parte, queda fuera del ámbito de este procedimiento y de las funciones del </w:t>
      </w:r>
      <w:ins w:id="378" w:author="Autor">
        <w:r w:rsidR="00C4077B" w:rsidRPr="00D60393">
          <w:rPr>
            <w:rFonts w:ascii="Arial" w:hAnsi="Arial" w:cs="Arial"/>
            <w:noProof/>
            <w:color w:val="000000"/>
            <w:lang w:val="es-ES"/>
          </w:rPr>
          <w:t>o</w:t>
        </w:r>
      </w:ins>
      <w:del w:id="379" w:author="Autor">
        <w:r w:rsidRPr="00D60393" w:rsidDel="00C4077B">
          <w:rPr>
            <w:rFonts w:ascii="Arial" w:hAnsi="Arial" w:cs="Arial"/>
            <w:noProof/>
            <w:color w:val="000000"/>
            <w:lang w:val="es-ES"/>
          </w:rPr>
          <w:delText>O</w:delText>
        </w:r>
      </w:del>
      <w:r w:rsidRPr="00D60393">
        <w:rPr>
          <w:rFonts w:ascii="Arial" w:hAnsi="Arial" w:cs="Arial"/>
          <w:noProof/>
          <w:color w:val="000000"/>
          <w:lang w:val="es-ES"/>
        </w:rPr>
        <w:t xml:space="preserve">perador del </w:t>
      </w:r>
      <w:ins w:id="380" w:author="Autor">
        <w:r w:rsidR="00C4077B" w:rsidRPr="00D60393">
          <w:rPr>
            <w:rFonts w:ascii="Arial" w:hAnsi="Arial" w:cs="Arial"/>
            <w:noProof/>
            <w:color w:val="000000"/>
            <w:lang w:val="es-ES"/>
          </w:rPr>
          <w:t>s</w:t>
        </w:r>
      </w:ins>
      <w:del w:id="381" w:author="Autor">
        <w:r w:rsidRPr="00D60393" w:rsidDel="00C4077B">
          <w:rPr>
            <w:rFonts w:ascii="Arial" w:hAnsi="Arial" w:cs="Arial"/>
            <w:noProof/>
            <w:color w:val="000000"/>
            <w:lang w:val="es-ES"/>
          </w:rPr>
          <w:delText>S</w:delText>
        </w:r>
      </w:del>
      <w:r w:rsidRPr="00D60393">
        <w:rPr>
          <w:rFonts w:ascii="Arial" w:hAnsi="Arial" w:cs="Arial"/>
          <w:noProof/>
          <w:color w:val="000000"/>
          <w:lang w:val="es-ES"/>
        </w:rPr>
        <w:t>istema asegura</w:t>
      </w:r>
      <w:r w:rsidRPr="00D60393">
        <w:rPr>
          <w:rFonts w:ascii="Arial" w:hAnsi="Arial" w:cs="Arial"/>
          <w:noProof/>
          <w:color w:val="000000"/>
          <w:spacing w:val="-10"/>
          <w:lang w:val="es-ES"/>
        </w:rPr>
        <w:t>r</w:t>
      </w:r>
      <w:r w:rsidRPr="00D60393">
        <w:rPr>
          <w:rFonts w:ascii="Arial" w:hAnsi="Arial" w:cs="Arial"/>
          <w:noProof/>
          <w:color w:val="000000"/>
          <w:lang w:val="es-ES"/>
        </w:rPr>
        <w:t>, supervisar o valorar la aplicación de los mecanismos de gestión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las</w:t>
      </w:r>
      <w:r w:rsidRPr="00D60393">
        <w:rPr>
          <w:rFonts w:ascii="Arial" w:hAnsi="Arial" w:cs="Arial"/>
          <w:noProof/>
          <w:color w:val="000000"/>
          <w:spacing w:val="-4"/>
          <w:lang w:val="es-ES"/>
        </w:rPr>
        <w:t xml:space="preserve"> </w:t>
      </w:r>
      <w:r w:rsidRPr="00D60393">
        <w:rPr>
          <w:rFonts w:ascii="Arial" w:hAnsi="Arial" w:cs="Arial"/>
          <w:noProof/>
          <w:color w:val="000000"/>
          <w:lang w:val="es-ES"/>
        </w:rPr>
        <w:t>distintas</w:t>
      </w:r>
      <w:r w:rsidRPr="00D60393">
        <w:rPr>
          <w:rFonts w:ascii="Arial" w:hAnsi="Arial" w:cs="Arial"/>
          <w:noProof/>
          <w:color w:val="000000"/>
          <w:spacing w:val="-4"/>
          <w:lang w:val="es-ES"/>
        </w:rPr>
        <w:t xml:space="preserve"> </w:t>
      </w:r>
      <w:r w:rsidRPr="00D60393">
        <w:rPr>
          <w:rFonts w:ascii="Arial" w:hAnsi="Arial" w:cs="Arial"/>
          <w:noProof/>
          <w:color w:val="000000"/>
          <w:lang w:val="es-ES"/>
        </w:rPr>
        <w:t>instalaciones</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producción</w:t>
      </w:r>
      <w:r w:rsidRPr="00D60393">
        <w:rPr>
          <w:rFonts w:ascii="Arial" w:hAnsi="Arial" w:cs="Arial"/>
          <w:noProof/>
          <w:color w:val="000000"/>
          <w:spacing w:val="-4"/>
          <w:lang w:val="es-ES"/>
        </w:rPr>
        <w:t xml:space="preserve"> </w:t>
      </w:r>
      <w:r w:rsidRPr="00D60393">
        <w:rPr>
          <w:rFonts w:ascii="Arial" w:hAnsi="Arial" w:cs="Arial"/>
          <w:noProof/>
          <w:color w:val="000000"/>
          <w:lang w:val="es-ES"/>
        </w:rPr>
        <w:t>de</w:t>
      </w:r>
      <w:r w:rsidRPr="00D60393">
        <w:rPr>
          <w:rFonts w:ascii="Arial" w:hAnsi="Arial" w:cs="Arial"/>
          <w:noProof/>
          <w:color w:val="000000"/>
          <w:spacing w:val="-4"/>
          <w:lang w:val="es-ES"/>
        </w:rPr>
        <w:t xml:space="preserve"> </w:t>
      </w:r>
      <w:r w:rsidRPr="00D60393">
        <w:rPr>
          <w:rFonts w:ascii="Arial" w:hAnsi="Arial" w:cs="Arial"/>
          <w:noProof/>
          <w:color w:val="000000"/>
          <w:lang w:val="es-ES"/>
        </w:rPr>
        <w:t>categoría</w:t>
      </w:r>
      <w:r w:rsidRPr="00D60393">
        <w:rPr>
          <w:rFonts w:ascii="Arial" w:hAnsi="Arial" w:cs="Arial"/>
          <w:noProof/>
          <w:color w:val="000000"/>
          <w:spacing w:val="-4"/>
          <w:lang w:val="es-ES"/>
        </w:rPr>
        <w:t xml:space="preserve"> </w:t>
      </w:r>
      <w:r w:rsidRPr="00D60393">
        <w:rPr>
          <w:rFonts w:ascii="Arial" w:hAnsi="Arial" w:cs="Arial"/>
          <w:noProof/>
          <w:color w:val="000000"/>
          <w:lang w:val="es-ES"/>
        </w:rPr>
        <w:t>B</w:t>
      </w:r>
      <w:r w:rsidRPr="00D60393">
        <w:rPr>
          <w:rFonts w:ascii="Arial" w:hAnsi="Arial" w:cs="Arial"/>
          <w:noProof/>
          <w:color w:val="000000"/>
          <w:spacing w:val="-4"/>
          <w:lang w:val="es-ES"/>
        </w:rPr>
        <w:t xml:space="preserve"> </w:t>
      </w:r>
      <w:r w:rsidRPr="00D60393">
        <w:rPr>
          <w:rFonts w:ascii="Arial" w:hAnsi="Arial" w:cs="Arial"/>
          <w:noProof/>
          <w:color w:val="000000"/>
          <w:lang w:val="es-ES"/>
        </w:rPr>
        <w:t>adscritas</w:t>
      </w:r>
      <w:r w:rsidRPr="00D60393">
        <w:rPr>
          <w:rFonts w:ascii="Arial" w:hAnsi="Arial" w:cs="Arial"/>
          <w:noProof/>
          <w:color w:val="000000"/>
          <w:spacing w:val="-4"/>
          <w:lang w:val="es-ES"/>
        </w:rPr>
        <w:t xml:space="preserve"> </w:t>
      </w:r>
      <w:r w:rsidRPr="00D60393">
        <w:rPr>
          <w:rFonts w:ascii="Arial" w:hAnsi="Arial" w:cs="Arial"/>
          <w:noProof/>
          <w:color w:val="000000"/>
          <w:lang w:val="es-ES"/>
        </w:rPr>
        <w:t>a</w:t>
      </w:r>
      <w:r w:rsidRPr="00D60393">
        <w:rPr>
          <w:rFonts w:ascii="Arial" w:hAnsi="Arial" w:cs="Arial"/>
          <w:noProof/>
          <w:color w:val="000000"/>
          <w:spacing w:val="-4"/>
          <w:lang w:val="es-ES"/>
        </w:rPr>
        <w:t xml:space="preserve"> </w:t>
      </w:r>
      <w:r w:rsidRPr="00D60393">
        <w:rPr>
          <w:rFonts w:ascii="Arial" w:hAnsi="Arial" w:cs="Arial"/>
          <w:noProof/>
          <w:color w:val="000000"/>
          <w:lang w:val="es-ES"/>
        </w:rPr>
        <w:t>los</w:t>
      </w:r>
      <w:r w:rsidRPr="00D60393">
        <w:rPr>
          <w:rFonts w:ascii="Arial" w:hAnsi="Arial" w:cs="Arial"/>
          <w:noProof/>
          <w:color w:val="000000"/>
          <w:spacing w:val="-4"/>
          <w:lang w:val="es-ES"/>
        </w:rPr>
        <w:t xml:space="preserve"> </w:t>
      </w:r>
      <w:ins w:id="382" w:author="Autor">
        <w:r w:rsidR="00155AD2" w:rsidRPr="00D60393">
          <w:rPr>
            <w:rFonts w:ascii="Arial" w:hAnsi="Arial" w:cs="Arial"/>
            <w:noProof/>
            <w:color w:val="000000"/>
            <w:lang w:val="es-ES"/>
          </w:rPr>
          <w:t>c</w:t>
        </w:r>
      </w:ins>
      <w:del w:id="383" w:author="Autor">
        <w:r w:rsidRPr="00D60393" w:rsidDel="00155AD2">
          <w:rPr>
            <w:rFonts w:ascii="Arial" w:hAnsi="Arial" w:cs="Arial"/>
            <w:noProof/>
            <w:color w:val="000000"/>
            <w:lang w:val="es-ES"/>
          </w:rPr>
          <w:delText>C</w:delText>
        </w:r>
      </w:del>
      <w:r w:rsidRPr="00D60393">
        <w:rPr>
          <w:rFonts w:ascii="Arial" w:hAnsi="Arial" w:cs="Arial"/>
          <w:noProof/>
          <w:color w:val="000000"/>
          <w:lang w:val="es-ES"/>
        </w:rPr>
        <w:t xml:space="preserve">entros de </w:t>
      </w:r>
      <w:ins w:id="384" w:author="Autor">
        <w:r w:rsidR="00FC4361" w:rsidRPr="00D60393">
          <w:rPr>
            <w:rFonts w:ascii="Arial" w:hAnsi="Arial" w:cs="Arial"/>
            <w:noProof/>
            <w:color w:val="000000"/>
            <w:lang w:val="es-ES"/>
          </w:rPr>
          <w:t>c</w:t>
        </w:r>
      </w:ins>
      <w:del w:id="385" w:author="Autor">
        <w:r w:rsidRPr="00D60393" w:rsidDel="00155AD2">
          <w:rPr>
            <w:rFonts w:ascii="Arial" w:hAnsi="Arial" w:cs="Arial"/>
            <w:noProof/>
            <w:color w:val="000000"/>
            <w:lang w:val="es-ES"/>
          </w:rPr>
          <w:delText>C</w:delText>
        </w:r>
      </w:del>
      <w:r w:rsidRPr="00D60393">
        <w:rPr>
          <w:rFonts w:ascii="Arial" w:hAnsi="Arial" w:cs="Arial"/>
          <w:noProof/>
          <w:color w:val="000000"/>
          <w:lang w:val="es-ES"/>
        </w:rPr>
        <w:t>ontrol</w:t>
      </w:r>
      <w:ins w:id="386" w:author="Autor">
        <w:r w:rsidR="007476B5" w:rsidRPr="00D60393">
          <w:rPr>
            <w:rFonts w:ascii="Arial" w:hAnsi="Arial" w:cs="Arial"/>
            <w:noProof/>
            <w:color w:val="000000"/>
            <w:lang w:val="es-ES"/>
          </w:rPr>
          <w:t xml:space="preserve"> habilitados</w:t>
        </w:r>
      </w:ins>
      <w:r w:rsidRPr="00D60393">
        <w:rPr>
          <w:rFonts w:ascii="Arial" w:hAnsi="Arial" w:cs="Arial"/>
          <w:noProof/>
          <w:color w:val="000000"/>
          <w:lang w:val="es-ES"/>
        </w:rPr>
        <w:t>, siempre que ello no tenga relevancia para la seguridad del sistema.</w:t>
      </w:r>
      <w:r w:rsidRPr="00D60393">
        <w:rPr>
          <w:rFonts w:ascii="Arial" w:hAnsi="Arial" w:cs="Arial"/>
          <w:noProof/>
          <w:lang w:val="es-ES"/>
        </w:rPr>
        <w:t xml:space="preserve"> </w:t>
      </w:r>
    </w:p>
    <w:p w14:paraId="72D857DD" w14:textId="77777777" w:rsidR="00F45B3C" w:rsidRPr="00D60393" w:rsidRDefault="000213D2" w:rsidP="007042B3">
      <w:pPr>
        <w:spacing w:before="80" w:line="240" w:lineRule="exact"/>
        <w:ind w:right="67" w:firstLine="340"/>
        <w:jc w:val="both"/>
        <w:rPr>
          <w:ins w:id="387" w:author="Autor"/>
          <w:rFonts w:ascii="Arial" w:hAnsi="Arial" w:cs="Arial"/>
          <w:noProof/>
          <w:lang w:val="es-ES"/>
        </w:rPr>
      </w:pPr>
      <w:ins w:id="388" w:author="Autor">
        <w:r w:rsidRPr="00D60393">
          <w:rPr>
            <w:rFonts w:ascii="Arial" w:hAnsi="Arial" w:cs="Arial"/>
            <w:noProof/>
            <w:lang w:val="es-ES"/>
          </w:rPr>
          <w:t>7.</w:t>
        </w:r>
        <w:r w:rsidRPr="006023E5">
          <w:rPr>
            <w:rFonts w:ascii="Arial" w:hAnsi="Arial" w:cs="Arial"/>
            <w:lang w:val="es-ES"/>
          </w:rPr>
          <w:tab/>
        </w:r>
        <w:r w:rsidR="00A120A7" w:rsidRPr="00D60393">
          <w:rPr>
            <w:rFonts w:ascii="Arial" w:hAnsi="Arial" w:cs="Arial"/>
            <w:noProof/>
            <w:lang w:val="es-ES"/>
          </w:rPr>
          <w:t>Gestión de las</w:t>
        </w:r>
        <w:r w:rsidR="000B7858" w:rsidRPr="00D60393">
          <w:rPr>
            <w:rFonts w:ascii="Arial" w:hAnsi="Arial" w:cs="Arial"/>
            <w:noProof/>
            <w:lang w:val="es-ES"/>
          </w:rPr>
          <w:t xml:space="preserve"> capacidades técnicas </w:t>
        </w:r>
        <w:r w:rsidR="00477DDA" w:rsidRPr="00D60393">
          <w:rPr>
            <w:rFonts w:ascii="Arial" w:hAnsi="Arial" w:cs="Arial"/>
            <w:noProof/>
            <w:lang w:val="es-ES"/>
          </w:rPr>
          <w:t xml:space="preserve">de las instalaciones de producción categoría B. </w:t>
        </w:r>
        <w:r w:rsidR="005B3BF0" w:rsidRPr="00D60393">
          <w:rPr>
            <w:rFonts w:ascii="Arial" w:hAnsi="Arial" w:cs="Arial"/>
            <w:noProof/>
            <w:lang w:val="es-ES"/>
          </w:rPr>
          <w:t>L</w:t>
        </w:r>
        <w:r w:rsidR="0068424B" w:rsidRPr="00D60393">
          <w:rPr>
            <w:rFonts w:ascii="Arial" w:hAnsi="Arial" w:cs="Arial"/>
            <w:noProof/>
            <w:lang w:val="es-ES"/>
          </w:rPr>
          <w:t>as</w:t>
        </w:r>
        <w:r w:rsidR="00431614" w:rsidRPr="00D60393">
          <w:rPr>
            <w:rFonts w:ascii="Arial" w:hAnsi="Arial" w:cs="Arial"/>
            <w:noProof/>
            <w:lang w:val="es-ES"/>
          </w:rPr>
          <w:t xml:space="preserve"> capacidades técnicas de las</w:t>
        </w:r>
        <w:r w:rsidR="0068424B" w:rsidRPr="00D60393">
          <w:rPr>
            <w:rFonts w:ascii="Arial" w:hAnsi="Arial" w:cs="Arial"/>
            <w:noProof/>
            <w:lang w:val="es-ES"/>
          </w:rPr>
          <w:t xml:space="preserve"> instalaciones de producción categoría B de los SENP</w:t>
        </w:r>
        <w:r w:rsidR="00B531FC" w:rsidRPr="00D60393">
          <w:rPr>
            <w:rFonts w:ascii="Arial" w:hAnsi="Arial" w:cs="Arial"/>
            <w:noProof/>
            <w:lang w:val="es-ES"/>
          </w:rPr>
          <w:t>,</w:t>
        </w:r>
        <w:r w:rsidR="0068424B" w:rsidRPr="00D60393">
          <w:rPr>
            <w:rFonts w:ascii="Arial" w:hAnsi="Arial" w:cs="Arial"/>
            <w:noProof/>
            <w:lang w:val="es-ES"/>
          </w:rPr>
          <w:t xml:space="preserve"> </w:t>
        </w:r>
        <w:r w:rsidR="00B531FC" w:rsidRPr="00D60393">
          <w:rPr>
            <w:rFonts w:ascii="Arial" w:hAnsi="Arial" w:cs="Arial"/>
            <w:noProof/>
            <w:lang w:val="es-ES"/>
          </w:rPr>
          <w:t>a</w:t>
        </w:r>
        <w:r w:rsidR="00C461A6" w:rsidRPr="00D60393">
          <w:rPr>
            <w:rFonts w:ascii="Arial" w:hAnsi="Arial" w:cs="Arial"/>
            <w:noProof/>
            <w:lang w:val="es-ES"/>
          </w:rPr>
          <w:t xml:space="preserve"> las que resulten de aplicación los requisitos técnicos definidos en el P.O.</w:t>
        </w:r>
        <w:r w:rsidR="00A91A5B" w:rsidRPr="00D60393">
          <w:rPr>
            <w:rFonts w:ascii="Arial" w:hAnsi="Arial" w:cs="Arial"/>
            <w:noProof/>
            <w:lang w:val="es-ES"/>
          </w:rPr>
          <w:t xml:space="preserve"> SENP </w:t>
        </w:r>
        <w:r w:rsidR="00C461A6" w:rsidRPr="00D60393">
          <w:rPr>
            <w:rFonts w:ascii="Arial" w:hAnsi="Arial" w:cs="Arial"/>
            <w:noProof/>
            <w:lang w:val="es-ES"/>
          </w:rPr>
          <w:t>12.2</w:t>
        </w:r>
        <w:r w:rsidR="00BA6238" w:rsidRPr="00D60393">
          <w:rPr>
            <w:rFonts w:ascii="Arial" w:hAnsi="Arial" w:cs="Arial"/>
            <w:noProof/>
            <w:lang w:val="es-ES"/>
          </w:rPr>
          <w:t>, o normativa posterior que lo sustituya,</w:t>
        </w:r>
        <w:r w:rsidR="00C461A6" w:rsidRPr="00D60393">
          <w:rPr>
            <w:rFonts w:ascii="Arial" w:hAnsi="Arial" w:cs="Arial"/>
            <w:noProof/>
            <w:lang w:val="es-ES"/>
          </w:rPr>
          <w:t xml:space="preserve"> </w:t>
        </w:r>
        <w:r w:rsidR="00431614" w:rsidRPr="00D60393">
          <w:rPr>
            <w:rFonts w:ascii="Arial" w:hAnsi="Arial" w:cs="Arial"/>
            <w:noProof/>
            <w:lang w:val="es-ES"/>
          </w:rPr>
          <w:t xml:space="preserve">se </w:t>
        </w:r>
        <w:r w:rsidR="0068424B" w:rsidRPr="00D60393">
          <w:rPr>
            <w:rFonts w:ascii="Arial" w:hAnsi="Arial" w:cs="Arial"/>
            <w:noProof/>
            <w:lang w:val="es-ES"/>
          </w:rPr>
          <w:t>debe</w:t>
        </w:r>
        <w:r w:rsidR="00431614" w:rsidRPr="00D60393">
          <w:rPr>
            <w:rFonts w:ascii="Arial" w:hAnsi="Arial" w:cs="Arial"/>
            <w:noProof/>
            <w:lang w:val="es-ES"/>
          </w:rPr>
          <w:t>rá</w:t>
        </w:r>
        <w:r w:rsidR="0068424B" w:rsidRPr="00D60393">
          <w:rPr>
            <w:rFonts w:ascii="Arial" w:hAnsi="Arial" w:cs="Arial"/>
            <w:noProof/>
            <w:lang w:val="es-ES"/>
          </w:rPr>
          <w:t>n poner a disposición de</w:t>
        </w:r>
        <w:r w:rsidR="0025433C" w:rsidRPr="00D60393">
          <w:rPr>
            <w:rFonts w:ascii="Arial" w:hAnsi="Arial" w:cs="Arial"/>
            <w:noProof/>
            <w:lang w:val="es-ES"/>
          </w:rPr>
          <w:t xml:space="preserve"> </w:t>
        </w:r>
        <w:r w:rsidR="0068424B" w:rsidRPr="00D60393">
          <w:rPr>
            <w:rFonts w:ascii="Arial" w:hAnsi="Arial" w:cs="Arial"/>
            <w:noProof/>
            <w:lang w:val="es-ES"/>
          </w:rPr>
          <w:t>l</w:t>
        </w:r>
        <w:r w:rsidR="0025433C" w:rsidRPr="00D60393">
          <w:rPr>
            <w:rFonts w:ascii="Arial" w:hAnsi="Arial" w:cs="Arial"/>
            <w:noProof/>
            <w:lang w:val="es-ES"/>
          </w:rPr>
          <w:t>a</w:t>
        </w:r>
        <w:r w:rsidR="0068424B" w:rsidRPr="00D60393">
          <w:rPr>
            <w:rFonts w:ascii="Arial" w:hAnsi="Arial" w:cs="Arial"/>
            <w:noProof/>
            <w:lang w:val="es-ES"/>
          </w:rPr>
          <w:t xml:space="preserve"> </w:t>
        </w:r>
        <w:r w:rsidR="00B84FA5" w:rsidRPr="00D60393">
          <w:rPr>
            <w:rFonts w:ascii="Arial" w:hAnsi="Arial" w:cs="Arial"/>
            <w:noProof/>
            <w:lang w:val="es-ES"/>
          </w:rPr>
          <w:t>operación del sistema</w:t>
        </w:r>
        <w:r w:rsidR="00431614" w:rsidRPr="00D60393">
          <w:rPr>
            <w:rFonts w:ascii="Arial" w:hAnsi="Arial" w:cs="Arial"/>
            <w:noProof/>
            <w:lang w:val="es-ES"/>
          </w:rPr>
          <w:t xml:space="preserve">. </w:t>
        </w:r>
        <w:r w:rsidR="00F5689D" w:rsidRPr="00D60393">
          <w:rPr>
            <w:rFonts w:ascii="Arial" w:hAnsi="Arial" w:cs="Arial"/>
            <w:noProof/>
            <w:lang w:val="es-ES"/>
          </w:rPr>
          <w:t xml:space="preserve">De esta forma, de </w:t>
        </w:r>
        <w:r w:rsidR="00AD150F" w:rsidRPr="00D60393">
          <w:rPr>
            <w:rFonts w:ascii="Arial" w:hAnsi="Arial" w:cs="Arial"/>
            <w:noProof/>
            <w:lang w:val="es-ES"/>
          </w:rPr>
          <w:t>manera alternativa</w:t>
        </w:r>
        <w:r w:rsidR="00201B3A" w:rsidRPr="00D60393">
          <w:rPr>
            <w:rFonts w:ascii="Arial" w:hAnsi="Arial" w:cs="Arial"/>
            <w:noProof/>
            <w:lang w:val="es-ES"/>
          </w:rPr>
          <w:t>,</w:t>
        </w:r>
        <w:r w:rsidR="00AD150F" w:rsidRPr="00D60393">
          <w:rPr>
            <w:rFonts w:ascii="Arial" w:hAnsi="Arial" w:cs="Arial"/>
            <w:noProof/>
            <w:lang w:val="es-ES"/>
          </w:rPr>
          <w:t xml:space="preserve"> o complementaria, a las instrucciones de modificación de la producción</w:t>
        </w:r>
        <w:r w:rsidR="00FD5FCE" w:rsidRPr="00D60393">
          <w:rPr>
            <w:rFonts w:ascii="Arial" w:hAnsi="Arial" w:cs="Arial"/>
            <w:noProof/>
            <w:lang w:val="es-ES"/>
          </w:rPr>
          <w:t xml:space="preserve"> recogidas en el punto 5 de este procedimiento, el </w:t>
        </w:r>
        <w:r w:rsidR="00C4077B" w:rsidRPr="00D60393">
          <w:rPr>
            <w:rFonts w:ascii="Arial" w:hAnsi="Arial" w:cs="Arial"/>
            <w:noProof/>
            <w:lang w:val="es-ES"/>
          </w:rPr>
          <w:t>o</w:t>
        </w:r>
        <w:r w:rsidR="00FD5FCE" w:rsidRPr="00D60393">
          <w:rPr>
            <w:rFonts w:ascii="Arial" w:hAnsi="Arial" w:cs="Arial"/>
            <w:noProof/>
            <w:lang w:val="es-ES"/>
          </w:rPr>
          <w:t xml:space="preserve">perador del </w:t>
        </w:r>
        <w:r w:rsidR="00C4077B" w:rsidRPr="00D60393">
          <w:rPr>
            <w:rFonts w:ascii="Arial" w:hAnsi="Arial" w:cs="Arial"/>
            <w:noProof/>
            <w:lang w:val="es-ES"/>
          </w:rPr>
          <w:t>s</w:t>
        </w:r>
        <w:r w:rsidR="00FD5FCE" w:rsidRPr="00D60393">
          <w:rPr>
            <w:rFonts w:ascii="Arial" w:hAnsi="Arial" w:cs="Arial"/>
            <w:noProof/>
            <w:lang w:val="es-ES"/>
          </w:rPr>
          <w:t xml:space="preserve">istema </w:t>
        </w:r>
        <w:r w:rsidR="003F2263" w:rsidRPr="00D60393">
          <w:rPr>
            <w:rFonts w:ascii="Arial" w:hAnsi="Arial" w:cs="Arial"/>
            <w:noProof/>
            <w:lang w:val="es-ES"/>
          </w:rPr>
          <w:t>podrá impartir un</w:t>
        </w:r>
        <w:r w:rsidR="00D20666" w:rsidRPr="00D60393">
          <w:rPr>
            <w:rFonts w:ascii="Arial" w:hAnsi="Arial" w:cs="Arial"/>
            <w:noProof/>
            <w:lang w:val="es-ES"/>
          </w:rPr>
          <w:t xml:space="preserve"> conjunto de instrucciones adicionales </w:t>
        </w:r>
        <w:r w:rsidR="008B0C80" w:rsidRPr="00D60393">
          <w:rPr>
            <w:rFonts w:ascii="Arial" w:hAnsi="Arial" w:cs="Arial"/>
            <w:noProof/>
            <w:lang w:val="es-ES"/>
          </w:rPr>
          <w:t>(control de tensión,</w:t>
        </w:r>
        <w:r w:rsidR="00A625B4" w:rsidRPr="00D60393">
          <w:rPr>
            <w:rFonts w:ascii="Arial" w:hAnsi="Arial" w:cs="Arial"/>
            <w:noProof/>
            <w:lang w:val="es-ES"/>
          </w:rPr>
          <w:t xml:space="preserve"> activación de</w:t>
        </w:r>
        <w:r w:rsidR="00085B44" w:rsidRPr="00D60393">
          <w:rPr>
            <w:rFonts w:ascii="Arial" w:hAnsi="Arial" w:cs="Arial"/>
            <w:noProof/>
            <w:lang w:val="es-ES"/>
          </w:rPr>
          <w:t xml:space="preserve"> modos de</w:t>
        </w:r>
        <w:r w:rsidR="008B0C80" w:rsidRPr="00D60393">
          <w:rPr>
            <w:rFonts w:ascii="Arial" w:hAnsi="Arial" w:cs="Arial"/>
            <w:noProof/>
            <w:lang w:val="es-ES"/>
          </w:rPr>
          <w:t xml:space="preserve"> </w:t>
        </w:r>
        <w:r w:rsidR="000F6A17" w:rsidRPr="00D60393">
          <w:rPr>
            <w:rFonts w:ascii="Arial" w:hAnsi="Arial" w:cs="Arial"/>
            <w:noProof/>
            <w:lang w:val="es-ES"/>
          </w:rPr>
          <w:t>control potencia-</w:t>
        </w:r>
        <w:r w:rsidR="008B0C80" w:rsidRPr="00D60393">
          <w:rPr>
            <w:rFonts w:ascii="Arial" w:hAnsi="Arial" w:cs="Arial"/>
            <w:noProof/>
            <w:lang w:val="es-ES"/>
          </w:rPr>
          <w:t>frecuencia</w:t>
        </w:r>
        <w:r w:rsidR="00FB4552" w:rsidRPr="00D60393">
          <w:rPr>
            <w:rFonts w:ascii="Arial" w:hAnsi="Arial" w:cs="Arial"/>
            <w:noProof/>
            <w:lang w:val="es-ES"/>
          </w:rPr>
          <w:t xml:space="preserve">, </w:t>
        </w:r>
        <w:r w:rsidR="00F71B09" w:rsidRPr="00D60393">
          <w:rPr>
            <w:rFonts w:ascii="Arial" w:hAnsi="Arial" w:cs="Arial"/>
            <w:noProof/>
            <w:lang w:val="es-ES"/>
          </w:rPr>
          <w:t xml:space="preserve">limitación a las </w:t>
        </w:r>
        <w:r w:rsidR="00FB4552" w:rsidRPr="00D60393">
          <w:rPr>
            <w:rFonts w:ascii="Arial" w:hAnsi="Arial" w:cs="Arial"/>
            <w:noProof/>
            <w:lang w:val="es-ES"/>
          </w:rPr>
          <w:t>rampas</w:t>
        </w:r>
        <w:r w:rsidR="008A0EDE" w:rsidRPr="00D60393">
          <w:rPr>
            <w:rFonts w:ascii="Arial" w:hAnsi="Arial" w:cs="Arial"/>
            <w:noProof/>
            <w:lang w:val="es-ES"/>
          </w:rPr>
          <w:t xml:space="preserve"> de producción</w:t>
        </w:r>
        <w:r w:rsidR="000F6A17" w:rsidRPr="00D60393">
          <w:rPr>
            <w:rFonts w:ascii="Arial" w:hAnsi="Arial" w:cs="Arial"/>
            <w:noProof/>
            <w:lang w:val="es-ES"/>
          </w:rPr>
          <w:t xml:space="preserve"> y </w:t>
        </w:r>
        <w:r w:rsidR="00F71B09" w:rsidRPr="00D60393">
          <w:rPr>
            <w:rFonts w:ascii="Arial" w:hAnsi="Arial" w:cs="Arial"/>
            <w:noProof/>
            <w:lang w:val="es-ES"/>
          </w:rPr>
          <w:t xml:space="preserve">establecimiento de </w:t>
        </w:r>
        <w:r w:rsidR="00F426DA" w:rsidRPr="00D60393">
          <w:rPr>
            <w:rFonts w:ascii="Arial" w:hAnsi="Arial" w:cs="Arial"/>
            <w:noProof/>
            <w:lang w:val="es-ES"/>
          </w:rPr>
          <w:t xml:space="preserve">bandas de </w:t>
        </w:r>
        <w:r w:rsidR="00410C09" w:rsidRPr="00D60393">
          <w:rPr>
            <w:rFonts w:ascii="Arial" w:hAnsi="Arial" w:cs="Arial"/>
            <w:noProof/>
            <w:lang w:val="es-ES"/>
          </w:rPr>
          <w:t>reserva</w:t>
        </w:r>
        <w:r w:rsidR="00FB4552" w:rsidRPr="00D60393">
          <w:rPr>
            <w:rFonts w:ascii="Arial" w:hAnsi="Arial" w:cs="Arial"/>
            <w:noProof/>
            <w:lang w:val="es-ES"/>
          </w:rPr>
          <w:t xml:space="preserve">) </w:t>
        </w:r>
        <w:r w:rsidR="00D20666" w:rsidRPr="00D60393">
          <w:rPr>
            <w:rFonts w:ascii="Arial" w:hAnsi="Arial" w:cs="Arial"/>
            <w:noProof/>
            <w:lang w:val="es-ES"/>
          </w:rPr>
          <w:t>que permit</w:t>
        </w:r>
        <w:r w:rsidR="00997795" w:rsidRPr="00D60393">
          <w:rPr>
            <w:rFonts w:ascii="Arial" w:hAnsi="Arial" w:cs="Arial"/>
            <w:noProof/>
            <w:lang w:val="es-ES"/>
          </w:rPr>
          <w:t>a</w:t>
        </w:r>
        <w:r w:rsidR="00D20666" w:rsidRPr="00D60393">
          <w:rPr>
            <w:rFonts w:ascii="Arial" w:hAnsi="Arial" w:cs="Arial"/>
            <w:noProof/>
            <w:lang w:val="es-ES"/>
          </w:rPr>
          <w:t xml:space="preserve"> </w:t>
        </w:r>
        <w:r w:rsidR="00997795" w:rsidRPr="00D60393">
          <w:rPr>
            <w:rFonts w:ascii="Arial" w:hAnsi="Arial" w:cs="Arial"/>
            <w:noProof/>
            <w:lang w:val="es-ES"/>
          </w:rPr>
          <w:t>que</w:t>
        </w:r>
        <w:r w:rsidR="00565245" w:rsidRPr="00D60393">
          <w:rPr>
            <w:rFonts w:ascii="Arial" w:hAnsi="Arial" w:cs="Arial"/>
            <w:noProof/>
            <w:lang w:val="es-ES"/>
          </w:rPr>
          <w:t xml:space="preserve"> </w:t>
        </w:r>
        <w:r w:rsidR="00AB4938" w:rsidRPr="00D60393">
          <w:rPr>
            <w:rFonts w:ascii="Arial" w:hAnsi="Arial" w:cs="Arial"/>
            <w:noProof/>
            <w:lang w:val="es-ES"/>
          </w:rPr>
          <w:t xml:space="preserve">estas instalaciones </w:t>
        </w:r>
        <w:r w:rsidR="007D5E48" w:rsidRPr="00D60393">
          <w:rPr>
            <w:rFonts w:ascii="Arial" w:hAnsi="Arial" w:cs="Arial"/>
            <w:noProof/>
            <w:lang w:val="es-ES"/>
          </w:rPr>
          <w:t xml:space="preserve">contribuyan activamente </w:t>
        </w:r>
        <w:r w:rsidR="00997795" w:rsidRPr="00D60393">
          <w:rPr>
            <w:rFonts w:ascii="Arial" w:hAnsi="Arial" w:cs="Arial"/>
            <w:noProof/>
            <w:lang w:val="es-ES"/>
          </w:rPr>
          <w:t>a</w:t>
        </w:r>
        <w:r w:rsidR="007D5E48" w:rsidRPr="00D60393">
          <w:rPr>
            <w:rFonts w:ascii="Arial" w:hAnsi="Arial" w:cs="Arial"/>
            <w:noProof/>
            <w:lang w:val="es-ES"/>
          </w:rPr>
          <w:t xml:space="preserve"> la seguridad del </w:t>
        </w:r>
        <w:r w:rsidR="000F6C7A" w:rsidRPr="00D60393">
          <w:rPr>
            <w:rFonts w:ascii="Arial" w:hAnsi="Arial" w:cs="Arial"/>
            <w:noProof/>
            <w:lang w:val="es-ES"/>
          </w:rPr>
          <w:t>sistema</w:t>
        </w:r>
        <w:r w:rsidR="007D5E48" w:rsidRPr="00D60393">
          <w:rPr>
            <w:rFonts w:ascii="Arial" w:hAnsi="Arial" w:cs="Arial"/>
            <w:noProof/>
            <w:lang w:val="es-ES"/>
          </w:rPr>
          <w:t>.</w:t>
        </w:r>
        <w:r w:rsidR="00B66374" w:rsidRPr="00D60393">
          <w:rPr>
            <w:rFonts w:ascii="Arial" w:hAnsi="Arial" w:cs="Arial"/>
            <w:noProof/>
            <w:lang w:val="es-ES"/>
          </w:rPr>
          <w:t xml:space="preserve"> De manera análoga </w:t>
        </w:r>
        <w:r w:rsidR="00387B29" w:rsidRPr="00D60393">
          <w:rPr>
            <w:rFonts w:ascii="Arial" w:hAnsi="Arial" w:cs="Arial"/>
            <w:noProof/>
            <w:lang w:val="es-ES"/>
          </w:rPr>
          <w:t>a las instrucciones de modificación de la producción,</w:t>
        </w:r>
        <w:r w:rsidR="009C5596" w:rsidRPr="00D60393">
          <w:rPr>
            <w:rFonts w:ascii="Arial" w:hAnsi="Arial" w:cs="Arial"/>
            <w:noProof/>
            <w:lang w:val="es-ES"/>
          </w:rPr>
          <w:t xml:space="preserve"> únicamente se hará uso de aquellas </w:t>
        </w:r>
        <w:r w:rsidR="00F05036" w:rsidRPr="00D60393">
          <w:rPr>
            <w:rFonts w:ascii="Arial" w:hAnsi="Arial" w:cs="Arial"/>
            <w:noProof/>
            <w:lang w:val="es-ES"/>
          </w:rPr>
          <w:t>capacidades que impli</w:t>
        </w:r>
        <w:r w:rsidR="002A606B" w:rsidRPr="00D60393">
          <w:rPr>
            <w:rFonts w:ascii="Arial" w:hAnsi="Arial" w:cs="Arial"/>
            <w:noProof/>
            <w:lang w:val="es-ES"/>
          </w:rPr>
          <w:t>que</w:t>
        </w:r>
        <w:r w:rsidR="00F05036" w:rsidRPr="00D60393">
          <w:rPr>
            <w:rFonts w:ascii="Arial" w:hAnsi="Arial" w:cs="Arial"/>
            <w:noProof/>
            <w:lang w:val="es-ES"/>
          </w:rPr>
          <w:t xml:space="preserve">n </w:t>
        </w:r>
        <w:r w:rsidR="002A606B" w:rsidRPr="00D60393">
          <w:rPr>
            <w:rFonts w:ascii="Arial" w:hAnsi="Arial" w:cs="Arial"/>
            <w:noProof/>
            <w:lang w:val="es-ES"/>
          </w:rPr>
          <w:t xml:space="preserve">un </w:t>
        </w:r>
        <w:r w:rsidR="00F05036" w:rsidRPr="00D60393">
          <w:rPr>
            <w:rFonts w:ascii="Arial" w:hAnsi="Arial" w:cs="Arial"/>
            <w:noProof/>
            <w:lang w:val="es-ES"/>
          </w:rPr>
          <w:t xml:space="preserve">vertido </w:t>
        </w:r>
        <w:r w:rsidR="00491F21" w:rsidRPr="00D60393">
          <w:rPr>
            <w:rFonts w:ascii="Arial" w:hAnsi="Arial" w:cs="Arial"/>
            <w:noProof/>
            <w:lang w:val="es-ES"/>
          </w:rPr>
          <w:t xml:space="preserve">preventivo </w:t>
        </w:r>
        <w:r w:rsidR="00F05036" w:rsidRPr="00D60393">
          <w:rPr>
            <w:rFonts w:ascii="Arial" w:hAnsi="Arial" w:cs="Arial"/>
            <w:noProof/>
            <w:lang w:val="es-ES"/>
          </w:rPr>
          <w:t>de energía primaria</w:t>
        </w:r>
        <w:r w:rsidR="00523C22" w:rsidRPr="00D60393">
          <w:rPr>
            <w:rFonts w:ascii="Arial" w:hAnsi="Arial" w:cs="Arial"/>
            <w:noProof/>
            <w:lang w:val="es-ES"/>
          </w:rPr>
          <w:t xml:space="preserve"> renovable</w:t>
        </w:r>
        <w:r w:rsidR="00F76459" w:rsidRPr="00D60393">
          <w:rPr>
            <w:rFonts w:ascii="Arial" w:hAnsi="Arial" w:cs="Arial"/>
            <w:noProof/>
            <w:lang w:val="es-ES"/>
          </w:rPr>
          <w:t xml:space="preserve"> (</w:t>
        </w:r>
        <w:r w:rsidR="009C5596" w:rsidRPr="00D60393">
          <w:rPr>
            <w:rFonts w:ascii="Arial" w:hAnsi="Arial" w:cs="Arial"/>
            <w:noProof/>
            <w:lang w:val="es-ES"/>
          </w:rPr>
          <w:t>establecimiento de banda de</w:t>
        </w:r>
        <w:r w:rsidR="00410C09" w:rsidRPr="00D60393">
          <w:rPr>
            <w:rFonts w:ascii="Arial" w:hAnsi="Arial" w:cs="Arial"/>
            <w:noProof/>
            <w:lang w:val="es-ES"/>
          </w:rPr>
          <w:t xml:space="preserve"> reserva </w:t>
        </w:r>
        <w:r w:rsidR="00F76459" w:rsidRPr="00D60393">
          <w:rPr>
            <w:rFonts w:ascii="Arial" w:hAnsi="Arial" w:cs="Arial"/>
            <w:noProof/>
            <w:lang w:val="es-ES"/>
          </w:rPr>
          <w:t>a subir)</w:t>
        </w:r>
        <w:r w:rsidR="00F05036" w:rsidRPr="00D60393">
          <w:rPr>
            <w:rFonts w:ascii="Arial" w:hAnsi="Arial" w:cs="Arial"/>
            <w:noProof/>
            <w:lang w:val="es-ES"/>
          </w:rPr>
          <w:t xml:space="preserve"> </w:t>
        </w:r>
        <w:r w:rsidR="3D0DC6AD" w:rsidRPr="00D60393">
          <w:rPr>
            <w:rFonts w:ascii="Arial" w:hAnsi="Arial" w:cs="Arial"/>
            <w:noProof/>
            <w:lang w:val="es-ES"/>
          </w:rPr>
          <w:t>cuando no existan otros medios</w:t>
        </w:r>
        <w:r w:rsidR="3D0DC6AD" w:rsidRPr="00D60393">
          <w:rPr>
            <w:rFonts w:ascii="Arial" w:hAnsi="Arial" w:cs="Arial"/>
            <w:noProof/>
            <w:color w:val="000000" w:themeColor="text1"/>
            <w:lang w:val="es-ES"/>
          </w:rPr>
          <w:t xml:space="preserve"> de menor coste para el despacho de producción</w:t>
        </w:r>
        <w:r w:rsidR="0095202A" w:rsidRPr="00D60393">
          <w:rPr>
            <w:rFonts w:ascii="Arial" w:hAnsi="Arial" w:cs="Arial"/>
            <w:noProof/>
            <w:color w:val="000000" w:themeColor="text1"/>
            <w:lang w:val="es-ES"/>
          </w:rPr>
          <w:t xml:space="preserve">, </w:t>
        </w:r>
        <w:r w:rsidR="00B53787" w:rsidRPr="00D60393">
          <w:rPr>
            <w:rFonts w:ascii="Arial" w:hAnsi="Arial" w:cs="Arial"/>
            <w:noProof/>
            <w:color w:val="000000" w:themeColor="text1"/>
            <w:lang w:val="es-ES"/>
          </w:rPr>
          <w:t xml:space="preserve">o </w:t>
        </w:r>
        <w:r w:rsidR="0095202A" w:rsidRPr="00D60393">
          <w:rPr>
            <w:rFonts w:ascii="Arial" w:hAnsi="Arial" w:cs="Arial"/>
            <w:noProof/>
            <w:lang w:val="es-ES"/>
          </w:rPr>
          <w:t xml:space="preserve">el problema </w:t>
        </w:r>
        <w:r w:rsidR="006C0240" w:rsidRPr="00D60393">
          <w:rPr>
            <w:rFonts w:ascii="Arial" w:hAnsi="Arial" w:cs="Arial"/>
            <w:noProof/>
            <w:lang w:val="es-ES"/>
          </w:rPr>
          <w:t xml:space="preserve">sea </w:t>
        </w:r>
        <w:r w:rsidR="0095202A" w:rsidRPr="00D60393">
          <w:rPr>
            <w:rFonts w:ascii="Arial" w:hAnsi="Arial" w:cs="Arial"/>
            <w:noProof/>
            <w:lang w:val="es-ES"/>
          </w:rPr>
          <w:t>únicamente resoluble por actuación sobre las instalaciones de producción categoría B</w:t>
        </w:r>
        <w:r w:rsidR="000A3D2F" w:rsidRPr="00D60393">
          <w:rPr>
            <w:rFonts w:ascii="Arial" w:hAnsi="Arial" w:cs="Arial"/>
            <w:noProof/>
            <w:lang w:val="es-ES"/>
          </w:rPr>
          <w:t xml:space="preserve">, o ya se estuviera </w:t>
        </w:r>
        <w:r w:rsidR="00F102EE" w:rsidRPr="00D60393">
          <w:rPr>
            <w:rFonts w:ascii="Arial" w:hAnsi="Arial" w:cs="Arial"/>
            <w:noProof/>
            <w:lang w:val="es-ES"/>
          </w:rPr>
          <w:t>produciendo</w:t>
        </w:r>
        <w:r w:rsidR="001314EE" w:rsidRPr="00D60393">
          <w:rPr>
            <w:rFonts w:ascii="Arial" w:hAnsi="Arial" w:cs="Arial"/>
            <w:noProof/>
            <w:lang w:val="es-ES"/>
          </w:rPr>
          <w:t xml:space="preserve"> </w:t>
        </w:r>
        <w:r w:rsidR="004619C5" w:rsidRPr="00D60393">
          <w:rPr>
            <w:rFonts w:ascii="Arial" w:hAnsi="Arial" w:cs="Arial"/>
            <w:noProof/>
            <w:lang w:val="es-ES"/>
          </w:rPr>
          <w:t xml:space="preserve">vertido de </w:t>
        </w:r>
        <w:r w:rsidR="001E1DE9" w:rsidRPr="00D60393">
          <w:rPr>
            <w:rFonts w:ascii="Arial" w:hAnsi="Arial" w:cs="Arial"/>
            <w:noProof/>
            <w:lang w:val="es-ES"/>
          </w:rPr>
          <w:t>dichas</w:t>
        </w:r>
        <w:r w:rsidR="004619C5" w:rsidRPr="00D60393">
          <w:rPr>
            <w:rFonts w:ascii="Arial" w:hAnsi="Arial" w:cs="Arial"/>
            <w:noProof/>
            <w:lang w:val="es-ES"/>
          </w:rPr>
          <w:t xml:space="preserve"> instalaciones por otro motivo</w:t>
        </w:r>
        <w:r w:rsidR="00B33BFE" w:rsidRPr="00D60393">
          <w:rPr>
            <w:rFonts w:ascii="Arial" w:hAnsi="Arial" w:cs="Arial"/>
            <w:noProof/>
            <w:lang w:val="es-ES"/>
          </w:rPr>
          <w:t xml:space="preserve"> (</w:t>
        </w:r>
        <w:r w:rsidR="00DD693B" w:rsidRPr="00D60393">
          <w:rPr>
            <w:rFonts w:ascii="Arial" w:hAnsi="Arial" w:cs="Arial"/>
            <w:noProof/>
            <w:lang w:val="es-ES"/>
          </w:rPr>
          <w:t>instrucciones de modficación</w:t>
        </w:r>
        <w:r w:rsidR="00B33BFE" w:rsidRPr="00D60393">
          <w:rPr>
            <w:rFonts w:ascii="Arial" w:hAnsi="Arial" w:cs="Arial"/>
            <w:noProof/>
            <w:lang w:val="es-ES"/>
          </w:rPr>
          <w:t xml:space="preserve"> de la producción)</w:t>
        </w:r>
        <w:r w:rsidR="002A1063" w:rsidRPr="00D60393">
          <w:rPr>
            <w:rFonts w:ascii="Arial" w:hAnsi="Arial" w:cs="Arial"/>
            <w:noProof/>
            <w:lang w:val="es-ES"/>
          </w:rPr>
          <w:t>.</w:t>
        </w:r>
      </w:ins>
    </w:p>
    <w:p w14:paraId="65F83738" w14:textId="69AAC708" w:rsidR="009E1149" w:rsidRPr="00D60393" w:rsidRDefault="002A1063" w:rsidP="007042B3">
      <w:pPr>
        <w:spacing w:before="80" w:line="240" w:lineRule="exact"/>
        <w:ind w:right="67" w:firstLine="340"/>
        <w:jc w:val="both"/>
        <w:rPr>
          <w:ins w:id="389" w:author="Autor"/>
          <w:rFonts w:ascii="Arial" w:hAnsi="Arial" w:cs="Arial"/>
          <w:noProof/>
          <w:lang w:val="es-ES"/>
        </w:rPr>
      </w:pPr>
      <w:r w:rsidRPr="00D60393">
        <w:rPr>
          <w:rFonts w:ascii="Arial" w:hAnsi="Arial" w:cs="Arial"/>
          <w:noProof/>
          <w:lang w:val="es-ES"/>
        </w:rPr>
        <w:t xml:space="preserve"> </w:t>
      </w:r>
      <w:ins w:id="390" w:author="Autor">
        <w:r w:rsidR="009E1149" w:rsidRPr="00D60393">
          <w:rPr>
            <w:rFonts w:ascii="Arial" w:hAnsi="Arial" w:cs="Arial"/>
            <w:noProof/>
            <w:lang w:val="es-ES"/>
          </w:rPr>
          <w:t xml:space="preserve">7.1 </w:t>
        </w:r>
        <w:r w:rsidR="009D164A" w:rsidRPr="00D60393">
          <w:rPr>
            <w:rFonts w:ascii="Arial" w:hAnsi="Arial" w:cs="Arial"/>
            <w:noProof/>
            <w:lang w:val="es-ES"/>
          </w:rPr>
          <w:tab/>
        </w:r>
        <w:r w:rsidR="009E1149" w:rsidRPr="00D60393">
          <w:rPr>
            <w:rFonts w:ascii="Arial" w:hAnsi="Arial" w:cs="Arial"/>
            <w:noProof/>
            <w:lang w:val="es-ES"/>
          </w:rPr>
          <w:t xml:space="preserve">Instrucciones </w:t>
        </w:r>
        <w:r w:rsidR="006210E6" w:rsidRPr="00D60393">
          <w:rPr>
            <w:rFonts w:ascii="Arial" w:hAnsi="Arial" w:cs="Arial"/>
            <w:noProof/>
            <w:lang w:val="es-ES"/>
          </w:rPr>
          <w:t xml:space="preserve">para instalaciones de producción categoría B con </w:t>
        </w:r>
        <w:r w:rsidR="009F6082" w:rsidRPr="00D60393">
          <w:rPr>
            <w:rFonts w:ascii="Arial" w:hAnsi="Arial" w:cs="Arial"/>
            <w:noProof/>
            <w:lang w:val="es-ES"/>
          </w:rPr>
          <w:lastRenderedPageBreak/>
          <w:t xml:space="preserve">capacidades técnicas </w:t>
        </w:r>
        <w:r w:rsidR="009E1149" w:rsidRPr="00D60393">
          <w:rPr>
            <w:rFonts w:ascii="Arial" w:hAnsi="Arial" w:cs="Arial"/>
            <w:noProof/>
            <w:lang w:val="es-ES"/>
          </w:rPr>
          <w:t>adicionales</w:t>
        </w:r>
        <w:r w:rsidR="009D164A" w:rsidRPr="00D60393">
          <w:rPr>
            <w:rFonts w:ascii="Arial" w:hAnsi="Arial" w:cs="Arial"/>
            <w:noProof/>
            <w:lang w:val="es-ES"/>
          </w:rPr>
          <w:t xml:space="preserve">. </w:t>
        </w:r>
        <w:r w:rsidR="004E3B45" w:rsidRPr="00D60393">
          <w:rPr>
            <w:rFonts w:ascii="Arial" w:hAnsi="Arial" w:cs="Arial"/>
            <w:noProof/>
            <w:color w:val="000000"/>
            <w:lang w:val="es-ES"/>
          </w:rPr>
          <w:t>E</w:t>
        </w:r>
        <w:r w:rsidR="004C2807" w:rsidRPr="00D60393">
          <w:rPr>
            <w:rFonts w:ascii="Arial" w:hAnsi="Arial" w:cs="Arial"/>
            <w:noProof/>
            <w:color w:val="000000"/>
            <w:lang w:val="es-ES"/>
          </w:rPr>
          <w:t>l</w:t>
        </w:r>
        <w:r w:rsidR="004C2807" w:rsidRPr="00D60393">
          <w:rPr>
            <w:rFonts w:ascii="Arial" w:hAnsi="Arial" w:cs="Arial"/>
            <w:noProof/>
            <w:color w:val="000000"/>
            <w:spacing w:val="36"/>
            <w:lang w:val="es-ES"/>
          </w:rPr>
          <w:t xml:space="preserve"> </w:t>
        </w:r>
        <w:r w:rsidR="00C4077B" w:rsidRPr="00D60393">
          <w:rPr>
            <w:rFonts w:ascii="Arial" w:hAnsi="Arial" w:cs="Arial"/>
            <w:noProof/>
            <w:color w:val="000000"/>
            <w:lang w:val="es-ES"/>
          </w:rPr>
          <w:t>o</w:t>
        </w:r>
        <w:r w:rsidR="004C2807" w:rsidRPr="00D60393">
          <w:rPr>
            <w:rFonts w:ascii="Arial" w:hAnsi="Arial" w:cs="Arial"/>
            <w:noProof/>
            <w:color w:val="000000"/>
            <w:lang w:val="es-ES"/>
          </w:rPr>
          <w:t>perador</w:t>
        </w:r>
        <w:r w:rsidR="004C2807" w:rsidRPr="00D60393">
          <w:rPr>
            <w:rFonts w:ascii="Arial" w:hAnsi="Arial" w:cs="Arial"/>
            <w:noProof/>
            <w:color w:val="000000"/>
            <w:spacing w:val="36"/>
            <w:lang w:val="es-ES"/>
          </w:rPr>
          <w:t xml:space="preserve"> </w:t>
        </w:r>
        <w:r w:rsidR="004C2807" w:rsidRPr="00D60393">
          <w:rPr>
            <w:rFonts w:ascii="Arial" w:hAnsi="Arial" w:cs="Arial"/>
            <w:noProof/>
            <w:color w:val="000000"/>
            <w:lang w:val="es-ES"/>
          </w:rPr>
          <w:t>del</w:t>
        </w:r>
        <w:r w:rsidR="004C2807" w:rsidRPr="00D60393">
          <w:rPr>
            <w:rFonts w:ascii="Arial" w:hAnsi="Arial" w:cs="Arial"/>
            <w:noProof/>
            <w:color w:val="000000"/>
            <w:spacing w:val="36"/>
            <w:lang w:val="es-ES"/>
          </w:rPr>
          <w:t xml:space="preserve"> </w:t>
        </w:r>
        <w:r w:rsidR="00C4077B" w:rsidRPr="00D60393">
          <w:rPr>
            <w:rFonts w:ascii="Arial" w:hAnsi="Arial" w:cs="Arial"/>
            <w:noProof/>
            <w:color w:val="000000"/>
            <w:lang w:val="es-ES"/>
          </w:rPr>
          <w:t>s</w:t>
        </w:r>
        <w:r w:rsidR="004C2807" w:rsidRPr="00D60393">
          <w:rPr>
            <w:rFonts w:ascii="Arial" w:hAnsi="Arial" w:cs="Arial"/>
            <w:noProof/>
            <w:color w:val="000000"/>
            <w:lang w:val="es-ES"/>
          </w:rPr>
          <w:t>istema</w:t>
        </w:r>
        <w:r w:rsidR="004C2807" w:rsidRPr="00D60393">
          <w:rPr>
            <w:rFonts w:ascii="Arial" w:hAnsi="Arial" w:cs="Arial"/>
            <w:noProof/>
            <w:color w:val="000000"/>
            <w:spacing w:val="36"/>
            <w:lang w:val="es-ES"/>
          </w:rPr>
          <w:t xml:space="preserve"> </w:t>
        </w:r>
        <w:r w:rsidR="004C2807" w:rsidRPr="00D60393">
          <w:rPr>
            <w:rFonts w:ascii="Arial" w:hAnsi="Arial" w:cs="Arial"/>
            <w:noProof/>
            <w:color w:val="000000"/>
            <w:lang w:val="es-ES"/>
          </w:rPr>
          <w:t>dará</w:t>
        </w:r>
        <w:r w:rsidR="004C2807" w:rsidRPr="00D60393">
          <w:rPr>
            <w:rFonts w:ascii="Arial" w:hAnsi="Arial" w:cs="Arial"/>
            <w:noProof/>
            <w:color w:val="000000"/>
            <w:spacing w:val="36"/>
            <w:lang w:val="es-ES"/>
          </w:rPr>
          <w:t xml:space="preserve"> </w:t>
        </w:r>
        <w:r w:rsidR="004C2807" w:rsidRPr="00D60393">
          <w:rPr>
            <w:rFonts w:ascii="Arial" w:hAnsi="Arial" w:cs="Arial"/>
            <w:noProof/>
            <w:color w:val="000000"/>
            <w:lang w:val="es-ES"/>
          </w:rPr>
          <w:t xml:space="preserve">las instrucciones oportunas </w:t>
        </w:r>
        <w:r w:rsidR="004E3B45" w:rsidRPr="00D60393">
          <w:rPr>
            <w:rFonts w:ascii="Arial" w:hAnsi="Arial" w:cs="Arial"/>
            <w:noProof/>
            <w:color w:val="000000"/>
            <w:lang w:val="es-ES"/>
          </w:rPr>
          <w:t xml:space="preserve">asociadas a </w:t>
        </w:r>
        <w:r w:rsidR="008110C4" w:rsidRPr="00D60393">
          <w:rPr>
            <w:rFonts w:ascii="Arial" w:hAnsi="Arial" w:cs="Arial"/>
            <w:noProof/>
            <w:color w:val="000000"/>
            <w:lang w:val="es-ES"/>
          </w:rPr>
          <w:t xml:space="preserve">la gestión en tiempo real de </w:t>
        </w:r>
        <w:r w:rsidR="004E3B45" w:rsidRPr="00D60393">
          <w:rPr>
            <w:rFonts w:ascii="Arial" w:hAnsi="Arial" w:cs="Arial"/>
            <w:noProof/>
            <w:color w:val="000000"/>
            <w:lang w:val="es-ES"/>
          </w:rPr>
          <w:t>estas capacidades</w:t>
        </w:r>
        <w:r w:rsidR="00354ABA" w:rsidRPr="00D60393">
          <w:rPr>
            <w:rFonts w:ascii="Arial" w:hAnsi="Arial" w:cs="Arial"/>
            <w:noProof/>
            <w:color w:val="000000"/>
            <w:lang w:val="es-ES"/>
          </w:rPr>
          <w:t xml:space="preserve"> adicionales</w:t>
        </w:r>
        <w:r w:rsidR="004C2807" w:rsidRPr="00D60393">
          <w:rPr>
            <w:rFonts w:ascii="Arial" w:hAnsi="Arial" w:cs="Arial"/>
            <w:noProof/>
            <w:color w:val="000000"/>
            <w:lang w:val="es-ES"/>
          </w:rPr>
          <w:t xml:space="preserve"> a las instalaciones objeto de este procedimiento</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por</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medio</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de</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los</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respectivos</w:t>
        </w:r>
        <w:r w:rsidR="004C2807" w:rsidRPr="00D60393">
          <w:rPr>
            <w:rFonts w:ascii="Arial" w:hAnsi="Arial" w:cs="Arial"/>
            <w:noProof/>
            <w:color w:val="000000"/>
            <w:spacing w:val="-2"/>
            <w:lang w:val="es-ES"/>
          </w:rPr>
          <w:t xml:space="preserve"> </w:t>
        </w:r>
        <w:r w:rsidR="00C60A33" w:rsidRPr="00D60393">
          <w:rPr>
            <w:rFonts w:ascii="Arial" w:hAnsi="Arial" w:cs="Arial"/>
            <w:noProof/>
            <w:color w:val="000000"/>
            <w:lang w:val="es-ES"/>
          </w:rPr>
          <w:t>c</w:t>
        </w:r>
        <w:r w:rsidR="004C2807" w:rsidRPr="00D60393">
          <w:rPr>
            <w:rFonts w:ascii="Arial" w:hAnsi="Arial" w:cs="Arial"/>
            <w:noProof/>
            <w:color w:val="000000"/>
            <w:lang w:val="es-ES"/>
          </w:rPr>
          <w:t>entros</w:t>
        </w:r>
        <w:r w:rsidR="004C2807" w:rsidRPr="00D60393">
          <w:rPr>
            <w:rFonts w:ascii="Arial" w:hAnsi="Arial" w:cs="Arial"/>
            <w:noProof/>
            <w:color w:val="000000"/>
            <w:spacing w:val="-2"/>
            <w:lang w:val="es-ES"/>
          </w:rPr>
          <w:t xml:space="preserve"> </w:t>
        </w:r>
        <w:r w:rsidR="004C2807" w:rsidRPr="00D60393">
          <w:rPr>
            <w:rFonts w:ascii="Arial" w:hAnsi="Arial" w:cs="Arial"/>
            <w:noProof/>
            <w:color w:val="000000"/>
            <w:lang w:val="es-ES"/>
          </w:rPr>
          <w:t>de</w:t>
        </w:r>
        <w:r w:rsidR="004C2807" w:rsidRPr="00D60393">
          <w:rPr>
            <w:rFonts w:ascii="Arial" w:hAnsi="Arial" w:cs="Arial"/>
            <w:noProof/>
            <w:color w:val="000000"/>
            <w:spacing w:val="-2"/>
            <w:lang w:val="es-ES"/>
          </w:rPr>
          <w:t xml:space="preserve"> </w:t>
        </w:r>
        <w:r w:rsidR="00C60A33" w:rsidRPr="00D60393">
          <w:rPr>
            <w:rFonts w:ascii="Arial" w:hAnsi="Arial" w:cs="Arial"/>
            <w:noProof/>
            <w:color w:val="000000"/>
            <w:lang w:val="es-ES"/>
          </w:rPr>
          <w:t>c</w:t>
        </w:r>
        <w:r w:rsidR="004C2807" w:rsidRPr="00D60393">
          <w:rPr>
            <w:rFonts w:ascii="Arial" w:hAnsi="Arial" w:cs="Arial"/>
            <w:noProof/>
            <w:color w:val="000000"/>
            <w:lang w:val="es-ES"/>
          </w:rPr>
          <w:t>ontrol</w:t>
        </w:r>
        <w:r w:rsidR="00723517" w:rsidRPr="00D60393">
          <w:rPr>
            <w:rFonts w:ascii="Arial" w:hAnsi="Arial" w:cs="Arial"/>
            <w:noProof/>
            <w:color w:val="000000"/>
            <w:lang w:val="es-ES"/>
          </w:rPr>
          <w:t xml:space="preserve"> habilitados</w:t>
        </w:r>
        <w:r w:rsidR="00354ABA" w:rsidRPr="00D60393">
          <w:rPr>
            <w:rFonts w:ascii="Arial" w:hAnsi="Arial" w:cs="Arial"/>
            <w:noProof/>
            <w:color w:val="000000"/>
            <w:lang w:val="es-ES"/>
          </w:rPr>
          <w:t>.</w:t>
        </w:r>
        <w:r w:rsidR="00322549" w:rsidRPr="00D60393">
          <w:rPr>
            <w:rFonts w:ascii="Arial" w:hAnsi="Arial" w:cs="Arial"/>
            <w:noProof/>
            <w:lang w:val="es-ES"/>
          </w:rPr>
          <w:t xml:space="preserve"> </w:t>
        </w:r>
        <w:r w:rsidR="00A4614A" w:rsidRPr="00D60393">
          <w:rPr>
            <w:rFonts w:ascii="Arial" w:hAnsi="Arial" w:cs="Arial"/>
            <w:noProof/>
            <w:lang w:val="es-ES"/>
          </w:rPr>
          <w:t xml:space="preserve">El tiempo de </w:t>
        </w:r>
        <w:r w:rsidR="000B2042" w:rsidRPr="00D60393">
          <w:rPr>
            <w:rFonts w:ascii="Arial" w:hAnsi="Arial" w:cs="Arial"/>
            <w:noProof/>
            <w:lang w:val="es-ES"/>
          </w:rPr>
          <w:t>adecuación</w:t>
        </w:r>
        <w:r w:rsidR="00A4614A" w:rsidRPr="00D60393">
          <w:rPr>
            <w:rFonts w:ascii="Arial" w:hAnsi="Arial" w:cs="Arial"/>
            <w:noProof/>
            <w:lang w:val="es-ES"/>
          </w:rPr>
          <w:t xml:space="preserve"> </w:t>
        </w:r>
        <w:r w:rsidR="00AD1956" w:rsidRPr="00D60393">
          <w:rPr>
            <w:rFonts w:ascii="Arial" w:hAnsi="Arial" w:cs="Arial"/>
            <w:noProof/>
            <w:lang w:val="es-ES"/>
          </w:rPr>
          <w:t>a una nueva instrucc</w:t>
        </w:r>
        <w:r w:rsidR="002B308E" w:rsidRPr="00D60393">
          <w:rPr>
            <w:rFonts w:ascii="Arial" w:hAnsi="Arial" w:cs="Arial"/>
            <w:noProof/>
            <w:lang w:val="es-ES"/>
          </w:rPr>
          <w:t>i</w:t>
        </w:r>
        <w:r w:rsidR="00AD1956" w:rsidRPr="00D60393">
          <w:rPr>
            <w:rFonts w:ascii="Arial" w:hAnsi="Arial" w:cs="Arial"/>
            <w:noProof/>
            <w:lang w:val="es-ES"/>
          </w:rPr>
          <w:t xml:space="preserve">ón, por parte de la instalación de producción, será el mínimo que </w:t>
        </w:r>
        <w:r w:rsidR="00FD1B37" w:rsidRPr="00D60393">
          <w:rPr>
            <w:rFonts w:ascii="Arial" w:hAnsi="Arial" w:cs="Arial"/>
            <w:noProof/>
            <w:lang w:val="es-ES"/>
          </w:rPr>
          <w:t>permita</w:t>
        </w:r>
        <w:r w:rsidR="00E71055" w:rsidRPr="00D60393">
          <w:rPr>
            <w:rFonts w:ascii="Arial" w:hAnsi="Arial" w:cs="Arial"/>
            <w:noProof/>
            <w:lang w:val="es-ES"/>
          </w:rPr>
          <w:t xml:space="preserve"> la</w:t>
        </w:r>
        <w:r w:rsidR="00FD1B37" w:rsidRPr="00D60393">
          <w:rPr>
            <w:rFonts w:ascii="Arial" w:hAnsi="Arial" w:cs="Arial"/>
            <w:noProof/>
            <w:lang w:val="es-ES"/>
          </w:rPr>
          <w:t xml:space="preserve"> tecnología de </w:t>
        </w:r>
        <w:r w:rsidR="00E71055" w:rsidRPr="00D60393">
          <w:rPr>
            <w:rFonts w:ascii="Arial" w:hAnsi="Arial" w:cs="Arial"/>
            <w:noProof/>
            <w:lang w:val="es-ES"/>
          </w:rPr>
          <w:t xml:space="preserve">los sistemas de </w:t>
        </w:r>
        <w:r w:rsidR="00FD1B37" w:rsidRPr="00D60393">
          <w:rPr>
            <w:rFonts w:ascii="Arial" w:hAnsi="Arial" w:cs="Arial"/>
            <w:noProof/>
            <w:lang w:val="es-ES"/>
          </w:rPr>
          <w:t xml:space="preserve">control y comunicaciones, entendiéndose en cualquier caso como tiempo de </w:t>
        </w:r>
        <w:r w:rsidR="00166C14" w:rsidRPr="00D60393">
          <w:rPr>
            <w:rFonts w:ascii="Arial" w:hAnsi="Arial" w:cs="Arial"/>
            <w:noProof/>
            <w:lang w:val="es-ES"/>
          </w:rPr>
          <w:t>adecuación</w:t>
        </w:r>
        <w:r w:rsidR="00FD1B37" w:rsidRPr="00D60393">
          <w:rPr>
            <w:rFonts w:ascii="Arial" w:hAnsi="Arial" w:cs="Arial"/>
            <w:noProof/>
            <w:lang w:val="es-ES"/>
          </w:rPr>
          <w:t xml:space="preserve"> máximo </w:t>
        </w:r>
        <w:r w:rsidR="00E648F4" w:rsidRPr="00D60393">
          <w:rPr>
            <w:rFonts w:ascii="Arial" w:hAnsi="Arial" w:cs="Arial"/>
            <w:noProof/>
            <w:lang w:val="es-ES"/>
          </w:rPr>
          <w:t>5 minutos desde la emisión</w:t>
        </w:r>
        <w:r w:rsidR="0077778A" w:rsidRPr="00D60393">
          <w:rPr>
            <w:rFonts w:ascii="Arial" w:hAnsi="Arial" w:cs="Arial"/>
            <w:noProof/>
            <w:lang w:val="es-ES"/>
          </w:rPr>
          <w:t xml:space="preserve"> de la instrucción</w:t>
        </w:r>
        <w:r w:rsidR="00E648F4" w:rsidRPr="00D60393">
          <w:rPr>
            <w:rFonts w:ascii="Arial" w:hAnsi="Arial" w:cs="Arial"/>
            <w:noProof/>
            <w:lang w:val="es-ES"/>
          </w:rPr>
          <w:t xml:space="preserve"> por parte del </w:t>
        </w:r>
        <w:r w:rsidR="00C4077B" w:rsidRPr="00D60393">
          <w:rPr>
            <w:rFonts w:ascii="Arial" w:hAnsi="Arial" w:cs="Arial"/>
            <w:noProof/>
            <w:lang w:val="es-ES"/>
          </w:rPr>
          <w:t>o</w:t>
        </w:r>
        <w:r w:rsidR="00E648F4" w:rsidRPr="00D60393">
          <w:rPr>
            <w:rFonts w:ascii="Arial" w:hAnsi="Arial" w:cs="Arial"/>
            <w:noProof/>
            <w:lang w:val="es-ES"/>
          </w:rPr>
          <w:t xml:space="preserve">perador del </w:t>
        </w:r>
        <w:r w:rsidR="00C4077B" w:rsidRPr="00D60393">
          <w:rPr>
            <w:rFonts w:ascii="Arial" w:hAnsi="Arial" w:cs="Arial"/>
            <w:noProof/>
            <w:lang w:val="es-ES"/>
          </w:rPr>
          <w:t>s</w:t>
        </w:r>
        <w:r w:rsidR="00E648F4" w:rsidRPr="00D60393">
          <w:rPr>
            <w:rFonts w:ascii="Arial" w:hAnsi="Arial" w:cs="Arial"/>
            <w:noProof/>
            <w:lang w:val="es-ES"/>
          </w:rPr>
          <w:t>istema.</w:t>
        </w:r>
        <w:r w:rsidR="00FC0F07" w:rsidRPr="00D60393">
          <w:rPr>
            <w:rFonts w:ascii="Arial" w:hAnsi="Arial" w:cs="Arial"/>
            <w:noProof/>
            <w:lang w:val="es-ES"/>
          </w:rPr>
          <w:t xml:space="preserve"> </w:t>
        </w:r>
        <w:r w:rsidR="00AF018B" w:rsidRPr="00D60393">
          <w:rPr>
            <w:rFonts w:ascii="Arial" w:hAnsi="Arial" w:cs="Arial"/>
            <w:noProof/>
            <w:lang w:val="es-ES"/>
          </w:rPr>
          <w:t>Para el caso particular de</w:t>
        </w:r>
        <w:r w:rsidR="00F24558" w:rsidRPr="00D60393">
          <w:rPr>
            <w:rFonts w:ascii="Arial" w:hAnsi="Arial" w:cs="Arial"/>
            <w:noProof/>
            <w:lang w:val="es-ES"/>
          </w:rPr>
          <w:t>l control de tensión a consigna este tiempo de adecuación máximo será de 1 minuto.</w:t>
        </w:r>
        <w:r w:rsidR="00E648F4" w:rsidRPr="00D60393">
          <w:rPr>
            <w:rFonts w:ascii="Arial" w:hAnsi="Arial" w:cs="Arial"/>
            <w:noProof/>
            <w:lang w:val="es-ES"/>
          </w:rPr>
          <w:t xml:space="preserve"> </w:t>
        </w:r>
        <w:r w:rsidR="00D8708A" w:rsidRPr="00D60393">
          <w:rPr>
            <w:rFonts w:ascii="Arial" w:hAnsi="Arial" w:cs="Arial"/>
            <w:noProof/>
            <w:lang w:val="es-ES"/>
          </w:rPr>
          <w:t>Por último, d</w:t>
        </w:r>
        <w:r w:rsidR="00FE404E" w:rsidRPr="00D60393">
          <w:rPr>
            <w:rFonts w:ascii="Arial" w:hAnsi="Arial" w:cs="Arial"/>
            <w:noProof/>
            <w:lang w:val="es-ES"/>
          </w:rPr>
          <w:t xml:space="preserve">eberá quedar registro de </w:t>
        </w:r>
        <w:r w:rsidR="00DF735E" w:rsidRPr="00D60393">
          <w:rPr>
            <w:rFonts w:ascii="Arial" w:hAnsi="Arial" w:cs="Arial"/>
            <w:noProof/>
            <w:lang w:val="es-ES"/>
          </w:rPr>
          <w:t>las</w:t>
        </w:r>
        <w:r w:rsidR="00322549" w:rsidRPr="00D60393">
          <w:rPr>
            <w:rFonts w:ascii="Arial" w:hAnsi="Arial" w:cs="Arial"/>
            <w:noProof/>
            <w:lang w:val="es-ES"/>
          </w:rPr>
          <w:t xml:space="preserve"> instrucciones</w:t>
        </w:r>
        <w:r w:rsidR="000847B5" w:rsidRPr="00D60393">
          <w:rPr>
            <w:rFonts w:ascii="Arial" w:hAnsi="Arial" w:cs="Arial"/>
            <w:noProof/>
            <w:lang w:val="es-ES"/>
          </w:rPr>
          <w:t xml:space="preserve"> emitidas</w:t>
        </w:r>
        <w:r w:rsidR="00A1114E" w:rsidRPr="00D60393">
          <w:rPr>
            <w:rFonts w:ascii="Arial" w:hAnsi="Arial" w:cs="Arial"/>
            <w:noProof/>
            <w:lang w:val="es-ES"/>
          </w:rPr>
          <w:t xml:space="preserve"> por el operador del  sistema</w:t>
        </w:r>
        <w:r w:rsidR="00322549" w:rsidRPr="00D60393">
          <w:rPr>
            <w:rFonts w:ascii="Arial" w:hAnsi="Arial" w:cs="Arial"/>
            <w:noProof/>
            <w:lang w:val="es-ES"/>
          </w:rPr>
          <w:t xml:space="preserve"> en cada uno de los </w:t>
        </w:r>
        <w:r w:rsidR="0053262D" w:rsidRPr="00D60393">
          <w:rPr>
            <w:rFonts w:ascii="Arial" w:hAnsi="Arial" w:cs="Arial"/>
            <w:noProof/>
            <w:lang w:val="es-ES"/>
          </w:rPr>
          <w:t>c</w:t>
        </w:r>
        <w:r w:rsidR="00322549" w:rsidRPr="00D60393">
          <w:rPr>
            <w:rFonts w:ascii="Arial" w:hAnsi="Arial" w:cs="Arial"/>
            <w:noProof/>
            <w:lang w:val="es-ES"/>
          </w:rPr>
          <w:t xml:space="preserve">entros de </w:t>
        </w:r>
        <w:r w:rsidR="0053262D" w:rsidRPr="00D60393">
          <w:rPr>
            <w:rFonts w:ascii="Arial" w:hAnsi="Arial" w:cs="Arial"/>
            <w:noProof/>
            <w:lang w:val="es-ES"/>
          </w:rPr>
          <w:t>c</w:t>
        </w:r>
        <w:r w:rsidR="00322549" w:rsidRPr="00D60393">
          <w:rPr>
            <w:rFonts w:ascii="Arial" w:hAnsi="Arial" w:cs="Arial"/>
            <w:noProof/>
            <w:lang w:val="es-ES"/>
          </w:rPr>
          <w:t>ontrol</w:t>
        </w:r>
        <w:r w:rsidR="00A1114E" w:rsidRPr="00D60393">
          <w:rPr>
            <w:rFonts w:ascii="Arial" w:hAnsi="Arial" w:cs="Arial"/>
            <w:noProof/>
            <w:lang w:val="es-ES"/>
          </w:rPr>
          <w:t xml:space="preserve"> habilitados</w:t>
        </w:r>
        <w:r w:rsidR="00322549" w:rsidRPr="00D60393">
          <w:rPr>
            <w:rFonts w:ascii="Arial" w:hAnsi="Arial" w:cs="Arial"/>
            <w:noProof/>
            <w:lang w:val="es-ES"/>
          </w:rPr>
          <w:t xml:space="preserve">. </w:t>
        </w:r>
      </w:ins>
    </w:p>
    <w:p w14:paraId="5EDA222D" w14:textId="34AC68D7" w:rsidR="00777F8E" w:rsidRPr="00D60393" w:rsidRDefault="00777F8E" w:rsidP="007042B3">
      <w:pPr>
        <w:spacing w:before="80" w:line="240" w:lineRule="exact"/>
        <w:ind w:right="67" w:firstLine="340"/>
        <w:jc w:val="both"/>
        <w:rPr>
          <w:ins w:id="391" w:author="Autor"/>
          <w:rFonts w:ascii="Arial" w:hAnsi="Arial" w:cs="Arial"/>
          <w:noProof/>
          <w:lang w:val="es-ES"/>
        </w:rPr>
      </w:pPr>
      <w:ins w:id="392" w:author="Autor">
        <w:r w:rsidRPr="00D60393">
          <w:rPr>
            <w:rFonts w:ascii="Arial" w:hAnsi="Arial" w:cs="Arial"/>
            <w:noProof/>
            <w:lang w:val="es-ES"/>
          </w:rPr>
          <w:t>7.</w:t>
        </w:r>
        <w:r w:rsidR="009E1149" w:rsidRPr="00D60393">
          <w:rPr>
            <w:rFonts w:ascii="Arial" w:hAnsi="Arial" w:cs="Arial"/>
            <w:noProof/>
            <w:lang w:val="es-ES"/>
          </w:rPr>
          <w:t>2</w:t>
        </w:r>
        <w:r w:rsidRPr="00D60393">
          <w:rPr>
            <w:rFonts w:ascii="Arial" w:hAnsi="Arial" w:cs="Arial"/>
            <w:noProof/>
            <w:lang w:val="es-ES"/>
          </w:rPr>
          <w:tab/>
          <w:t xml:space="preserve">Tipos de instrucciones </w:t>
        </w:r>
        <w:r w:rsidR="00012E13" w:rsidRPr="00D60393">
          <w:rPr>
            <w:rFonts w:ascii="Arial" w:hAnsi="Arial" w:cs="Arial"/>
            <w:noProof/>
            <w:lang w:val="es-ES"/>
          </w:rPr>
          <w:t>para explotación de las capacidades técnicas adicionales de las instalaciones de producción categoría B</w:t>
        </w:r>
        <w:r w:rsidR="008F4339" w:rsidRPr="00D60393">
          <w:rPr>
            <w:rFonts w:ascii="Arial" w:hAnsi="Arial" w:cs="Arial"/>
            <w:noProof/>
            <w:lang w:val="es-ES"/>
          </w:rPr>
          <w:t xml:space="preserve">. Dependiendo del problema identificado por el </w:t>
        </w:r>
        <w:r w:rsidR="00C4077B" w:rsidRPr="00D60393">
          <w:rPr>
            <w:rFonts w:ascii="Arial" w:hAnsi="Arial" w:cs="Arial"/>
            <w:noProof/>
            <w:lang w:val="es-ES"/>
          </w:rPr>
          <w:t>o</w:t>
        </w:r>
        <w:r w:rsidR="008F4339" w:rsidRPr="00D60393">
          <w:rPr>
            <w:rFonts w:ascii="Arial" w:hAnsi="Arial" w:cs="Arial"/>
            <w:noProof/>
            <w:lang w:val="es-ES"/>
          </w:rPr>
          <w:t xml:space="preserve">perador del </w:t>
        </w:r>
        <w:r w:rsidR="00C4077B" w:rsidRPr="00D60393">
          <w:rPr>
            <w:rFonts w:ascii="Arial" w:hAnsi="Arial" w:cs="Arial"/>
            <w:noProof/>
            <w:lang w:val="es-ES"/>
          </w:rPr>
          <w:t>s</w:t>
        </w:r>
        <w:r w:rsidR="008F4339" w:rsidRPr="00D60393">
          <w:rPr>
            <w:rFonts w:ascii="Arial" w:hAnsi="Arial" w:cs="Arial"/>
            <w:noProof/>
            <w:lang w:val="es-ES"/>
          </w:rPr>
          <w:t>istema se pueden distinguir los siguientes casos:</w:t>
        </w:r>
      </w:ins>
    </w:p>
    <w:p w14:paraId="5DCEA714" w14:textId="0545343A" w:rsidR="006E06DD" w:rsidRPr="00D60393" w:rsidRDefault="00DC19A3" w:rsidP="007042B3">
      <w:pPr>
        <w:spacing w:before="80" w:line="240" w:lineRule="exact"/>
        <w:ind w:right="67" w:firstLine="340"/>
        <w:jc w:val="both"/>
        <w:rPr>
          <w:ins w:id="393" w:author="Autor"/>
          <w:rFonts w:ascii="Arial" w:hAnsi="Arial" w:cs="Arial"/>
          <w:noProof/>
          <w:lang w:val="es-ES"/>
        </w:rPr>
      </w:pPr>
      <w:ins w:id="394" w:author="Autor">
        <w:r w:rsidRPr="00D60393">
          <w:rPr>
            <w:rFonts w:ascii="Arial" w:hAnsi="Arial" w:cs="Arial"/>
            <w:noProof/>
            <w:lang w:val="es-ES"/>
          </w:rPr>
          <w:t>7.</w:t>
        </w:r>
        <w:r w:rsidR="009E1149" w:rsidRPr="00D60393">
          <w:rPr>
            <w:rFonts w:ascii="Arial" w:hAnsi="Arial" w:cs="Arial"/>
            <w:noProof/>
            <w:lang w:val="es-ES"/>
          </w:rPr>
          <w:t>2</w:t>
        </w:r>
        <w:r w:rsidRPr="00D60393">
          <w:rPr>
            <w:rFonts w:ascii="Arial" w:hAnsi="Arial" w:cs="Arial"/>
            <w:noProof/>
            <w:lang w:val="es-ES"/>
          </w:rPr>
          <w:t>.1</w:t>
        </w:r>
        <w:r w:rsidRPr="00D60393">
          <w:rPr>
            <w:rFonts w:ascii="Arial" w:hAnsi="Arial" w:cs="Arial"/>
            <w:noProof/>
            <w:lang w:val="es-ES"/>
          </w:rPr>
          <w:tab/>
        </w:r>
        <w:r w:rsidR="00B25DC5" w:rsidRPr="00D60393">
          <w:rPr>
            <w:rFonts w:ascii="Arial" w:hAnsi="Arial" w:cs="Arial"/>
            <w:noProof/>
            <w:lang w:val="es-ES"/>
          </w:rPr>
          <w:t xml:space="preserve"> </w:t>
        </w:r>
        <w:r w:rsidR="00186210" w:rsidRPr="00D60393">
          <w:rPr>
            <w:rFonts w:ascii="Arial" w:hAnsi="Arial" w:cs="Arial"/>
            <w:noProof/>
            <w:lang w:val="es-ES"/>
          </w:rPr>
          <w:t>Activación d</w:t>
        </w:r>
        <w:r w:rsidR="00991579" w:rsidRPr="00D60393">
          <w:rPr>
            <w:rFonts w:ascii="Arial" w:hAnsi="Arial" w:cs="Arial"/>
            <w:noProof/>
            <w:lang w:val="es-ES"/>
          </w:rPr>
          <w:t>el modo MRPF del control potencia-frecuencia</w:t>
        </w:r>
        <w:r w:rsidR="00A861C3" w:rsidRPr="00D60393">
          <w:rPr>
            <w:rFonts w:ascii="Arial" w:hAnsi="Arial" w:cs="Arial"/>
            <w:noProof/>
            <w:lang w:val="es-ES"/>
          </w:rPr>
          <w:t xml:space="preserve">. En </w:t>
        </w:r>
        <w:r w:rsidR="002B7ED2" w:rsidRPr="00D60393">
          <w:rPr>
            <w:rFonts w:ascii="Arial" w:hAnsi="Arial" w:cs="Arial"/>
            <w:noProof/>
            <w:lang w:val="es-ES"/>
          </w:rPr>
          <w:t xml:space="preserve">aquellas </w:t>
        </w:r>
        <w:r w:rsidR="00A861C3" w:rsidRPr="00D60393">
          <w:rPr>
            <w:rFonts w:ascii="Arial" w:hAnsi="Arial" w:cs="Arial"/>
            <w:noProof/>
            <w:lang w:val="es-ES"/>
          </w:rPr>
          <w:t xml:space="preserve">situaciones </w:t>
        </w:r>
        <w:r w:rsidR="00FD7343" w:rsidRPr="00D60393">
          <w:rPr>
            <w:rFonts w:ascii="Arial" w:hAnsi="Arial" w:cs="Arial"/>
            <w:noProof/>
            <w:lang w:val="es-ES"/>
          </w:rPr>
          <w:t>en las</w:t>
        </w:r>
        <w:r w:rsidR="00B70F28" w:rsidRPr="00D60393">
          <w:rPr>
            <w:rFonts w:ascii="Arial" w:hAnsi="Arial" w:cs="Arial"/>
            <w:noProof/>
            <w:lang w:val="es-ES"/>
          </w:rPr>
          <w:t xml:space="preserve"> </w:t>
        </w:r>
        <w:r w:rsidR="003A4AAA" w:rsidRPr="00D60393">
          <w:rPr>
            <w:rFonts w:ascii="Arial" w:hAnsi="Arial" w:cs="Arial"/>
            <w:noProof/>
            <w:lang w:val="es-ES"/>
          </w:rPr>
          <w:t xml:space="preserve">que </w:t>
        </w:r>
        <w:r w:rsidR="00B70F28" w:rsidRPr="00D60393">
          <w:rPr>
            <w:rFonts w:ascii="Arial" w:hAnsi="Arial" w:cs="Arial"/>
            <w:noProof/>
            <w:lang w:val="es-ES"/>
          </w:rPr>
          <w:t>una o más de</w:t>
        </w:r>
        <w:r w:rsidR="003F620E" w:rsidRPr="00D60393">
          <w:rPr>
            <w:rFonts w:ascii="Arial" w:hAnsi="Arial" w:cs="Arial"/>
            <w:noProof/>
            <w:lang w:val="es-ES"/>
          </w:rPr>
          <w:t xml:space="preserve"> </w:t>
        </w:r>
        <w:r w:rsidR="002D7711" w:rsidRPr="00D60393">
          <w:rPr>
            <w:rFonts w:ascii="Arial" w:hAnsi="Arial" w:cs="Arial"/>
            <w:noProof/>
            <w:lang w:val="es-ES"/>
          </w:rPr>
          <w:t>las</w:t>
        </w:r>
        <w:r w:rsidR="00FD7343" w:rsidRPr="00D60393">
          <w:rPr>
            <w:rFonts w:ascii="Arial" w:hAnsi="Arial" w:cs="Arial"/>
            <w:noProof/>
            <w:lang w:val="es-ES"/>
          </w:rPr>
          <w:t xml:space="preserve"> variables de control del sistema estén fuera de m</w:t>
        </w:r>
        <w:r w:rsidR="00D97FC2" w:rsidRPr="00D60393">
          <w:rPr>
            <w:rFonts w:ascii="Arial" w:hAnsi="Arial" w:cs="Arial"/>
            <w:noProof/>
            <w:lang w:val="es-ES"/>
          </w:rPr>
          <w:t>a</w:t>
        </w:r>
        <w:r w:rsidR="00FD7343" w:rsidRPr="00D60393">
          <w:rPr>
            <w:rFonts w:ascii="Arial" w:hAnsi="Arial" w:cs="Arial"/>
            <w:noProof/>
            <w:lang w:val="es-ES"/>
          </w:rPr>
          <w:t>rgen</w:t>
        </w:r>
        <w:r w:rsidR="00433E8C" w:rsidRPr="00D60393">
          <w:rPr>
            <w:rFonts w:ascii="Arial" w:hAnsi="Arial" w:cs="Arial"/>
            <w:noProof/>
            <w:lang w:val="es-ES"/>
          </w:rPr>
          <w:t xml:space="preserve"> normal</w:t>
        </w:r>
        <w:r w:rsidR="002B7ED2" w:rsidRPr="00D60393">
          <w:rPr>
            <w:rFonts w:ascii="Arial" w:hAnsi="Arial" w:cs="Arial"/>
            <w:noProof/>
            <w:lang w:val="es-ES"/>
          </w:rPr>
          <w:t xml:space="preserve">, </w:t>
        </w:r>
        <w:r w:rsidR="000F4F54" w:rsidRPr="00D60393">
          <w:rPr>
            <w:rFonts w:ascii="Arial" w:hAnsi="Arial" w:cs="Arial"/>
            <w:noProof/>
            <w:lang w:val="es-ES"/>
          </w:rPr>
          <w:t xml:space="preserve">o </w:t>
        </w:r>
        <w:r w:rsidR="00A26717" w:rsidRPr="00D60393">
          <w:rPr>
            <w:rFonts w:ascii="Arial" w:hAnsi="Arial" w:cs="Arial"/>
            <w:noProof/>
            <w:lang w:val="es-ES"/>
          </w:rPr>
          <w:t xml:space="preserve">se pueda estimar </w:t>
        </w:r>
        <w:r w:rsidR="00923428" w:rsidRPr="00D60393">
          <w:rPr>
            <w:rFonts w:ascii="Arial" w:hAnsi="Arial" w:cs="Arial"/>
            <w:noProof/>
            <w:lang w:val="es-ES"/>
          </w:rPr>
          <w:t>riesgo de</w:t>
        </w:r>
        <w:r w:rsidR="00A26717" w:rsidRPr="00D60393">
          <w:rPr>
            <w:rFonts w:ascii="Arial" w:hAnsi="Arial" w:cs="Arial"/>
            <w:noProof/>
            <w:lang w:val="es-ES"/>
          </w:rPr>
          <w:t xml:space="preserve"> superación </w:t>
        </w:r>
        <w:r w:rsidR="00D97FC2" w:rsidRPr="00D60393">
          <w:rPr>
            <w:rFonts w:ascii="Arial" w:hAnsi="Arial" w:cs="Arial"/>
            <w:noProof/>
            <w:lang w:val="es-ES"/>
          </w:rPr>
          <w:t>de dicho</w:t>
        </w:r>
        <w:r w:rsidR="00AC3029" w:rsidRPr="00D60393">
          <w:rPr>
            <w:rFonts w:ascii="Arial" w:hAnsi="Arial" w:cs="Arial"/>
            <w:noProof/>
            <w:lang w:val="es-ES"/>
          </w:rPr>
          <w:t>s</w:t>
        </w:r>
        <w:r w:rsidR="00D97FC2" w:rsidRPr="00D60393">
          <w:rPr>
            <w:rFonts w:ascii="Arial" w:hAnsi="Arial" w:cs="Arial"/>
            <w:noProof/>
            <w:lang w:val="es-ES"/>
          </w:rPr>
          <w:t xml:space="preserve"> m</w:t>
        </w:r>
        <w:r w:rsidR="00414E41" w:rsidRPr="00D60393">
          <w:rPr>
            <w:rFonts w:ascii="Arial" w:hAnsi="Arial" w:cs="Arial"/>
            <w:noProof/>
            <w:lang w:val="es-ES"/>
          </w:rPr>
          <w:t>á</w:t>
        </w:r>
        <w:r w:rsidR="00D97FC2" w:rsidRPr="00D60393">
          <w:rPr>
            <w:rFonts w:ascii="Arial" w:hAnsi="Arial" w:cs="Arial"/>
            <w:noProof/>
            <w:lang w:val="es-ES"/>
          </w:rPr>
          <w:t>rgen</w:t>
        </w:r>
        <w:r w:rsidR="00AC3029" w:rsidRPr="00D60393">
          <w:rPr>
            <w:rFonts w:ascii="Arial" w:hAnsi="Arial" w:cs="Arial"/>
            <w:noProof/>
            <w:lang w:val="es-ES"/>
          </w:rPr>
          <w:t>es</w:t>
        </w:r>
        <w:r w:rsidR="00D97FC2" w:rsidRPr="00D60393">
          <w:rPr>
            <w:rFonts w:ascii="Arial" w:hAnsi="Arial" w:cs="Arial"/>
            <w:noProof/>
            <w:lang w:val="es-ES"/>
          </w:rPr>
          <w:t xml:space="preserve">, </w:t>
        </w:r>
        <w:r w:rsidR="00A67FB7" w:rsidRPr="00D60393">
          <w:rPr>
            <w:rFonts w:ascii="Arial" w:hAnsi="Arial" w:cs="Arial"/>
            <w:noProof/>
            <w:lang w:val="es-ES"/>
          </w:rPr>
          <w:t xml:space="preserve">el </w:t>
        </w:r>
        <w:r w:rsidR="00C4077B" w:rsidRPr="00D60393">
          <w:rPr>
            <w:rFonts w:ascii="Arial" w:hAnsi="Arial" w:cs="Arial"/>
            <w:noProof/>
            <w:lang w:val="es-ES"/>
          </w:rPr>
          <w:t>o</w:t>
        </w:r>
        <w:r w:rsidR="00A67FB7" w:rsidRPr="00D60393">
          <w:rPr>
            <w:rFonts w:ascii="Arial" w:hAnsi="Arial" w:cs="Arial"/>
            <w:noProof/>
            <w:lang w:val="es-ES"/>
          </w:rPr>
          <w:t xml:space="preserve">perador del </w:t>
        </w:r>
        <w:r w:rsidR="00C4077B" w:rsidRPr="00D60393">
          <w:rPr>
            <w:rFonts w:ascii="Arial" w:hAnsi="Arial" w:cs="Arial"/>
            <w:noProof/>
            <w:lang w:val="es-ES"/>
          </w:rPr>
          <w:t>s</w:t>
        </w:r>
        <w:r w:rsidR="00A67FB7" w:rsidRPr="00D60393">
          <w:rPr>
            <w:rFonts w:ascii="Arial" w:hAnsi="Arial" w:cs="Arial"/>
            <w:noProof/>
            <w:lang w:val="es-ES"/>
          </w:rPr>
          <w:t>istema</w:t>
        </w:r>
        <w:r w:rsidR="003F5B63" w:rsidRPr="00D60393">
          <w:rPr>
            <w:rFonts w:ascii="Arial" w:hAnsi="Arial" w:cs="Arial"/>
            <w:noProof/>
            <w:lang w:val="es-ES"/>
          </w:rPr>
          <w:t xml:space="preserve">, en función del análisis de operación que realice, </w:t>
        </w:r>
        <w:r w:rsidR="00107741" w:rsidRPr="00D60393">
          <w:rPr>
            <w:rFonts w:ascii="Arial" w:hAnsi="Arial" w:cs="Arial"/>
            <w:noProof/>
            <w:lang w:val="es-ES"/>
          </w:rPr>
          <w:t>podrá proceder</w:t>
        </w:r>
        <w:r w:rsidR="00E93F86" w:rsidRPr="00D60393">
          <w:rPr>
            <w:rFonts w:ascii="Arial" w:hAnsi="Arial" w:cs="Arial"/>
            <w:noProof/>
            <w:lang w:val="es-ES"/>
          </w:rPr>
          <w:t xml:space="preserve"> a la activación del aporte de regulación</w:t>
        </w:r>
        <w:r w:rsidR="003F620E" w:rsidRPr="00D60393">
          <w:rPr>
            <w:rFonts w:ascii="Arial" w:hAnsi="Arial" w:cs="Arial"/>
            <w:noProof/>
            <w:lang w:val="es-ES"/>
          </w:rPr>
          <w:t xml:space="preserve"> potencia-frecuencia</w:t>
        </w:r>
        <w:r w:rsidR="00E93F86" w:rsidRPr="00D60393">
          <w:rPr>
            <w:rFonts w:ascii="Arial" w:hAnsi="Arial" w:cs="Arial"/>
            <w:noProof/>
            <w:lang w:val="es-ES"/>
          </w:rPr>
          <w:t xml:space="preserve"> adicional </w:t>
        </w:r>
        <w:r w:rsidR="00FB579A" w:rsidRPr="00D60393">
          <w:rPr>
            <w:rFonts w:ascii="Arial" w:hAnsi="Arial" w:cs="Arial"/>
            <w:noProof/>
            <w:lang w:val="es-ES"/>
          </w:rPr>
          <w:t>de las instalaciones de producción de categoría B.</w:t>
        </w:r>
      </w:ins>
    </w:p>
    <w:p w14:paraId="424187F0" w14:textId="706EB3A4" w:rsidR="00DC19A3" w:rsidRPr="00D60393" w:rsidRDefault="006E06DD" w:rsidP="007042B3">
      <w:pPr>
        <w:spacing w:before="80" w:line="240" w:lineRule="exact"/>
        <w:ind w:right="67" w:firstLine="340"/>
        <w:jc w:val="both"/>
        <w:rPr>
          <w:ins w:id="395" w:author="Autor"/>
          <w:rFonts w:ascii="Arial" w:hAnsi="Arial" w:cs="Arial"/>
          <w:noProof/>
          <w:lang w:val="es-ES"/>
        </w:rPr>
      </w:pPr>
      <w:ins w:id="396" w:author="Autor">
        <w:r w:rsidRPr="00D60393">
          <w:rPr>
            <w:rFonts w:ascii="Arial" w:hAnsi="Arial" w:cs="Arial"/>
            <w:noProof/>
            <w:lang w:val="es-ES"/>
          </w:rPr>
          <w:t>7.2.2</w:t>
        </w:r>
        <w:r w:rsidRPr="00D60393">
          <w:rPr>
            <w:rFonts w:ascii="Arial" w:hAnsi="Arial" w:cs="Arial"/>
            <w:noProof/>
            <w:lang w:val="es-ES"/>
          </w:rPr>
          <w:tab/>
        </w:r>
        <w:r w:rsidR="002F7C55" w:rsidRPr="00D60393">
          <w:rPr>
            <w:rFonts w:ascii="Arial" w:hAnsi="Arial" w:cs="Arial"/>
            <w:noProof/>
            <w:lang w:val="es-ES"/>
          </w:rPr>
          <w:t xml:space="preserve"> </w:t>
        </w:r>
        <w:r w:rsidR="00ED32B2" w:rsidRPr="00D60393">
          <w:rPr>
            <w:rFonts w:ascii="Arial" w:hAnsi="Arial" w:cs="Arial"/>
            <w:noProof/>
            <w:lang w:val="es-ES"/>
          </w:rPr>
          <w:t xml:space="preserve">Envío de banda de reserva de regulación. </w:t>
        </w:r>
        <w:r w:rsidR="004318F3" w:rsidRPr="00D60393">
          <w:rPr>
            <w:rFonts w:ascii="Arial" w:hAnsi="Arial" w:cs="Arial"/>
            <w:noProof/>
            <w:lang w:val="es-ES"/>
          </w:rPr>
          <w:t xml:space="preserve">Independientemente </w:t>
        </w:r>
        <w:r w:rsidR="00352B27" w:rsidRPr="00D60393">
          <w:rPr>
            <w:rFonts w:ascii="Arial" w:hAnsi="Arial" w:cs="Arial"/>
            <w:noProof/>
            <w:lang w:val="es-ES"/>
          </w:rPr>
          <w:t>del estado del modo MRPF</w:t>
        </w:r>
        <w:r w:rsidR="00EC4D43" w:rsidRPr="00D60393">
          <w:rPr>
            <w:rFonts w:ascii="Arial" w:hAnsi="Arial" w:cs="Arial"/>
            <w:noProof/>
            <w:lang w:val="es-ES"/>
          </w:rPr>
          <w:t>,</w:t>
        </w:r>
        <w:r w:rsidR="00352B27" w:rsidRPr="00D60393">
          <w:rPr>
            <w:rFonts w:ascii="Arial" w:hAnsi="Arial" w:cs="Arial"/>
            <w:noProof/>
            <w:lang w:val="es-ES"/>
          </w:rPr>
          <w:t xml:space="preserve"> el </w:t>
        </w:r>
        <w:r w:rsidR="00C4077B" w:rsidRPr="00D60393">
          <w:rPr>
            <w:rFonts w:ascii="Arial" w:hAnsi="Arial" w:cs="Arial"/>
            <w:noProof/>
            <w:lang w:val="es-ES"/>
          </w:rPr>
          <w:t>o</w:t>
        </w:r>
        <w:r w:rsidR="00EC4D43" w:rsidRPr="00D60393">
          <w:rPr>
            <w:rFonts w:ascii="Arial" w:hAnsi="Arial" w:cs="Arial"/>
            <w:noProof/>
            <w:lang w:val="es-ES"/>
          </w:rPr>
          <w:t xml:space="preserve">perador del </w:t>
        </w:r>
        <w:r w:rsidR="00C4077B" w:rsidRPr="00D60393">
          <w:rPr>
            <w:rFonts w:ascii="Arial" w:hAnsi="Arial" w:cs="Arial"/>
            <w:noProof/>
            <w:lang w:val="es-ES"/>
          </w:rPr>
          <w:t>s</w:t>
        </w:r>
        <w:r w:rsidR="00EC4D43" w:rsidRPr="00D60393">
          <w:rPr>
            <w:rFonts w:ascii="Arial" w:hAnsi="Arial" w:cs="Arial"/>
            <w:noProof/>
            <w:lang w:val="es-ES"/>
          </w:rPr>
          <w:t xml:space="preserve">istema </w:t>
        </w:r>
        <w:r w:rsidR="00716DA5" w:rsidRPr="00D60393">
          <w:rPr>
            <w:rFonts w:ascii="Arial" w:hAnsi="Arial" w:cs="Arial"/>
            <w:noProof/>
            <w:lang w:val="es-ES"/>
          </w:rPr>
          <w:t>podrá</w:t>
        </w:r>
        <w:r w:rsidR="00675627" w:rsidRPr="00D60393">
          <w:rPr>
            <w:rFonts w:ascii="Arial" w:hAnsi="Arial" w:cs="Arial"/>
            <w:noProof/>
            <w:lang w:val="es-ES"/>
          </w:rPr>
          <w:t xml:space="preserve"> enviar de </w:t>
        </w:r>
        <w:r w:rsidR="00BF09AF" w:rsidRPr="00D60393">
          <w:rPr>
            <w:rFonts w:ascii="Arial" w:hAnsi="Arial" w:cs="Arial"/>
            <w:noProof/>
            <w:lang w:val="es-ES"/>
          </w:rPr>
          <w:t xml:space="preserve">forma continua los valores apropiados de banda de reserva de regulación que permitan </w:t>
        </w:r>
        <w:r w:rsidR="005246AC" w:rsidRPr="00D60393">
          <w:rPr>
            <w:rFonts w:ascii="Arial" w:hAnsi="Arial" w:cs="Arial"/>
            <w:noProof/>
            <w:lang w:val="es-ES"/>
          </w:rPr>
          <w:t>la actuación</w:t>
        </w:r>
        <w:r w:rsidR="0045667B" w:rsidRPr="00D60393">
          <w:rPr>
            <w:rFonts w:ascii="Arial" w:hAnsi="Arial" w:cs="Arial"/>
            <w:noProof/>
            <w:lang w:val="es-ES"/>
          </w:rPr>
          <w:t xml:space="preserve"> efectiva</w:t>
        </w:r>
        <w:r w:rsidR="005246AC" w:rsidRPr="00D60393">
          <w:rPr>
            <w:rFonts w:ascii="Arial" w:hAnsi="Arial" w:cs="Arial"/>
            <w:noProof/>
            <w:lang w:val="es-ES"/>
          </w:rPr>
          <w:t xml:space="preserve"> de</w:t>
        </w:r>
        <w:r w:rsidR="00D76BF8" w:rsidRPr="00D60393">
          <w:rPr>
            <w:rFonts w:ascii="Arial" w:hAnsi="Arial" w:cs="Arial"/>
            <w:noProof/>
            <w:lang w:val="es-ES"/>
          </w:rPr>
          <w:t xml:space="preserve"> </w:t>
        </w:r>
        <w:r w:rsidR="005246AC" w:rsidRPr="00D60393">
          <w:rPr>
            <w:rFonts w:ascii="Arial" w:hAnsi="Arial" w:cs="Arial"/>
            <w:noProof/>
            <w:lang w:val="es-ES"/>
          </w:rPr>
          <w:t>l</w:t>
        </w:r>
        <w:r w:rsidR="00D76BF8" w:rsidRPr="00D60393">
          <w:rPr>
            <w:rFonts w:ascii="Arial" w:hAnsi="Arial" w:cs="Arial"/>
            <w:noProof/>
            <w:lang w:val="es-ES"/>
          </w:rPr>
          <w:t>os</w:t>
        </w:r>
        <w:r w:rsidR="005246AC" w:rsidRPr="00D60393">
          <w:rPr>
            <w:rFonts w:ascii="Arial" w:hAnsi="Arial" w:cs="Arial"/>
            <w:noProof/>
            <w:lang w:val="es-ES"/>
          </w:rPr>
          <w:t xml:space="preserve"> modo</w:t>
        </w:r>
        <w:r w:rsidR="00D76BF8" w:rsidRPr="00D60393">
          <w:rPr>
            <w:rFonts w:ascii="Arial" w:hAnsi="Arial" w:cs="Arial"/>
            <w:noProof/>
            <w:lang w:val="es-ES"/>
          </w:rPr>
          <w:t>s</w:t>
        </w:r>
        <w:r w:rsidR="00BC658C" w:rsidRPr="00D60393">
          <w:rPr>
            <w:rFonts w:ascii="Arial" w:hAnsi="Arial" w:cs="Arial"/>
            <w:noProof/>
            <w:lang w:val="es-ES"/>
          </w:rPr>
          <w:t xml:space="preserve"> MRPF,</w:t>
        </w:r>
        <w:r w:rsidR="005246AC" w:rsidRPr="00D60393">
          <w:rPr>
            <w:rFonts w:ascii="Arial" w:hAnsi="Arial" w:cs="Arial"/>
            <w:noProof/>
            <w:lang w:val="es-ES"/>
          </w:rPr>
          <w:t xml:space="preserve"> MRPFL</w:t>
        </w:r>
        <w:r w:rsidR="00901D49" w:rsidRPr="00D60393">
          <w:rPr>
            <w:rFonts w:ascii="Arial" w:hAnsi="Arial" w:cs="Arial"/>
            <w:noProof/>
            <w:lang w:val="es-ES"/>
          </w:rPr>
          <w:t>-U (</w:t>
        </w:r>
        <w:r w:rsidR="0055117F" w:rsidRPr="00D60393">
          <w:rPr>
            <w:rFonts w:ascii="Arial" w:hAnsi="Arial" w:cs="Arial"/>
            <w:noProof/>
            <w:lang w:val="es-ES"/>
          </w:rPr>
          <w:t>subfrecuencia) y MRPFL-O (sobrefrecuencia).</w:t>
        </w:r>
        <w:r w:rsidR="002B7ED2" w:rsidRPr="00D60393">
          <w:rPr>
            <w:rFonts w:ascii="Arial" w:hAnsi="Arial" w:cs="Arial"/>
            <w:noProof/>
            <w:lang w:val="es-ES"/>
          </w:rPr>
          <w:t xml:space="preserve"> </w:t>
        </w:r>
        <w:r w:rsidR="00F6091C" w:rsidRPr="00D60393">
          <w:rPr>
            <w:rFonts w:ascii="Arial" w:hAnsi="Arial" w:cs="Arial"/>
            <w:noProof/>
            <w:lang w:val="es-ES"/>
          </w:rPr>
          <w:t xml:space="preserve"> </w:t>
        </w:r>
      </w:ins>
    </w:p>
    <w:p w14:paraId="0CC26D3E" w14:textId="0D23B7E8" w:rsidR="00AF25B9" w:rsidRPr="00D60393" w:rsidRDefault="00F6091C" w:rsidP="007042B3">
      <w:pPr>
        <w:spacing w:before="80" w:line="240" w:lineRule="exact"/>
        <w:ind w:right="67" w:firstLine="340"/>
        <w:jc w:val="both"/>
        <w:rPr>
          <w:ins w:id="397" w:author="Autor"/>
          <w:rFonts w:ascii="Arial" w:hAnsi="Arial" w:cs="Arial"/>
          <w:noProof/>
          <w:lang w:val="es-ES"/>
        </w:rPr>
      </w:pPr>
      <w:ins w:id="398" w:author="Autor">
        <w:r w:rsidRPr="00D60393">
          <w:rPr>
            <w:rFonts w:ascii="Arial" w:hAnsi="Arial" w:cs="Arial"/>
            <w:noProof/>
            <w:lang w:val="es-ES"/>
          </w:rPr>
          <w:t>7.</w:t>
        </w:r>
        <w:r w:rsidR="009E1149" w:rsidRPr="00D60393">
          <w:rPr>
            <w:rFonts w:ascii="Arial" w:hAnsi="Arial" w:cs="Arial"/>
            <w:noProof/>
            <w:lang w:val="es-ES"/>
          </w:rPr>
          <w:t>2</w:t>
        </w:r>
        <w:r w:rsidRPr="00D60393">
          <w:rPr>
            <w:rFonts w:ascii="Arial" w:hAnsi="Arial" w:cs="Arial"/>
            <w:noProof/>
            <w:lang w:val="es-ES"/>
          </w:rPr>
          <w:t>.</w:t>
        </w:r>
        <w:r w:rsidR="002F7C55" w:rsidRPr="00D60393">
          <w:rPr>
            <w:rFonts w:ascii="Arial" w:hAnsi="Arial" w:cs="Arial"/>
            <w:noProof/>
            <w:lang w:val="es-ES"/>
          </w:rPr>
          <w:t>3</w:t>
        </w:r>
        <w:r w:rsidRPr="00D60393">
          <w:rPr>
            <w:rFonts w:ascii="Arial" w:hAnsi="Arial" w:cs="Arial"/>
            <w:noProof/>
            <w:lang w:val="es-ES"/>
          </w:rPr>
          <w:t xml:space="preserve"> </w:t>
        </w:r>
        <w:r w:rsidR="00AF25B9" w:rsidRPr="00D60393">
          <w:rPr>
            <w:rFonts w:ascii="Arial" w:hAnsi="Arial" w:cs="Arial"/>
            <w:noProof/>
            <w:lang w:val="es-ES"/>
          </w:rPr>
          <w:t xml:space="preserve">Limitación de rampa de la producción. El </w:t>
        </w:r>
        <w:r w:rsidR="00043D39" w:rsidRPr="00D60393">
          <w:rPr>
            <w:rFonts w:ascii="Arial" w:hAnsi="Arial" w:cs="Arial"/>
            <w:noProof/>
            <w:lang w:val="es-ES"/>
          </w:rPr>
          <w:t>o</w:t>
        </w:r>
        <w:r w:rsidR="00AF25B9" w:rsidRPr="00D60393">
          <w:rPr>
            <w:rFonts w:ascii="Arial" w:hAnsi="Arial" w:cs="Arial"/>
            <w:noProof/>
            <w:lang w:val="es-ES"/>
          </w:rPr>
          <w:t xml:space="preserve">perador del </w:t>
        </w:r>
        <w:r w:rsidR="00043D39" w:rsidRPr="00D60393">
          <w:rPr>
            <w:rFonts w:ascii="Arial" w:hAnsi="Arial" w:cs="Arial"/>
            <w:noProof/>
            <w:lang w:val="es-ES"/>
          </w:rPr>
          <w:t>s</w:t>
        </w:r>
        <w:r w:rsidR="00AF25B9" w:rsidRPr="00D60393">
          <w:rPr>
            <w:rFonts w:ascii="Arial" w:hAnsi="Arial" w:cs="Arial"/>
            <w:noProof/>
            <w:lang w:val="es-ES"/>
          </w:rPr>
          <w:t>istema podrá establecer un valor de limitación de rampa de la producción, a cada una de las instalaciones de producción de categoría B, que garantice que no se vea superada la capacidad de regulación del sistema eléctrico por el efecto de la variación de la producción de cada una de dichas instalaciones de categoría B.</w:t>
        </w:r>
      </w:ins>
    </w:p>
    <w:p w14:paraId="7BAC6B93" w14:textId="5573AEC4" w:rsidR="002A0F2F" w:rsidRPr="00D60393" w:rsidDel="00DB04FD" w:rsidRDefault="00BC6658" w:rsidP="007042B3">
      <w:pPr>
        <w:spacing w:before="80" w:line="240" w:lineRule="exact"/>
        <w:ind w:right="67" w:firstLine="340"/>
        <w:jc w:val="both"/>
        <w:rPr>
          <w:ins w:id="399" w:author="Autor"/>
          <w:del w:id="400" w:author="Autor"/>
          <w:rFonts w:ascii="Arial" w:hAnsi="Arial" w:cs="Arial"/>
          <w:noProof/>
          <w:lang w:val="es-ES"/>
        </w:rPr>
      </w:pPr>
      <w:ins w:id="401" w:author="Autor">
        <w:r w:rsidRPr="00D60393">
          <w:rPr>
            <w:rFonts w:ascii="Arial" w:hAnsi="Arial" w:cs="Arial"/>
            <w:noProof/>
            <w:lang w:val="es-ES"/>
          </w:rPr>
          <w:t>7.2.</w:t>
        </w:r>
        <w:r w:rsidR="00AF25B9" w:rsidRPr="00D60393">
          <w:rPr>
            <w:rFonts w:ascii="Arial" w:hAnsi="Arial" w:cs="Arial"/>
            <w:noProof/>
            <w:lang w:val="es-ES"/>
          </w:rPr>
          <w:t>4</w:t>
        </w:r>
        <w:r w:rsidRPr="00D60393">
          <w:rPr>
            <w:rFonts w:ascii="Arial" w:hAnsi="Arial" w:cs="Arial"/>
            <w:noProof/>
            <w:lang w:val="es-ES"/>
          </w:rPr>
          <w:t xml:space="preserve"> </w:t>
        </w:r>
        <w:r w:rsidR="00472C5D" w:rsidRPr="00D60393">
          <w:rPr>
            <w:rFonts w:ascii="Arial" w:hAnsi="Arial" w:cs="Arial"/>
            <w:noProof/>
            <w:lang w:val="es-ES"/>
          </w:rPr>
          <w:t>Control de tensión</w:t>
        </w:r>
        <w:r w:rsidR="00760BE2" w:rsidRPr="00D60393">
          <w:rPr>
            <w:rFonts w:ascii="Arial" w:hAnsi="Arial" w:cs="Arial"/>
            <w:noProof/>
            <w:lang w:val="es-ES"/>
          </w:rPr>
          <w:t>.</w:t>
        </w:r>
        <w:r w:rsidR="00F92910" w:rsidRPr="00D60393">
          <w:rPr>
            <w:rFonts w:ascii="Arial" w:hAnsi="Arial" w:cs="Arial"/>
            <w:noProof/>
            <w:lang w:val="es-ES"/>
          </w:rPr>
          <w:t xml:space="preserve"> </w:t>
        </w:r>
        <w:r w:rsidR="000A74FA" w:rsidRPr="00D60393">
          <w:rPr>
            <w:rFonts w:ascii="Arial" w:hAnsi="Arial" w:cs="Arial"/>
            <w:noProof/>
            <w:lang w:val="es-ES"/>
          </w:rPr>
          <w:t>Para garantizar el correcto funcionamiento</w:t>
        </w:r>
        <w:r w:rsidR="007F6FA1" w:rsidRPr="00D60393">
          <w:rPr>
            <w:rFonts w:ascii="Arial" w:hAnsi="Arial" w:cs="Arial"/>
            <w:noProof/>
            <w:lang w:val="es-ES"/>
          </w:rPr>
          <w:t>,</w:t>
        </w:r>
        <w:r w:rsidR="000A74FA" w:rsidRPr="00D60393">
          <w:rPr>
            <w:rFonts w:ascii="Arial" w:hAnsi="Arial" w:cs="Arial"/>
            <w:noProof/>
            <w:lang w:val="es-ES"/>
          </w:rPr>
          <w:t xml:space="preserve"> y la seguridad</w:t>
        </w:r>
        <w:r w:rsidR="007F6FA1" w:rsidRPr="00D60393">
          <w:rPr>
            <w:rFonts w:ascii="Arial" w:hAnsi="Arial" w:cs="Arial"/>
            <w:noProof/>
            <w:lang w:val="es-ES"/>
          </w:rPr>
          <w:t>,</w:t>
        </w:r>
        <w:r w:rsidR="000A74FA" w:rsidRPr="00D60393">
          <w:rPr>
            <w:rFonts w:ascii="Arial" w:hAnsi="Arial" w:cs="Arial"/>
            <w:noProof/>
            <w:lang w:val="es-ES"/>
          </w:rPr>
          <w:t xml:space="preserve"> del sistema,</w:t>
        </w:r>
        <w:r w:rsidR="00400D03" w:rsidRPr="00D60393">
          <w:rPr>
            <w:rFonts w:ascii="Arial" w:hAnsi="Arial" w:cs="Arial"/>
            <w:noProof/>
            <w:lang w:val="es-ES"/>
          </w:rPr>
          <w:t xml:space="preserve"> las instalaciones</w:t>
        </w:r>
        <w:r w:rsidR="00724B61" w:rsidRPr="00D60393">
          <w:rPr>
            <w:rFonts w:ascii="Arial" w:hAnsi="Arial" w:cs="Arial"/>
            <w:noProof/>
            <w:lang w:val="es-ES"/>
          </w:rPr>
          <w:t xml:space="preserve"> de producción de categoría B</w:t>
        </w:r>
        <w:r w:rsidR="000A74FA" w:rsidRPr="00D60393">
          <w:rPr>
            <w:rFonts w:ascii="Arial" w:hAnsi="Arial" w:cs="Arial"/>
            <w:noProof/>
            <w:lang w:val="es-ES"/>
          </w:rPr>
          <w:t xml:space="preserve"> deberán modificar su producción y absorción de potencia reactiva dentro de sus capacidades </w:t>
        </w:r>
        <w:r w:rsidR="00FC4D9D" w:rsidRPr="00D60393">
          <w:rPr>
            <w:rFonts w:ascii="Arial" w:hAnsi="Arial" w:cs="Arial"/>
            <w:noProof/>
            <w:lang w:val="es-ES"/>
          </w:rPr>
          <w:t>técnicas</w:t>
        </w:r>
        <w:r w:rsidR="000A74FA" w:rsidRPr="00D60393">
          <w:rPr>
            <w:rFonts w:ascii="Arial" w:hAnsi="Arial" w:cs="Arial"/>
            <w:noProof/>
            <w:lang w:val="es-ES"/>
          </w:rPr>
          <w:t>, de forma</w:t>
        </w:r>
        <w:r w:rsidR="00563895" w:rsidRPr="00D60393">
          <w:rPr>
            <w:rFonts w:ascii="Arial" w:hAnsi="Arial" w:cs="Arial"/>
            <w:noProof/>
            <w:lang w:val="es-ES"/>
          </w:rPr>
          <w:t xml:space="preserve"> </w:t>
        </w:r>
        <w:r w:rsidR="000A74FA" w:rsidRPr="00D60393">
          <w:rPr>
            <w:rFonts w:ascii="Arial" w:hAnsi="Arial" w:cs="Arial"/>
            <w:noProof/>
            <w:lang w:val="es-ES"/>
          </w:rPr>
          <w:t>que colaboren en el mantenimiento de la tensión</w:t>
        </w:r>
        <w:r w:rsidR="00BE4A9C" w:rsidRPr="00D60393">
          <w:rPr>
            <w:rFonts w:ascii="Arial" w:hAnsi="Arial" w:cs="Arial"/>
            <w:noProof/>
            <w:lang w:val="es-ES"/>
          </w:rPr>
          <w:t>,</w:t>
        </w:r>
        <w:r w:rsidR="00BC1AA1" w:rsidRPr="00D60393">
          <w:rPr>
            <w:rFonts w:ascii="Arial" w:hAnsi="Arial" w:cs="Arial"/>
            <w:noProof/>
            <w:lang w:val="es-ES"/>
          </w:rPr>
          <w:t xml:space="preserve"> </w:t>
        </w:r>
        <w:r w:rsidR="00FF2295" w:rsidRPr="00D60393">
          <w:rPr>
            <w:rFonts w:ascii="Arial" w:hAnsi="Arial" w:cs="Arial"/>
            <w:noProof/>
            <w:lang w:val="es-ES"/>
          </w:rPr>
          <w:t>mediante un control proporcional</w:t>
        </w:r>
        <w:r w:rsidR="002748F6" w:rsidRPr="00D60393">
          <w:rPr>
            <w:rFonts w:ascii="Arial" w:hAnsi="Arial" w:cs="Arial"/>
            <w:noProof/>
            <w:lang w:val="es-ES"/>
          </w:rPr>
          <w:t>,</w:t>
        </w:r>
        <w:r w:rsidR="000A74FA" w:rsidRPr="00D60393">
          <w:rPr>
            <w:rFonts w:ascii="Arial" w:hAnsi="Arial" w:cs="Arial"/>
            <w:noProof/>
            <w:lang w:val="es-ES"/>
          </w:rPr>
          <w:t xml:space="preserve"> acorde a las consignas</w:t>
        </w:r>
        <w:r w:rsidR="00E24A40" w:rsidRPr="00D60393">
          <w:rPr>
            <w:rFonts w:ascii="Arial" w:hAnsi="Arial" w:cs="Arial"/>
            <w:noProof/>
            <w:lang w:val="es-ES"/>
          </w:rPr>
          <w:t xml:space="preserve"> en tiempo real</w:t>
        </w:r>
        <w:r w:rsidR="000A74FA" w:rsidRPr="00D60393">
          <w:rPr>
            <w:rFonts w:ascii="Arial" w:hAnsi="Arial" w:cs="Arial"/>
            <w:noProof/>
            <w:lang w:val="es-ES"/>
          </w:rPr>
          <w:t xml:space="preserve"> enviadas por el </w:t>
        </w:r>
        <w:r w:rsidR="001C2AE3" w:rsidRPr="00D60393">
          <w:rPr>
            <w:rFonts w:ascii="Arial" w:hAnsi="Arial" w:cs="Arial"/>
            <w:noProof/>
            <w:lang w:val="es-ES"/>
          </w:rPr>
          <w:t>o</w:t>
        </w:r>
        <w:r w:rsidR="004550AF" w:rsidRPr="00D60393">
          <w:rPr>
            <w:rFonts w:ascii="Arial" w:hAnsi="Arial" w:cs="Arial"/>
            <w:noProof/>
            <w:lang w:val="es-ES"/>
          </w:rPr>
          <w:t xml:space="preserve">perador del </w:t>
        </w:r>
        <w:r w:rsidR="001C2AE3" w:rsidRPr="00D60393">
          <w:rPr>
            <w:rFonts w:ascii="Arial" w:hAnsi="Arial" w:cs="Arial"/>
            <w:noProof/>
            <w:lang w:val="es-ES"/>
          </w:rPr>
          <w:t>s</w:t>
        </w:r>
        <w:r w:rsidR="004550AF" w:rsidRPr="00D60393">
          <w:rPr>
            <w:rFonts w:ascii="Arial" w:hAnsi="Arial" w:cs="Arial"/>
            <w:noProof/>
            <w:lang w:val="es-ES"/>
          </w:rPr>
          <w:t>istema</w:t>
        </w:r>
        <w:r w:rsidR="000A74FA" w:rsidRPr="00D60393">
          <w:rPr>
            <w:rFonts w:ascii="Arial" w:hAnsi="Arial" w:cs="Arial"/>
            <w:noProof/>
            <w:lang w:val="es-ES"/>
          </w:rPr>
          <w:t>.</w:t>
        </w:r>
        <w:r w:rsidR="00D868EC" w:rsidRPr="00D60393">
          <w:rPr>
            <w:rFonts w:ascii="Arial" w:hAnsi="Arial" w:cs="Arial"/>
            <w:noProof/>
            <w:lang w:val="es-ES"/>
          </w:rPr>
          <w:t xml:space="preserve"> </w:t>
        </w:r>
      </w:ins>
    </w:p>
    <w:p w14:paraId="40B3AE24" w14:textId="1067DD96" w:rsidR="000A74FA" w:rsidRPr="00D60393" w:rsidRDefault="000A74FA" w:rsidP="007042B3">
      <w:pPr>
        <w:spacing w:before="80" w:line="240" w:lineRule="exact"/>
        <w:ind w:right="67" w:firstLine="340"/>
        <w:jc w:val="both"/>
        <w:rPr>
          <w:ins w:id="402" w:author="Autor"/>
          <w:rFonts w:ascii="Arial" w:hAnsi="Arial" w:cs="Arial"/>
          <w:noProof/>
          <w:lang w:val="es-ES"/>
        </w:rPr>
      </w:pPr>
    </w:p>
    <w:p w14:paraId="40509BBB" w14:textId="03EE5D66" w:rsidR="00FA457D" w:rsidRPr="00D60393" w:rsidRDefault="00EC7AA7" w:rsidP="007042B3">
      <w:pPr>
        <w:spacing w:before="80" w:line="240" w:lineRule="exact"/>
        <w:ind w:right="67" w:firstLine="340"/>
        <w:jc w:val="both"/>
        <w:rPr>
          <w:ins w:id="403" w:author="Autor"/>
          <w:rFonts w:ascii="Arial" w:hAnsi="Arial" w:cs="Arial"/>
          <w:noProof/>
          <w:lang w:val="es-ES"/>
        </w:rPr>
      </w:pPr>
      <w:ins w:id="404" w:author="Autor">
        <w:r w:rsidRPr="00D60393">
          <w:rPr>
            <w:rFonts w:ascii="Arial" w:hAnsi="Arial" w:cs="Arial"/>
            <w:noProof/>
            <w:lang w:val="es-ES"/>
          </w:rPr>
          <w:t>8.</w:t>
        </w:r>
        <w:r w:rsidRPr="00D60393">
          <w:rPr>
            <w:rFonts w:ascii="Arial" w:hAnsi="Arial" w:cs="Arial"/>
            <w:noProof/>
            <w:lang w:val="es-ES"/>
          </w:rPr>
          <w:tab/>
        </w:r>
        <w:r w:rsidR="00FA457D" w:rsidRPr="00D60393">
          <w:rPr>
            <w:rFonts w:ascii="Arial" w:hAnsi="Arial" w:cs="Arial"/>
            <w:noProof/>
            <w:lang w:val="es-ES"/>
          </w:rPr>
          <w:t xml:space="preserve">Instalaciones de producción categoría B asociadas a instalaciones en régimen de autoconsumo. Las instalaciones de producción de categoría B, que utilicen fuentes de energía renovables no gestionables, y tengan consideración de instalación de producción próxima y asociada a una instalación de consumo (modalidad de autoconsumo con excedentes) tendrán un tratamiento particular por parte del </w:t>
        </w:r>
        <w:r w:rsidR="00893081" w:rsidRPr="00D60393">
          <w:rPr>
            <w:rFonts w:ascii="Arial" w:hAnsi="Arial" w:cs="Arial"/>
            <w:noProof/>
            <w:lang w:val="es-ES"/>
          </w:rPr>
          <w:t>o</w:t>
        </w:r>
        <w:r w:rsidR="00FA457D" w:rsidRPr="00D60393">
          <w:rPr>
            <w:rFonts w:ascii="Arial" w:hAnsi="Arial" w:cs="Arial"/>
            <w:noProof/>
            <w:lang w:val="es-ES"/>
          </w:rPr>
          <w:t xml:space="preserve">perador del </w:t>
        </w:r>
        <w:r w:rsidR="00893081" w:rsidRPr="00D60393">
          <w:rPr>
            <w:rFonts w:ascii="Arial" w:hAnsi="Arial" w:cs="Arial"/>
            <w:noProof/>
            <w:lang w:val="es-ES"/>
          </w:rPr>
          <w:t>s</w:t>
        </w:r>
        <w:r w:rsidR="00FA457D" w:rsidRPr="00D60393">
          <w:rPr>
            <w:rFonts w:ascii="Arial" w:hAnsi="Arial" w:cs="Arial"/>
            <w:noProof/>
            <w:lang w:val="es-ES"/>
          </w:rPr>
          <w:t xml:space="preserve">istema. </w:t>
        </w:r>
      </w:ins>
    </w:p>
    <w:p w14:paraId="718636F5" w14:textId="6C153BFF" w:rsidR="00453948" w:rsidRPr="00D60393" w:rsidRDefault="00453948" w:rsidP="007042B3">
      <w:pPr>
        <w:spacing w:before="80" w:line="240" w:lineRule="exact"/>
        <w:ind w:right="67" w:firstLine="340"/>
        <w:jc w:val="both"/>
        <w:rPr>
          <w:ins w:id="405" w:author="Autor"/>
          <w:rFonts w:ascii="Arial" w:hAnsi="Arial" w:cs="Arial"/>
          <w:noProof/>
          <w:lang w:val="es-ES"/>
        </w:rPr>
      </w:pPr>
      <w:ins w:id="406" w:author="Autor">
        <w:r w:rsidRPr="00D60393">
          <w:rPr>
            <w:rFonts w:ascii="Arial" w:hAnsi="Arial" w:cs="Arial"/>
            <w:noProof/>
            <w:lang w:val="es-ES"/>
          </w:rPr>
          <w:t xml:space="preserve">Se considerará </w:t>
        </w:r>
        <w:r w:rsidR="00BE340D" w:rsidRPr="00D60393">
          <w:rPr>
            <w:rFonts w:ascii="Arial" w:hAnsi="Arial" w:cs="Arial"/>
            <w:noProof/>
            <w:lang w:val="es-ES"/>
          </w:rPr>
          <w:t>g</w:t>
        </w:r>
        <w:r w:rsidRPr="00D60393">
          <w:rPr>
            <w:rFonts w:ascii="Arial" w:hAnsi="Arial" w:cs="Arial"/>
            <w:noProof/>
            <w:lang w:val="es-ES"/>
          </w:rPr>
          <w:t xml:space="preserve">eneración </w:t>
        </w:r>
        <w:r w:rsidR="00BE340D" w:rsidRPr="00D60393">
          <w:rPr>
            <w:rFonts w:ascii="Arial" w:hAnsi="Arial" w:cs="Arial"/>
            <w:noProof/>
            <w:lang w:val="es-ES"/>
          </w:rPr>
          <w:t>n</w:t>
        </w:r>
        <w:r w:rsidRPr="00D60393">
          <w:rPr>
            <w:rFonts w:ascii="Arial" w:hAnsi="Arial" w:cs="Arial"/>
            <w:noProof/>
            <w:lang w:val="es-ES"/>
          </w:rPr>
          <w:t xml:space="preserve">eta del autoconsumidor a la diferencia entre </w:t>
        </w:r>
        <w:r w:rsidR="00646D3F" w:rsidRPr="00D60393">
          <w:rPr>
            <w:rFonts w:ascii="Arial" w:hAnsi="Arial" w:cs="Arial"/>
            <w:noProof/>
            <w:lang w:val="es-ES"/>
          </w:rPr>
          <w:t xml:space="preserve">la potencia activa generada y la potencia activa consumida por las instalaciones de generación y consumo asociadas. </w:t>
        </w:r>
      </w:ins>
    </w:p>
    <w:p w14:paraId="16F6AF5C" w14:textId="5D6E738B" w:rsidR="00297BB3" w:rsidRPr="00D60393" w:rsidRDefault="00FA457D" w:rsidP="007042B3">
      <w:pPr>
        <w:spacing w:before="80" w:line="240" w:lineRule="exact"/>
        <w:ind w:right="67" w:firstLine="340"/>
        <w:jc w:val="both"/>
        <w:rPr>
          <w:ins w:id="407" w:author="Autor"/>
          <w:rFonts w:ascii="Arial" w:hAnsi="Arial" w:cs="Arial"/>
          <w:noProof/>
          <w:lang w:val="es-ES"/>
        </w:rPr>
      </w:pPr>
      <w:ins w:id="408" w:author="Autor">
        <w:r w:rsidRPr="00D60393">
          <w:rPr>
            <w:rFonts w:ascii="Arial" w:hAnsi="Arial" w:cs="Arial"/>
            <w:noProof/>
            <w:lang w:val="es-ES"/>
          </w:rPr>
          <w:t>En primer lugar, este tipo de instalaciones únicamente entrará dentro del reparto de las modificaciones de producción</w:t>
        </w:r>
        <w:r w:rsidR="00BB619B" w:rsidRPr="00D60393">
          <w:rPr>
            <w:rFonts w:ascii="Arial" w:hAnsi="Arial" w:cs="Arial"/>
            <w:noProof/>
            <w:lang w:val="es-ES"/>
          </w:rPr>
          <w:t xml:space="preserve"> (recogidas en el apartado 5.2 de este procedimiento)</w:t>
        </w:r>
        <w:r w:rsidRPr="00D60393">
          <w:rPr>
            <w:rFonts w:ascii="Arial" w:hAnsi="Arial" w:cs="Arial"/>
            <w:noProof/>
            <w:lang w:val="es-ES"/>
          </w:rPr>
          <w:t xml:space="preserve"> cuando estén inyectando energía excedentaria en las redes de transporte </w:t>
        </w:r>
        <w:r w:rsidR="0084053B" w:rsidRPr="00D60393">
          <w:rPr>
            <w:rFonts w:ascii="Arial" w:hAnsi="Arial" w:cs="Arial"/>
            <w:noProof/>
            <w:lang w:val="es-ES"/>
          </w:rPr>
          <w:t>o</w:t>
        </w:r>
        <w:r w:rsidRPr="00D60393">
          <w:rPr>
            <w:rFonts w:ascii="Arial" w:hAnsi="Arial" w:cs="Arial"/>
            <w:noProof/>
            <w:lang w:val="es-ES"/>
          </w:rPr>
          <w:t xml:space="preserve"> distribución, es decir, cuando </w:t>
        </w:r>
        <w:r w:rsidR="00646D3F" w:rsidRPr="00D60393">
          <w:rPr>
            <w:rFonts w:ascii="Arial" w:hAnsi="Arial" w:cs="Arial"/>
            <w:noProof/>
            <w:lang w:val="es-ES"/>
          </w:rPr>
          <w:t xml:space="preserve">la </w:t>
        </w:r>
        <w:r w:rsidR="00BE340D" w:rsidRPr="00D60393">
          <w:rPr>
            <w:rFonts w:ascii="Arial" w:hAnsi="Arial" w:cs="Arial"/>
            <w:noProof/>
            <w:lang w:val="es-ES"/>
          </w:rPr>
          <w:t>g</w:t>
        </w:r>
        <w:r w:rsidR="00646D3F" w:rsidRPr="00D60393">
          <w:rPr>
            <w:rFonts w:ascii="Arial" w:hAnsi="Arial" w:cs="Arial"/>
            <w:noProof/>
            <w:lang w:val="es-ES"/>
          </w:rPr>
          <w:t xml:space="preserve">eneración </w:t>
        </w:r>
        <w:r w:rsidR="00BE340D" w:rsidRPr="00D60393">
          <w:rPr>
            <w:rFonts w:ascii="Arial" w:hAnsi="Arial" w:cs="Arial"/>
            <w:noProof/>
            <w:lang w:val="es-ES"/>
          </w:rPr>
          <w:t>n</w:t>
        </w:r>
        <w:r w:rsidR="00646D3F" w:rsidRPr="00D60393">
          <w:rPr>
            <w:rFonts w:ascii="Arial" w:hAnsi="Arial" w:cs="Arial"/>
            <w:noProof/>
            <w:lang w:val="es-ES"/>
          </w:rPr>
          <w:t>eta</w:t>
        </w:r>
        <w:r w:rsidR="00BE340D" w:rsidRPr="00D60393">
          <w:rPr>
            <w:rFonts w:ascii="Arial" w:hAnsi="Arial" w:cs="Arial"/>
            <w:noProof/>
            <w:lang w:val="es-ES"/>
          </w:rPr>
          <w:t xml:space="preserve"> del aut</w:t>
        </w:r>
        <w:r w:rsidR="003134E1" w:rsidRPr="00D60393">
          <w:rPr>
            <w:rFonts w:ascii="Arial" w:hAnsi="Arial" w:cs="Arial"/>
            <w:noProof/>
            <w:lang w:val="es-ES"/>
          </w:rPr>
          <w:t>o</w:t>
        </w:r>
        <w:r w:rsidR="00BE340D" w:rsidRPr="00D60393">
          <w:rPr>
            <w:rFonts w:ascii="Arial" w:hAnsi="Arial" w:cs="Arial"/>
            <w:noProof/>
            <w:lang w:val="es-ES"/>
          </w:rPr>
          <w:t>consumidor</w:t>
        </w:r>
        <w:r w:rsidRPr="00D60393">
          <w:rPr>
            <w:rFonts w:ascii="Arial" w:hAnsi="Arial" w:cs="Arial"/>
            <w:noProof/>
            <w:lang w:val="es-ES"/>
          </w:rPr>
          <w:t xml:space="preserve"> sea</w:t>
        </w:r>
        <w:r w:rsidR="008C66A0" w:rsidRPr="00D60393">
          <w:rPr>
            <w:rFonts w:ascii="Arial" w:hAnsi="Arial" w:cs="Arial"/>
            <w:noProof/>
            <w:lang w:val="es-ES"/>
          </w:rPr>
          <w:t xml:space="preserve"> neutr</w:t>
        </w:r>
        <w:r w:rsidR="00646D3F" w:rsidRPr="00D60393">
          <w:rPr>
            <w:rFonts w:ascii="Arial" w:hAnsi="Arial" w:cs="Arial"/>
            <w:noProof/>
            <w:lang w:val="es-ES"/>
          </w:rPr>
          <w:t>a</w:t>
        </w:r>
        <w:r w:rsidR="008C66A0" w:rsidRPr="00D60393">
          <w:rPr>
            <w:rFonts w:ascii="Arial" w:hAnsi="Arial" w:cs="Arial"/>
            <w:noProof/>
            <w:lang w:val="es-ES"/>
          </w:rPr>
          <w:t xml:space="preserve"> o</w:t>
        </w:r>
        <w:r w:rsidRPr="00D60393">
          <w:rPr>
            <w:rFonts w:ascii="Arial" w:hAnsi="Arial" w:cs="Arial"/>
            <w:noProof/>
            <w:lang w:val="es-ES"/>
          </w:rPr>
          <w:t xml:space="preserve"> positiv</w:t>
        </w:r>
        <w:r w:rsidR="00646D3F" w:rsidRPr="00D60393">
          <w:rPr>
            <w:rFonts w:ascii="Arial" w:hAnsi="Arial" w:cs="Arial"/>
            <w:noProof/>
            <w:lang w:val="es-ES"/>
          </w:rPr>
          <w:t>a</w:t>
        </w:r>
        <w:r w:rsidRPr="00D60393">
          <w:rPr>
            <w:rFonts w:ascii="Arial" w:hAnsi="Arial" w:cs="Arial"/>
            <w:noProof/>
            <w:lang w:val="es-ES"/>
          </w:rPr>
          <w:t xml:space="preserve">. </w:t>
        </w:r>
        <w:r w:rsidR="00FE14B8" w:rsidRPr="00D60393">
          <w:rPr>
            <w:rFonts w:ascii="Arial" w:hAnsi="Arial" w:cs="Arial"/>
            <w:noProof/>
            <w:lang w:val="es-ES"/>
          </w:rPr>
          <w:t>En este caso</w:t>
        </w:r>
        <w:r w:rsidR="00297BB3" w:rsidRPr="00D60393">
          <w:rPr>
            <w:rFonts w:ascii="Arial" w:hAnsi="Arial" w:cs="Arial"/>
            <w:noProof/>
            <w:lang w:val="es-ES"/>
          </w:rPr>
          <w:t xml:space="preserve"> deberán entrar en el reparto de </w:t>
        </w:r>
        <w:r w:rsidR="00BE340D" w:rsidRPr="00D60393">
          <w:rPr>
            <w:rFonts w:ascii="Arial" w:hAnsi="Arial" w:cs="Arial"/>
            <w:noProof/>
            <w:lang w:val="es-ES"/>
          </w:rPr>
          <w:t>la</w:t>
        </w:r>
        <w:r w:rsidR="00297BB3" w:rsidRPr="00D60393">
          <w:rPr>
            <w:rFonts w:ascii="Arial" w:hAnsi="Arial" w:cs="Arial"/>
            <w:noProof/>
            <w:lang w:val="es-ES"/>
          </w:rPr>
          <w:t xml:space="preserve"> modificación de producción, pero lo harán de forma proporcional a la generación producible neta (diferencia entre la potencia activa producible de la instalación de producción próxima y asociada y la potencia activa de la instalación de consumo). </w:t>
        </w:r>
      </w:ins>
    </w:p>
    <w:p w14:paraId="348C36AD" w14:textId="7A219558" w:rsidR="00AB2E7F" w:rsidRPr="00D60393" w:rsidRDefault="008713CA" w:rsidP="007042B3">
      <w:pPr>
        <w:spacing w:before="80" w:line="240" w:lineRule="exact"/>
        <w:ind w:right="67" w:firstLine="340"/>
        <w:jc w:val="both"/>
        <w:rPr>
          <w:ins w:id="409" w:author="Autor"/>
          <w:rFonts w:ascii="Arial" w:hAnsi="Arial" w:cs="Arial"/>
          <w:noProof/>
          <w:lang w:val="es-ES"/>
        </w:rPr>
      </w:pPr>
      <w:ins w:id="410" w:author="Autor">
        <w:r w:rsidRPr="00D60393">
          <w:rPr>
            <w:rFonts w:ascii="Arial" w:hAnsi="Arial" w:cs="Arial"/>
            <w:noProof/>
            <w:lang w:val="es-ES"/>
          </w:rPr>
          <w:t>Como</w:t>
        </w:r>
        <w:r w:rsidR="00F43D84" w:rsidRPr="00D60393">
          <w:rPr>
            <w:rFonts w:ascii="Arial" w:hAnsi="Arial" w:cs="Arial"/>
            <w:noProof/>
            <w:lang w:val="es-ES"/>
          </w:rPr>
          <w:t xml:space="preserve"> única</w:t>
        </w:r>
        <w:r w:rsidRPr="00D60393">
          <w:rPr>
            <w:rFonts w:ascii="Arial" w:hAnsi="Arial" w:cs="Arial"/>
            <w:noProof/>
            <w:lang w:val="es-ES"/>
          </w:rPr>
          <w:t xml:space="preserve"> excepción a lo anterior, en aquellos casos en los que </w:t>
        </w:r>
        <w:r w:rsidR="007A0560" w:rsidRPr="00D60393">
          <w:rPr>
            <w:rFonts w:ascii="Arial" w:hAnsi="Arial" w:cs="Arial"/>
            <w:noProof/>
            <w:lang w:val="es-ES"/>
          </w:rPr>
          <w:t>la</w:t>
        </w:r>
        <w:r w:rsidRPr="00D60393">
          <w:rPr>
            <w:rFonts w:ascii="Arial" w:hAnsi="Arial" w:cs="Arial"/>
            <w:noProof/>
            <w:lang w:val="es-ES"/>
          </w:rPr>
          <w:t xml:space="preserve"> </w:t>
        </w:r>
        <w:r w:rsidR="00570FB8" w:rsidRPr="00D60393">
          <w:rPr>
            <w:rFonts w:ascii="Arial" w:hAnsi="Arial" w:cs="Arial"/>
            <w:noProof/>
            <w:lang w:val="es-ES"/>
          </w:rPr>
          <w:t xml:space="preserve">modificación de la producción establecida </w:t>
        </w:r>
        <w:r w:rsidRPr="00D60393">
          <w:rPr>
            <w:rFonts w:ascii="Arial" w:hAnsi="Arial" w:cs="Arial"/>
            <w:noProof/>
            <w:lang w:val="es-ES"/>
          </w:rPr>
          <w:t>no sea suficiente para resolver un problema</w:t>
        </w:r>
        <w:r w:rsidR="00DE0B59" w:rsidRPr="00D60393">
          <w:rPr>
            <w:rFonts w:ascii="Arial" w:hAnsi="Arial" w:cs="Arial"/>
            <w:noProof/>
            <w:lang w:val="es-ES"/>
          </w:rPr>
          <w:t>,</w:t>
        </w:r>
        <w:r w:rsidR="00810E3A" w:rsidRPr="00D60393">
          <w:rPr>
            <w:rFonts w:ascii="Arial" w:hAnsi="Arial" w:cs="Arial"/>
            <w:noProof/>
            <w:lang w:val="es-ES"/>
          </w:rPr>
          <w:t xml:space="preserve"> y exista un </w:t>
        </w:r>
        <w:r w:rsidR="00810E3A" w:rsidRPr="00D60393">
          <w:rPr>
            <w:rFonts w:ascii="Arial" w:hAnsi="Arial" w:cs="Arial"/>
            <w:noProof/>
            <w:lang w:val="es-ES"/>
          </w:rPr>
          <w:lastRenderedPageBreak/>
          <w:t>riesgo cierto para la seguridad y continuidad del suministro</w:t>
        </w:r>
        <w:r w:rsidRPr="00D60393">
          <w:rPr>
            <w:rFonts w:ascii="Arial" w:hAnsi="Arial" w:cs="Arial"/>
            <w:noProof/>
            <w:lang w:val="es-ES"/>
          </w:rPr>
          <w:t xml:space="preserve">, el operador del sistema </w:t>
        </w:r>
        <w:r w:rsidR="00FC752A" w:rsidRPr="00D60393">
          <w:rPr>
            <w:rFonts w:ascii="Arial" w:hAnsi="Arial" w:cs="Arial"/>
            <w:noProof/>
            <w:lang w:val="es-ES"/>
          </w:rPr>
          <w:t>podrá incluir en el reparto a</w:t>
        </w:r>
        <w:r w:rsidR="00F43D84" w:rsidRPr="00D60393">
          <w:rPr>
            <w:rFonts w:ascii="Arial" w:hAnsi="Arial" w:cs="Arial"/>
            <w:noProof/>
            <w:lang w:val="es-ES"/>
          </w:rPr>
          <w:t xml:space="preserve"> </w:t>
        </w:r>
        <w:r w:rsidRPr="00D60393">
          <w:rPr>
            <w:rFonts w:ascii="Arial" w:hAnsi="Arial" w:cs="Arial"/>
            <w:noProof/>
            <w:lang w:val="es-ES"/>
          </w:rPr>
          <w:t>las instalaciones de producción en régimen de autoconsumo</w:t>
        </w:r>
        <w:r w:rsidR="00C91781" w:rsidRPr="00D60393">
          <w:rPr>
            <w:rFonts w:ascii="Arial" w:hAnsi="Arial" w:cs="Arial"/>
            <w:noProof/>
            <w:lang w:val="es-ES"/>
          </w:rPr>
          <w:t xml:space="preserve"> cuyo saldo generacion-consumo </w:t>
        </w:r>
        <w:r w:rsidR="00247497" w:rsidRPr="00D60393">
          <w:rPr>
            <w:rFonts w:ascii="Arial" w:hAnsi="Arial" w:cs="Arial"/>
            <w:noProof/>
            <w:lang w:val="es-ES"/>
          </w:rPr>
          <w:t>sea negativo</w:t>
        </w:r>
        <w:r w:rsidR="00CA7AD5" w:rsidRPr="00D60393">
          <w:rPr>
            <w:rFonts w:ascii="Arial" w:hAnsi="Arial" w:cs="Arial"/>
            <w:noProof/>
            <w:lang w:val="es-ES"/>
          </w:rPr>
          <w:t>,</w:t>
        </w:r>
        <w:r w:rsidR="00881C78" w:rsidRPr="00D60393">
          <w:rPr>
            <w:rFonts w:ascii="Arial" w:hAnsi="Arial" w:cs="Arial"/>
            <w:noProof/>
            <w:lang w:val="es-ES"/>
          </w:rPr>
          <w:t xml:space="preserve"> es decir, entrar</w:t>
        </w:r>
        <w:r w:rsidR="006455C3" w:rsidRPr="00D60393">
          <w:rPr>
            <w:rFonts w:ascii="Arial" w:hAnsi="Arial" w:cs="Arial"/>
            <w:noProof/>
            <w:lang w:val="es-ES"/>
          </w:rPr>
          <w:t>á</w:t>
        </w:r>
        <w:r w:rsidR="00881C78" w:rsidRPr="00D60393">
          <w:rPr>
            <w:rFonts w:ascii="Arial" w:hAnsi="Arial" w:cs="Arial"/>
            <w:noProof/>
            <w:lang w:val="es-ES"/>
          </w:rPr>
          <w:t xml:space="preserve">n </w:t>
        </w:r>
        <w:r w:rsidR="00F4324B" w:rsidRPr="00D60393">
          <w:rPr>
            <w:rFonts w:ascii="Arial" w:hAnsi="Arial" w:cs="Arial"/>
            <w:noProof/>
            <w:lang w:val="es-ES"/>
          </w:rPr>
          <w:t xml:space="preserve">en el reparto </w:t>
        </w:r>
        <w:r w:rsidR="00CD6EAE" w:rsidRPr="00D60393">
          <w:rPr>
            <w:rFonts w:ascii="Arial" w:hAnsi="Arial" w:cs="Arial"/>
            <w:noProof/>
            <w:lang w:val="es-ES"/>
          </w:rPr>
          <w:t xml:space="preserve">de la modificación de la producción </w:t>
        </w:r>
        <w:r w:rsidR="00F4324B" w:rsidRPr="00D60393">
          <w:rPr>
            <w:rFonts w:ascii="Arial" w:hAnsi="Arial" w:cs="Arial"/>
            <w:noProof/>
            <w:lang w:val="es-ES"/>
          </w:rPr>
          <w:t>en las mismas condiciones que el resto de instalaciones</w:t>
        </w:r>
        <w:r w:rsidR="0008043E" w:rsidRPr="00D60393">
          <w:rPr>
            <w:rFonts w:ascii="Arial" w:hAnsi="Arial" w:cs="Arial"/>
            <w:noProof/>
            <w:lang w:val="es-ES"/>
          </w:rPr>
          <w:t xml:space="preserve"> de producción</w:t>
        </w:r>
        <w:r w:rsidR="00F4324B" w:rsidRPr="00D60393">
          <w:rPr>
            <w:rFonts w:ascii="Arial" w:hAnsi="Arial" w:cs="Arial"/>
            <w:noProof/>
            <w:lang w:val="es-ES"/>
          </w:rPr>
          <w:t>.</w:t>
        </w:r>
      </w:ins>
    </w:p>
    <w:p w14:paraId="6F7335BD" w14:textId="49A9885E" w:rsidR="00FA457D" w:rsidRPr="00D60393" w:rsidRDefault="00D868B7" w:rsidP="007042B3">
      <w:pPr>
        <w:spacing w:before="80" w:line="240" w:lineRule="exact"/>
        <w:ind w:right="67" w:firstLine="340"/>
        <w:jc w:val="both"/>
        <w:rPr>
          <w:ins w:id="411" w:author="Autor"/>
          <w:rFonts w:ascii="Arial" w:hAnsi="Arial" w:cs="Arial"/>
          <w:noProof/>
          <w:lang w:val="es-ES"/>
        </w:rPr>
      </w:pPr>
      <w:ins w:id="412" w:author="Autor">
        <w:r w:rsidRPr="00D60393">
          <w:rPr>
            <w:rFonts w:ascii="Arial" w:hAnsi="Arial" w:cs="Arial"/>
            <w:noProof/>
            <w:lang w:val="es-ES"/>
          </w:rPr>
          <w:t>En segundo lugar,</w:t>
        </w:r>
        <w:r w:rsidR="007D5FDE" w:rsidRPr="00D60393">
          <w:rPr>
            <w:rFonts w:ascii="Arial" w:hAnsi="Arial" w:cs="Arial"/>
            <w:noProof/>
            <w:lang w:val="es-ES"/>
          </w:rPr>
          <w:t xml:space="preserve"> </w:t>
        </w:r>
        <w:r w:rsidR="00211E77" w:rsidRPr="00D60393">
          <w:rPr>
            <w:rFonts w:ascii="Arial" w:hAnsi="Arial" w:cs="Arial"/>
            <w:noProof/>
            <w:lang w:val="es-ES"/>
          </w:rPr>
          <w:t>e</w:t>
        </w:r>
        <w:r w:rsidR="003B3BC0" w:rsidRPr="00D60393">
          <w:rPr>
            <w:rFonts w:ascii="Arial" w:hAnsi="Arial" w:cs="Arial"/>
            <w:noProof/>
            <w:lang w:val="es-ES"/>
          </w:rPr>
          <w:t>n el caso de que</w:t>
        </w:r>
        <w:r w:rsidR="00AE5D68" w:rsidRPr="00D60393">
          <w:rPr>
            <w:rFonts w:ascii="Arial" w:hAnsi="Arial" w:cs="Arial"/>
            <w:noProof/>
            <w:lang w:val="es-ES"/>
          </w:rPr>
          <w:t xml:space="preserve"> la </w:t>
        </w:r>
        <w:r w:rsidR="00EF118F" w:rsidRPr="00D60393">
          <w:rPr>
            <w:rFonts w:ascii="Arial" w:hAnsi="Arial" w:cs="Arial"/>
            <w:noProof/>
            <w:lang w:val="es-ES"/>
          </w:rPr>
          <w:t xml:space="preserve">generación neta del autoconsumidor sea negativa </w:t>
        </w:r>
        <w:r w:rsidR="00BB70ED" w:rsidRPr="00D60393">
          <w:rPr>
            <w:rFonts w:ascii="Arial" w:hAnsi="Arial" w:cs="Arial"/>
            <w:noProof/>
            <w:lang w:val="es-ES"/>
          </w:rPr>
          <w:t xml:space="preserve">(consumo de energía de la red) </w:t>
        </w:r>
        <w:r w:rsidR="00BB7DD2" w:rsidRPr="00D60393">
          <w:rPr>
            <w:rFonts w:ascii="Arial" w:hAnsi="Arial" w:cs="Arial"/>
            <w:noProof/>
            <w:lang w:val="es-ES"/>
          </w:rPr>
          <w:t xml:space="preserve">y exista una </w:t>
        </w:r>
        <w:r w:rsidR="000E794C" w:rsidRPr="00D60393">
          <w:rPr>
            <w:rFonts w:ascii="Arial" w:hAnsi="Arial" w:cs="Arial"/>
            <w:noProof/>
            <w:lang w:val="es-ES"/>
          </w:rPr>
          <w:t>limitación a la producción para el resto de instalaciones de producción</w:t>
        </w:r>
        <w:r w:rsidR="001276A9" w:rsidRPr="00D60393">
          <w:rPr>
            <w:rFonts w:ascii="Arial" w:hAnsi="Arial" w:cs="Arial"/>
            <w:noProof/>
            <w:lang w:val="es-ES"/>
          </w:rPr>
          <w:t>,</w:t>
        </w:r>
        <w:r w:rsidR="00AE5D68" w:rsidRPr="00D60393">
          <w:rPr>
            <w:rFonts w:ascii="Arial" w:hAnsi="Arial" w:cs="Arial"/>
            <w:noProof/>
            <w:lang w:val="es-ES"/>
          </w:rPr>
          <w:t xml:space="preserve"> </w:t>
        </w:r>
        <w:r w:rsidR="009B3E98" w:rsidRPr="00D60393">
          <w:rPr>
            <w:rFonts w:ascii="Arial" w:hAnsi="Arial" w:cs="Arial"/>
            <w:noProof/>
            <w:lang w:val="es-ES"/>
          </w:rPr>
          <w:t>las instalaciones de produción</w:t>
        </w:r>
        <w:r w:rsidR="006A0B63" w:rsidRPr="00D60393">
          <w:rPr>
            <w:rFonts w:ascii="Arial" w:hAnsi="Arial" w:cs="Arial"/>
            <w:noProof/>
            <w:lang w:val="es-ES"/>
          </w:rPr>
          <w:t xml:space="preserve"> próximas y asociadas</w:t>
        </w:r>
        <w:r w:rsidR="00804C65" w:rsidRPr="00D60393">
          <w:rPr>
            <w:rFonts w:ascii="Arial" w:hAnsi="Arial" w:cs="Arial"/>
            <w:noProof/>
            <w:lang w:val="es-ES"/>
          </w:rPr>
          <w:t xml:space="preserve"> </w:t>
        </w:r>
        <w:r w:rsidR="00B67D36" w:rsidRPr="00D60393">
          <w:rPr>
            <w:rFonts w:ascii="Arial" w:hAnsi="Arial" w:cs="Arial"/>
            <w:noProof/>
            <w:lang w:val="es-ES"/>
          </w:rPr>
          <w:t xml:space="preserve">podrán recibir una consigna </w:t>
        </w:r>
        <w:r w:rsidR="000E794C" w:rsidRPr="00D60393">
          <w:rPr>
            <w:rFonts w:ascii="Arial" w:hAnsi="Arial" w:cs="Arial"/>
            <w:noProof/>
            <w:lang w:val="es-ES"/>
          </w:rPr>
          <w:t xml:space="preserve">que </w:t>
        </w:r>
        <w:r w:rsidR="00BD67F2" w:rsidRPr="00D60393">
          <w:rPr>
            <w:rFonts w:ascii="Arial" w:hAnsi="Arial" w:cs="Arial"/>
            <w:noProof/>
            <w:lang w:val="es-ES"/>
          </w:rPr>
          <w:t xml:space="preserve">evite que se produzca una </w:t>
        </w:r>
        <w:r w:rsidR="00E5646A" w:rsidRPr="00D60393">
          <w:rPr>
            <w:rFonts w:ascii="Arial" w:hAnsi="Arial" w:cs="Arial"/>
            <w:noProof/>
            <w:lang w:val="es-ES"/>
          </w:rPr>
          <w:t>inyección de energia excedentaria en la red de tra</w:t>
        </w:r>
        <w:r w:rsidR="004B7719" w:rsidRPr="00D60393">
          <w:rPr>
            <w:rFonts w:ascii="Arial" w:hAnsi="Arial" w:cs="Arial"/>
            <w:noProof/>
            <w:lang w:val="es-ES"/>
          </w:rPr>
          <w:t>n</w:t>
        </w:r>
        <w:r w:rsidR="00E5646A" w:rsidRPr="00D60393">
          <w:rPr>
            <w:rFonts w:ascii="Arial" w:hAnsi="Arial" w:cs="Arial"/>
            <w:noProof/>
            <w:lang w:val="es-ES"/>
          </w:rPr>
          <w:t xml:space="preserve">sporte o distribución. </w:t>
        </w:r>
        <w:r w:rsidR="00767AD3" w:rsidRPr="00D60393">
          <w:rPr>
            <w:rFonts w:ascii="Arial" w:hAnsi="Arial" w:cs="Arial"/>
            <w:noProof/>
            <w:lang w:val="es-ES"/>
          </w:rPr>
          <w:t xml:space="preserve">En el caso </w:t>
        </w:r>
        <w:r w:rsidR="004B7719" w:rsidRPr="00D60393">
          <w:rPr>
            <w:rFonts w:ascii="Arial" w:hAnsi="Arial" w:cs="Arial"/>
            <w:noProof/>
            <w:lang w:val="es-ES"/>
          </w:rPr>
          <w:t>de que no exista limitación para el resto de instalaciones de producción</w:t>
        </w:r>
        <w:r w:rsidR="001C55EB" w:rsidRPr="00D60393">
          <w:rPr>
            <w:rFonts w:ascii="Arial" w:hAnsi="Arial" w:cs="Arial"/>
            <w:noProof/>
            <w:lang w:val="es-ES"/>
          </w:rPr>
          <w:t xml:space="preserve">, ni por tanto problema a resolver por parte del operador del sistema, </w:t>
        </w:r>
        <w:r w:rsidR="00F14987" w:rsidRPr="00D60393">
          <w:rPr>
            <w:rFonts w:ascii="Arial" w:hAnsi="Arial" w:cs="Arial"/>
            <w:noProof/>
            <w:lang w:val="es-ES"/>
          </w:rPr>
          <w:t xml:space="preserve">no habrá </w:t>
        </w:r>
        <w:r w:rsidR="00ED67E5" w:rsidRPr="00D60393">
          <w:rPr>
            <w:rFonts w:ascii="Arial" w:hAnsi="Arial" w:cs="Arial"/>
            <w:noProof/>
            <w:lang w:val="es-ES"/>
          </w:rPr>
          <w:t>restricción en la inyección de energía excedentaria</w:t>
        </w:r>
        <w:r w:rsidR="00EF292A" w:rsidRPr="00D60393">
          <w:rPr>
            <w:rFonts w:ascii="Arial" w:hAnsi="Arial" w:cs="Arial"/>
            <w:noProof/>
            <w:lang w:val="es-ES"/>
          </w:rPr>
          <w:t xml:space="preserve"> a la red</w:t>
        </w:r>
        <w:r w:rsidR="003134E1" w:rsidRPr="00D60393">
          <w:rPr>
            <w:rFonts w:ascii="Arial" w:hAnsi="Arial" w:cs="Arial"/>
            <w:noProof/>
            <w:lang w:val="es-ES"/>
          </w:rPr>
          <w:t xml:space="preserve"> por parte del autoconsumidor</w:t>
        </w:r>
        <w:r w:rsidR="00ED67E5" w:rsidRPr="00D60393">
          <w:rPr>
            <w:rFonts w:ascii="Arial" w:hAnsi="Arial" w:cs="Arial"/>
            <w:noProof/>
            <w:lang w:val="es-ES"/>
          </w:rPr>
          <w:t>.</w:t>
        </w:r>
      </w:ins>
    </w:p>
    <w:p w14:paraId="3F4D8F96" w14:textId="70A0E717" w:rsidR="002727D9" w:rsidRPr="00D60393" w:rsidDel="006878B6" w:rsidRDefault="00FA457D" w:rsidP="007042B3">
      <w:pPr>
        <w:spacing w:before="80" w:line="240" w:lineRule="exact"/>
        <w:ind w:right="67" w:firstLine="340"/>
        <w:jc w:val="both"/>
        <w:rPr>
          <w:del w:id="413" w:author="Autor"/>
          <w:rFonts w:ascii="Arial" w:hAnsi="Arial" w:cs="Arial"/>
          <w:noProof/>
          <w:lang w:val="es-ES"/>
        </w:rPr>
      </w:pPr>
      <w:ins w:id="414" w:author="Autor">
        <w:r w:rsidRPr="00D60393">
          <w:rPr>
            <w:rFonts w:ascii="Arial" w:hAnsi="Arial" w:cs="Arial"/>
            <w:noProof/>
            <w:lang w:val="es-ES"/>
          </w:rPr>
          <w:t>Por último, en cuanto a la gestión de las capacidades técnicas de estas instalaciones de producción</w:t>
        </w:r>
        <w:r w:rsidR="007D3DD8" w:rsidRPr="00D60393">
          <w:rPr>
            <w:rFonts w:ascii="Arial" w:hAnsi="Arial" w:cs="Arial"/>
            <w:noProof/>
            <w:lang w:val="es-ES"/>
          </w:rPr>
          <w:t xml:space="preserve"> categoría B</w:t>
        </w:r>
        <w:r w:rsidR="002A5356" w:rsidRPr="00D60393">
          <w:rPr>
            <w:rFonts w:ascii="Arial" w:hAnsi="Arial" w:cs="Arial"/>
            <w:noProof/>
            <w:lang w:val="es-ES"/>
          </w:rPr>
          <w:t>, en régimen de autoconsumo,</w:t>
        </w:r>
        <w:r w:rsidRPr="00D60393">
          <w:rPr>
            <w:rFonts w:ascii="Arial" w:hAnsi="Arial" w:cs="Arial"/>
            <w:noProof/>
            <w:lang w:val="es-ES"/>
          </w:rPr>
          <w:t xml:space="preserve"> a las que resulten de aplicación los requisitos técnicos definidos en</w:t>
        </w:r>
        <w:r w:rsidR="000F1B9E" w:rsidRPr="00D60393">
          <w:rPr>
            <w:rFonts w:ascii="Arial" w:hAnsi="Arial" w:cs="Arial"/>
            <w:noProof/>
            <w:lang w:val="es-ES"/>
          </w:rPr>
          <w:t xml:space="preserve"> el</w:t>
        </w:r>
        <w:r w:rsidRPr="00D60393">
          <w:rPr>
            <w:rFonts w:ascii="Arial" w:hAnsi="Arial" w:cs="Arial"/>
            <w:noProof/>
            <w:lang w:val="es-ES"/>
          </w:rPr>
          <w:t xml:space="preserve"> </w:t>
        </w:r>
        <w:r w:rsidR="000F1B9E" w:rsidRPr="00D60393">
          <w:rPr>
            <w:rFonts w:ascii="Arial" w:hAnsi="Arial" w:cs="Arial"/>
            <w:noProof/>
            <w:lang w:val="es-ES"/>
          </w:rPr>
          <w:t>P.O. SENP 12.2, o normativa posterior que lo sustituya</w:t>
        </w:r>
        <w:r w:rsidRPr="00D60393">
          <w:rPr>
            <w:rFonts w:ascii="Arial" w:hAnsi="Arial" w:cs="Arial"/>
            <w:noProof/>
            <w:lang w:val="es-ES"/>
          </w:rPr>
          <w:t xml:space="preserve">, el </w:t>
        </w:r>
        <w:r w:rsidR="00893081" w:rsidRPr="00D60393">
          <w:rPr>
            <w:rFonts w:ascii="Arial" w:hAnsi="Arial" w:cs="Arial"/>
            <w:noProof/>
            <w:lang w:val="es-ES"/>
          </w:rPr>
          <w:t>o</w:t>
        </w:r>
        <w:r w:rsidRPr="00D60393">
          <w:rPr>
            <w:rFonts w:ascii="Arial" w:hAnsi="Arial" w:cs="Arial"/>
            <w:noProof/>
            <w:lang w:val="es-ES"/>
          </w:rPr>
          <w:t xml:space="preserve">perador del </w:t>
        </w:r>
        <w:r w:rsidR="00893081" w:rsidRPr="00D60393">
          <w:rPr>
            <w:rFonts w:ascii="Arial" w:hAnsi="Arial" w:cs="Arial"/>
            <w:noProof/>
            <w:lang w:val="es-ES"/>
          </w:rPr>
          <w:t>s</w:t>
        </w:r>
        <w:r w:rsidRPr="00D60393">
          <w:rPr>
            <w:rFonts w:ascii="Arial" w:hAnsi="Arial" w:cs="Arial"/>
            <w:noProof/>
            <w:lang w:val="es-ES"/>
          </w:rPr>
          <w:t>istema no hará distinción en su gestión, es decir, no tendrá en cuenta si la instalación de producción está inyectando o no energía a la red.</w:t>
        </w:r>
      </w:ins>
    </w:p>
    <w:p w14:paraId="0713FC3F" w14:textId="77777777" w:rsidR="006878B6" w:rsidRPr="00D60393" w:rsidRDefault="006878B6" w:rsidP="007042B3">
      <w:pPr>
        <w:spacing w:before="80" w:line="240" w:lineRule="exact"/>
        <w:ind w:right="67" w:firstLine="340"/>
        <w:jc w:val="both"/>
        <w:rPr>
          <w:ins w:id="415" w:author="Autor"/>
          <w:rFonts w:ascii="Arial" w:hAnsi="Arial" w:cs="Arial"/>
          <w:noProof/>
          <w:lang w:val="es-ES"/>
        </w:rPr>
      </w:pPr>
    </w:p>
    <w:p w14:paraId="2EF98093" w14:textId="12E2B6D3" w:rsidR="005807C8" w:rsidRPr="00D60393" w:rsidDel="006B4ADC" w:rsidRDefault="00D3248B" w:rsidP="007042B3">
      <w:pPr>
        <w:spacing w:before="80" w:line="240" w:lineRule="exact"/>
        <w:ind w:right="67" w:firstLine="340"/>
        <w:jc w:val="both"/>
        <w:rPr>
          <w:del w:id="416" w:author="Autor"/>
          <w:rFonts w:ascii="Arial" w:hAnsi="Arial" w:cs="Arial"/>
          <w:noProof/>
          <w:lang w:val="es-ES"/>
        </w:rPr>
      </w:pPr>
      <w:del w:id="417" w:author="Autor">
        <w:r w:rsidRPr="00D60393" w:rsidDel="000213D2">
          <w:rPr>
            <w:rFonts w:ascii="Arial" w:hAnsi="Arial" w:cs="Arial"/>
            <w:noProof/>
            <w:color w:val="000000"/>
            <w:lang w:val="es-ES"/>
          </w:rPr>
          <w:delText>7</w:delText>
        </w:r>
      </w:del>
      <w:ins w:id="418" w:author="Autor">
        <w:r w:rsidR="00421565" w:rsidRPr="00D60393">
          <w:rPr>
            <w:rFonts w:ascii="Arial" w:hAnsi="Arial" w:cs="Arial"/>
            <w:noProof/>
            <w:color w:val="000000"/>
            <w:lang w:val="es-ES"/>
          </w:rPr>
          <w:t>9</w:t>
        </w:r>
      </w:ins>
      <w:r w:rsidRPr="00D60393">
        <w:rPr>
          <w:rFonts w:ascii="Arial" w:hAnsi="Arial" w:cs="Arial"/>
          <w:noProof/>
          <w:color w:val="000000"/>
          <w:lang w:val="es-ES"/>
        </w:rPr>
        <w:t>.</w:t>
      </w:r>
      <w:r w:rsidRPr="00D60393">
        <w:rPr>
          <w:rFonts w:ascii="Arial" w:hAnsi="Arial" w:cs="Arial"/>
          <w:noProof/>
          <w:color w:val="000000"/>
          <w:spacing w:val="145"/>
          <w:lang w:val="es-ES"/>
        </w:rPr>
        <w:t xml:space="preserve"> </w:t>
      </w:r>
      <w:r w:rsidRPr="00D60393">
        <w:rPr>
          <w:rFonts w:ascii="Arial" w:hAnsi="Arial" w:cs="Arial"/>
          <w:noProof/>
          <w:color w:val="000000"/>
          <w:lang w:val="es-ES"/>
        </w:rPr>
        <w:t>Mecanismo excepcional de resolución. En el caso de que, ante situaciones de emergencia o por razones de urgencia, causadas por fuerza mayor o por otra índole no prevista o controlable, no sea posible resolver las restricciones mediante los mecanismos previstos</w:t>
      </w:r>
      <w:r w:rsidRPr="00D60393">
        <w:rPr>
          <w:rFonts w:ascii="Arial" w:hAnsi="Arial" w:cs="Arial"/>
          <w:noProof/>
          <w:color w:val="000000"/>
          <w:spacing w:val="-3"/>
          <w:lang w:val="es-ES"/>
        </w:rPr>
        <w:t xml:space="preserve"> </w:t>
      </w:r>
      <w:r w:rsidRPr="00D60393">
        <w:rPr>
          <w:rFonts w:ascii="Arial" w:hAnsi="Arial" w:cs="Arial"/>
          <w:noProof/>
          <w:color w:val="000000"/>
          <w:lang w:val="es-ES"/>
        </w:rPr>
        <w:t>en</w:t>
      </w:r>
      <w:r w:rsidRPr="00D60393">
        <w:rPr>
          <w:rFonts w:ascii="Arial" w:hAnsi="Arial" w:cs="Arial"/>
          <w:noProof/>
          <w:color w:val="000000"/>
          <w:spacing w:val="-3"/>
          <w:lang w:val="es-ES"/>
        </w:rPr>
        <w:t xml:space="preserve"> </w:t>
      </w:r>
      <w:r w:rsidRPr="00D60393">
        <w:rPr>
          <w:rFonts w:ascii="Arial" w:hAnsi="Arial" w:cs="Arial"/>
          <w:noProof/>
          <w:color w:val="000000"/>
          <w:lang w:val="es-ES"/>
        </w:rPr>
        <w:t>este</w:t>
      </w:r>
      <w:r w:rsidRPr="00D60393">
        <w:rPr>
          <w:rFonts w:ascii="Arial" w:hAnsi="Arial" w:cs="Arial"/>
          <w:noProof/>
          <w:color w:val="000000"/>
          <w:spacing w:val="-3"/>
          <w:lang w:val="es-ES"/>
        </w:rPr>
        <w:t xml:space="preserve"> </w:t>
      </w:r>
      <w:r w:rsidRPr="00D60393">
        <w:rPr>
          <w:rFonts w:ascii="Arial" w:hAnsi="Arial" w:cs="Arial"/>
          <w:noProof/>
          <w:color w:val="000000"/>
          <w:lang w:val="es-ES"/>
        </w:rPr>
        <w:t>procedimiento,</w:t>
      </w:r>
      <w:r w:rsidRPr="00D60393">
        <w:rPr>
          <w:rFonts w:ascii="Arial" w:hAnsi="Arial" w:cs="Arial"/>
          <w:noProof/>
          <w:color w:val="000000"/>
          <w:spacing w:val="-3"/>
          <w:lang w:val="es-ES"/>
        </w:rPr>
        <w:t xml:space="preserve"> </w:t>
      </w:r>
      <w:r w:rsidRPr="00D60393">
        <w:rPr>
          <w:rFonts w:ascii="Arial" w:hAnsi="Arial" w:cs="Arial"/>
          <w:noProof/>
          <w:color w:val="000000"/>
          <w:lang w:val="es-ES"/>
        </w:rPr>
        <w:t>el</w:t>
      </w:r>
      <w:r w:rsidRPr="00D60393">
        <w:rPr>
          <w:rFonts w:ascii="Arial" w:hAnsi="Arial" w:cs="Arial"/>
          <w:noProof/>
          <w:color w:val="000000"/>
          <w:spacing w:val="-3"/>
          <w:lang w:val="es-ES"/>
        </w:rPr>
        <w:t xml:space="preserve"> </w:t>
      </w:r>
      <w:del w:id="419" w:author="Autor">
        <w:r w:rsidRPr="00D60393" w:rsidDel="003E2EC8">
          <w:rPr>
            <w:rFonts w:ascii="Arial" w:hAnsi="Arial" w:cs="Arial"/>
            <w:noProof/>
            <w:color w:val="000000"/>
            <w:lang w:val="es-ES"/>
          </w:rPr>
          <w:delText>O</w:delText>
        </w:r>
      </w:del>
      <w:ins w:id="420" w:author="Autor">
        <w:r w:rsidR="003E2EC8" w:rsidRPr="00D60393">
          <w:rPr>
            <w:rFonts w:ascii="Arial" w:hAnsi="Arial" w:cs="Arial"/>
            <w:noProof/>
            <w:color w:val="000000"/>
            <w:lang w:val="es-ES"/>
          </w:rPr>
          <w:t>o</w:t>
        </w:r>
      </w:ins>
      <w:r w:rsidRPr="00D60393">
        <w:rPr>
          <w:rFonts w:ascii="Arial" w:hAnsi="Arial" w:cs="Arial"/>
          <w:noProof/>
          <w:color w:val="000000"/>
          <w:lang w:val="es-ES"/>
        </w:rPr>
        <w:t>perador</w:t>
      </w:r>
      <w:r w:rsidRPr="00D60393">
        <w:rPr>
          <w:rFonts w:ascii="Arial" w:hAnsi="Arial" w:cs="Arial"/>
          <w:noProof/>
          <w:color w:val="000000"/>
          <w:spacing w:val="-3"/>
          <w:lang w:val="es-ES"/>
        </w:rPr>
        <w:t xml:space="preserve"> </w:t>
      </w:r>
      <w:r w:rsidRPr="00D60393">
        <w:rPr>
          <w:rFonts w:ascii="Arial" w:hAnsi="Arial" w:cs="Arial"/>
          <w:noProof/>
          <w:color w:val="000000"/>
          <w:lang w:val="es-ES"/>
        </w:rPr>
        <w:t>del</w:t>
      </w:r>
      <w:r w:rsidRPr="00D60393">
        <w:rPr>
          <w:rFonts w:ascii="Arial" w:hAnsi="Arial" w:cs="Arial"/>
          <w:noProof/>
          <w:color w:val="000000"/>
          <w:spacing w:val="-3"/>
          <w:lang w:val="es-ES"/>
        </w:rPr>
        <w:t xml:space="preserve"> </w:t>
      </w:r>
      <w:del w:id="421" w:author="Autor">
        <w:r w:rsidRPr="00D60393" w:rsidDel="003E2EC8">
          <w:rPr>
            <w:rFonts w:ascii="Arial" w:hAnsi="Arial" w:cs="Arial"/>
            <w:noProof/>
            <w:color w:val="000000"/>
            <w:lang w:val="es-ES"/>
          </w:rPr>
          <w:delText>S</w:delText>
        </w:r>
      </w:del>
      <w:ins w:id="422" w:author="Autor">
        <w:r w:rsidR="003E2EC8" w:rsidRPr="00D60393">
          <w:rPr>
            <w:rFonts w:ascii="Arial" w:hAnsi="Arial" w:cs="Arial"/>
            <w:noProof/>
            <w:color w:val="000000"/>
            <w:lang w:val="es-ES"/>
          </w:rPr>
          <w:t>s</w:t>
        </w:r>
      </w:ins>
      <w:r w:rsidRPr="00D60393">
        <w:rPr>
          <w:rFonts w:ascii="Arial" w:hAnsi="Arial" w:cs="Arial"/>
          <w:noProof/>
          <w:color w:val="000000"/>
          <w:lang w:val="es-ES"/>
        </w:rPr>
        <w:t>istema</w:t>
      </w:r>
      <w:r w:rsidRPr="00D60393">
        <w:rPr>
          <w:rFonts w:ascii="Arial" w:hAnsi="Arial" w:cs="Arial"/>
          <w:noProof/>
          <w:color w:val="000000"/>
          <w:spacing w:val="-3"/>
          <w:lang w:val="es-ES"/>
        </w:rPr>
        <w:t xml:space="preserve"> </w:t>
      </w:r>
      <w:r w:rsidRPr="00D60393">
        <w:rPr>
          <w:rFonts w:ascii="Arial" w:hAnsi="Arial" w:cs="Arial"/>
          <w:noProof/>
          <w:color w:val="000000"/>
          <w:lang w:val="es-ES"/>
        </w:rPr>
        <w:t>podrá</w:t>
      </w:r>
      <w:r w:rsidRPr="00D60393">
        <w:rPr>
          <w:rFonts w:ascii="Arial" w:hAnsi="Arial" w:cs="Arial"/>
          <w:noProof/>
          <w:color w:val="000000"/>
          <w:spacing w:val="-3"/>
          <w:lang w:val="es-ES"/>
        </w:rPr>
        <w:t xml:space="preserve"> </w:t>
      </w:r>
      <w:r w:rsidRPr="00D60393">
        <w:rPr>
          <w:rFonts w:ascii="Arial" w:hAnsi="Arial" w:cs="Arial"/>
          <w:noProof/>
          <w:color w:val="000000"/>
          <w:lang w:val="es-ES"/>
        </w:rPr>
        <w:t>adoptar</w:t>
      </w:r>
      <w:r w:rsidRPr="00D60393">
        <w:rPr>
          <w:rFonts w:ascii="Arial" w:hAnsi="Arial" w:cs="Arial"/>
          <w:noProof/>
          <w:color w:val="000000"/>
          <w:spacing w:val="-3"/>
          <w:lang w:val="es-ES"/>
        </w:rPr>
        <w:t xml:space="preserve"> </w:t>
      </w:r>
      <w:r w:rsidRPr="00D60393">
        <w:rPr>
          <w:rFonts w:ascii="Arial" w:hAnsi="Arial" w:cs="Arial"/>
          <w:noProof/>
          <w:color w:val="000000"/>
          <w:lang w:val="es-ES"/>
        </w:rPr>
        <w:t>las</w:t>
      </w:r>
      <w:r w:rsidRPr="00D60393">
        <w:rPr>
          <w:rFonts w:ascii="Arial" w:hAnsi="Arial" w:cs="Arial"/>
          <w:noProof/>
          <w:color w:val="000000"/>
          <w:spacing w:val="-3"/>
          <w:lang w:val="es-ES"/>
        </w:rPr>
        <w:t xml:space="preserve"> </w:t>
      </w:r>
      <w:r w:rsidRPr="00D60393">
        <w:rPr>
          <w:rFonts w:ascii="Arial" w:hAnsi="Arial" w:cs="Arial"/>
          <w:noProof/>
          <w:color w:val="000000"/>
          <w:lang w:val="es-ES"/>
        </w:rPr>
        <w:t>decisiones</w:t>
      </w:r>
      <w:r w:rsidRPr="00D60393">
        <w:rPr>
          <w:rFonts w:ascii="Arial" w:hAnsi="Arial" w:cs="Arial"/>
          <w:noProof/>
          <w:color w:val="000000"/>
          <w:spacing w:val="-3"/>
          <w:lang w:val="es-ES"/>
        </w:rPr>
        <w:t xml:space="preserve"> </w:t>
      </w:r>
      <w:r w:rsidRPr="00D60393">
        <w:rPr>
          <w:rFonts w:ascii="Arial" w:hAnsi="Arial" w:cs="Arial"/>
          <w:noProof/>
          <w:color w:val="000000"/>
          <w:lang w:val="es-ES"/>
        </w:rPr>
        <w:t>de programación</w:t>
      </w:r>
      <w:ins w:id="423" w:author="Autor">
        <w:r w:rsidR="004F4736" w:rsidRPr="00D60393">
          <w:rPr>
            <w:rFonts w:ascii="Arial" w:hAnsi="Arial" w:cs="Arial"/>
            <w:noProof/>
            <w:color w:val="000000"/>
            <w:lang w:val="es-ES"/>
          </w:rPr>
          <w:t xml:space="preserve"> u</w:t>
        </w:r>
      </w:ins>
      <w:r w:rsidRPr="00D60393">
        <w:rPr>
          <w:rFonts w:ascii="Arial" w:hAnsi="Arial" w:cs="Arial"/>
          <w:noProof/>
          <w:color w:val="000000"/>
          <w:lang w:val="es-ES"/>
        </w:rPr>
        <w:t xml:space="preserve"> </w:t>
      </w:r>
      <w:ins w:id="424" w:author="Autor">
        <w:r w:rsidR="006D51E0" w:rsidRPr="00D60393">
          <w:rPr>
            <w:rFonts w:ascii="Arial" w:hAnsi="Arial" w:cs="Arial"/>
            <w:noProof/>
            <w:color w:val="000000"/>
            <w:lang w:val="es-ES"/>
          </w:rPr>
          <w:t xml:space="preserve">operación </w:t>
        </w:r>
      </w:ins>
      <w:r w:rsidRPr="00D60393">
        <w:rPr>
          <w:rFonts w:ascii="Arial" w:hAnsi="Arial" w:cs="Arial"/>
          <w:noProof/>
          <w:color w:val="000000"/>
          <w:lang w:val="es-ES"/>
        </w:rPr>
        <w:t>que considere oportunas, justificando sus actuaciones a posteriori ante los agentes afectados, ante el Centro Directivo competente en materia de energía del SEN</w:t>
      </w:r>
      <w:r w:rsidRPr="00D60393">
        <w:rPr>
          <w:rFonts w:ascii="Arial" w:hAnsi="Arial" w:cs="Arial"/>
          <w:noProof/>
          <w:color w:val="000000"/>
          <w:spacing w:val="-3"/>
          <w:lang w:val="es-ES"/>
        </w:rPr>
        <w:t>P</w:t>
      </w:r>
      <w:r w:rsidRPr="00D60393">
        <w:rPr>
          <w:rFonts w:ascii="Arial" w:hAnsi="Arial" w:cs="Arial"/>
          <w:noProof/>
          <w:color w:val="000000"/>
          <w:lang w:val="es-ES"/>
        </w:rPr>
        <w:t xml:space="preserve"> correspondiente y ante la CNMC, sin perjuicio de la retribución económica de las mismas que sea de aplicación en cada caso.</w:t>
      </w:r>
      <w:r w:rsidRPr="00D60393">
        <w:rPr>
          <w:rFonts w:ascii="Arial" w:hAnsi="Arial" w:cs="Arial"/>
          <w:noProof/>
          <w:lang w:val="es-ES"/>
        </w:rPr>
        <w:t xml:space="preserve"> </w:t>
      </w:r>
    </w:p>
    <w:p w14:paraId="2EF98094" w14:textId="0F9CFAED" w:rsidR="005807C8" w:rsidRPr="00D60393" w:rsidRDefault="005807C8" w:rsidP="007042B3">
      <w:pPr>
        <w:spacing w:before="80" w:line="240" w:lineRule="exact"/>
        <w:ind w:right="67"/>
        <w:jc w:val="both"/>
        <w:rPr>
          <w:rFonts w:ascii="Arial" w:hAnsi="Arial" w:cs="Arial"/>
          <w:noProof/>
          <w:lang w:val="es-ES"/>
        </w:rPr>
      </w:pPr>
    </w:p>
    <w:sectPr w:rsidR="005807C8" w:rsidRPr="00D60393" w:rsidSect="007042B3">
      <w:headerReference w:type="default" r:id="rId11"/>
      <w:footerReference w:type="default" r:id="rId12"/>
      <w:type w:val="continuous"/>
      <w:pgSz w:w="11915" w:h="16847"/>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851CF" w14:textId="77777777" w:rsidR="005426AE" w:rsidRDefault="005426AE" w:rsidP="00D3248B">
      <w:r>
        <w:separator/>
      </w:r>
    </w:p>
  </w:endnote>
  <w:endnote w:type="continuationSeparator" w:id="0">
    <w:p w14:paraId="0114D03A" w14:textId="77777777" w:rsidR="005426AE" w:rsidRDefault="005426AE" w:rsidP="00D3248B">
      <w:r>
        <w:continuationSeparator/>
      </w:r>
    </w:p>
  </w:endnote>
  <w:endnote w:type="continuationNotice" w:id="1">
    <w:p w14:paraId="059AF10E" w14:textId="77777777" w:rsidR="005426AE" w:rsidRDefault="00542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35"/>
      <w:gridCol w:w="3235"/>
      <w:gridCol w:w="3235"/>
    </w:tblGrid>
    <w:tr w:rsidR="23FC71E6" w14:paraId="2F4F9422" w14:textId="77777777" w:rsidTr="006023E5">
      <w:tc>
        <w:tcPr>
          <w:tcW w:w="3235" w:type="dxa"/>
        </w:tcPr>
        <w:p w14:paraId="70DEB0E3" w14:textId="7D47C845" w:rsidR="23FC71E6" w:rsidRDefault="23FC71E6" w:rsidP="006023E5">
          <w:pPr>
            <w:pStyle w:val="Encabezado"/>
            <w:ind w:left="-115"/>
          </w:pPr>
        </w:p>
      </w:tc>
      <w:tc>
        <w:tcPr>
          <w:tcW w:w="3235" w:type="dxa"/>
        </w:tcPr>
        <w:p w14:paraId="0D875DCC" w14:textId="561C31E8" w:rsidR="23FC71E6" w:rsidRDefault="23FC71E6" w:rsidP="006023E5">
          <w:pPr>
            <w:pStyle w:val="Encabezado"/>
            <w:jc w:val="center"/>
          </w:pPr>
        </w:p>
      </w:tc>
      <w:tc>
        <w:tcPr>
          <w:tcW w:w="3235" w:type="dxa"/>
        </w:tcPr>
        <w:p w14:paraId="28DB884C" w14:textId="77D3C608" w:rsidR="23FC71E6" w:rsidRDefault="23FC71E6" w:rsidP="006023E5">
          <w:pPr>
            <w:pStyle w:val="Encabezado"/>
            <w:ind w:right="-115"/>
            <w:jc w:val="right"/>
          </w:pPr>
        </w:p>
      </w:tc>
    </w:tr>
  </w:tbl>
  <w:p w14:paraId="38569434" w14:textId="5C5F9D64" w:rsidR="23FC71E6" w:rsidRDefault="23FC71E6" w:rsidP="000F30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48FA3" w14:textId="77777777" w:rsidR="005426AE" w:rsidRDefault="005426AE" w:rsidP="00D3248B">
      <w:r>
        <w:separator/>
      </w:r>
    </w:p>
  </w:footnote>
  <w:footnote w:type="continuationSeparator" w:id="0">
    <w:p w14:paraId="6DEEF23D" w14:textId="77777777" w:rsidR="005426AE" w:rsidRDefault="005426AE" w:rsidP="00D3248B">
      <w:r>
        <w:continuationSeparator/>
      </w:r>
    </w:p>
  </w:footnote>
  <w:footnote w:type="continuationNotice" w:id="1">
    <w:p w14:paraId="02BB37D9" w14:textId="77777777" w:rsidR="005426AE" w:rsidRDefault="005426AE"/>
  </w:footnote>
  <w:footnote w:id="2">
    <w:p w14:paraId="1344B480" w14:textId="5700CB94" w:rsidR="00F44948" w:rsidRPr="006B3CEA" w:rsidRDefault="00F44948" w:rsidP="006B3CEA">
      <w:pPr>
        <w:pStyle w:val="Textonotapie"/>
        <w:jc w:val="both"/>
        <w:rPr>
          <w:sz w:val="18"/>
          <w:szCs w:val="18"/>
          <w:lang w:val="es-ES"/>
        </w:rPr>
      </w:pPr>
      <w:ins w:id="112" w:author="Autor">
        <w:r w:rsidRPr="006B3CEA">
          <w:rPr>
            <w:rStyle w:val="Refdenotaalpie"/>
            <w:rFonts w:ascii="Arial" w:hAnsi="Arial" w:cs="Arial"/>
            <w:sz w:val="22"/>
            <w:szCs w:val="18"/>
          </w:rPr>
          <w:footnoteRef/>
        </w:r>
        <w:r w:rsidRPr="006B3CEA">
          <w:rPr>
            <w:sz w:val="22"/>
            <w:szCs w:val="18"/>
            <w:lang w:val="es-ES"/>
          </w:rPr>
          <w:t xml:space="preserve"> </w:t>
        </w:r>
        <w:r w:rsidRPr="006B3CEA">
          <w:rPr>
            <w:rFonts w:ascii="Arial" w:hAnsi="Arial" w:cs="Arial"/>
            <w:noProof/>
            <w:color w:val="000000"/>
            <w:sz w:val="18"/>
            <w:szCs w:val="18"/>
            <w:lang w:val="es-ES"/>
          </w:rPr>
          <w:t xml:space="preserve">En el caso de </w:t>
        </w:r>
        <w:r w:rsidR="00B619E2" w:rsidRPr="006B3CEA">
          <w:rPr>
            <w:rFonts w:ascii="Arial" w:hAnsi="Arial" w:cs="Arial"/>
            <w:noProof/>
            <w:color w:val="000000"/>
            <w:sz w:val="18"/>
            <w:szCs w:val="18"/>
            <w:lang w:val="es-ES"/>
          </w:rPr>
          <w:t xml:space="preserve">un sistema eléctrico </w:t>
        </w:r>
        <w:r w:rsidRPr="006B3CEA">
          <w:rPr>
            <w:rFonts w:ascii="Arial" w:hAnsi="Arial" w:cs="Arial"/>
            <w:noProof/>
            <w:color w:val="000000"/>
            <w:sz w:val="18"/>
            <w:szCs w:val="18"/>
            <w:lang w:val="es-ES"/>
          </w:rPr>
          <w:t xml:space="preserve">que no </w:t>
        </w:r>
        <w:r w:rsidR="00B619E2" w:rsidRPr="006B3CEA">
          <w:rPr>
            <w:rFonts w:ascii="Arial" w:hAnsi="Arial" w:cs="Arial"/>
            <w:noProof/>
            <w:color w:val="000000"/>
            <w:sz w:val="18"/>
            <w:szCs w:val="18"/>
            <w:lang w:val="es-ES"/>
          </w:rPr>
          <w:t xml:space="preserve">cuente con </w:t>
        </w:r>
        <w:r w:rsidRPr="006B3CEA">
          <w:rPr>
            <w:rFonts w:ascii="Arial" w:hAnsi="Arial" w:cs="Arial"/>
            <w:noProof/>
            <w:color w:val="000000"/>
            <w:sz w:val="18"/>
            <w:szCs w:val="18"/>
            <w:lang w:val="es-ES"/>
          </w:rPr>
          <w:t>Red de Transporte</w:t>
        </w:r>
        <w:r w:rsidR="00B619E2" w:rsidRPr="006B3CEA">
          <w:rPr>
            <w:rFonts w:ascii="Arial" w:hAnsi="Arial" w:cs="Arial"/>
            <w:noProof/>
            <w:color w:val="000000"/>
            <w:sz w:val="18"/>
            <w:szCs w:val="18"/>
            <w:lang w:val="es-ES"/>
          </w:rPr>
          <w:t>,</w:t>
        </w:r>
        <w:r w:rsidRPr="006B3CEA">
          <w:rPr>
            <w:rFonts w:ascii="Arial" w:hAnsi="Arial" w:cs="Arial"/>
            <w:noProof/>
            <w:color w:val="000000"/>
            <w:sz w:val="18"/>
            <w:szCs w:val="18"/>
            <w:lang w:val="es-ES"/>
          </w:rPr>
          <w:t xml:space="preserve"> </w:t>
        </w:r>
        <w:r w:rsidR="00B619E2" w:rsidRPr="006B3CEA">
          <w:rPr>
            <w:rFonts w:ascii="Arial" w:hAnsi="Arial" w:cs="Arial"/>
            <w:noProof/>
            <w:color w:val="000000"/>
            <w:sz w:val="18"/>
            <w:szCs w:val="18"/>
            <w:lang w:val="es-ES"/>
          </w:rPr>
          <w:t xml:space="preserve">el operador del sistema identificará y comunicará </w:t>
        </w:r>
        <w:r w:rsidRPr="006B3CEA">
          <w:rPr>
            <w:rFonts w:ascii="Arial" w:hAnsi="Arial" w:cs="Arial"/>
            <w:noProof/>
            <w:color w:val="000000"/>
            <w:sz w:val="18"/>
            <w:szCs w:val="18"/>
            <w:lang w:val="es-ES"/>
          </w:rPr>
          <w:t xml:space="preserve">la </w:t>
        </w:r>
        <w:r w:rsidR="00B619E2" w:rsidRPr="006B3CEA">
          <w:rPr>
            <w:rFonts w:ascii="Arial" w:hAnsi="Arial" w:cs="Arial"/>
            <w:noProof/>
            <w:color w:val="000000"/>
            <w:sz w:val="18"/>
            <w:szCs w:val="18"/>
            <w:lang w:val="es-ES"/>
          </w:rPr>
          <w:t xml:space="preserve">producción </w:t>
        </w:r>
        <w:r w:rsidRPr="006B3CEA">
          <w:rPr>
            <w:rFonts w:ascii="Arial" w:hAnsi="Arial" w:cs="Arial"/>
            <w:noProof/>
            <w:color w:val="000000"/>
            <w:sz w:val="18"/>
            <w:szCs w:val="18"/>
            <w:lang w:val="es-ES"/>
          </w:rPr>
          <w:t>máxima admisible de</w:t>
        </w:r>
        <w:r w:rsidR="00B619E2" w:rsidRPr="006B3CEA">
          <w:rPr>
            <w:rFonts w:ascii="Arial" w:hAnsi="Arial" w:cs="Arial"/>
            <w:noProof/>
            <w:color w:val="000000"/>
            <w:sz w:val="18"/>
            <w:szCs w:val="18"/>
            <w:lang w:val="es-ES"/>
          </w:rPr>
          <w:t xml:space="preserve"> las instalaciones de producción, dentro del ámbito de aplicación de este procedimiento, que pertenezcan a dicho sistema eléctrico.</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35"/>
      <w:gridCol w:w="3235"/>
      <w:gridCol w:w="3235"/>
    </w:tblGrid>
    <w:tr w:rsidR="23FC71E6" w14:paraId="258205D0" w14:textId="77777777" w:rsidTr="006023E5">
      <w:tc>
        <w:tcPr>
          <w:tcW w:w="3235" w:type="dxa"/>
        </w:tcPr>
        <w:p w14:paraId="719F9DEF" w14:textId="4DC47834" w:rsidR="23FC71E6" w:rsidRDefault="23FC71E6" w:rsidP="006023E5">
          <w:pPr>
            <w:pStyle w:val="Encabezado"/>
            <w:ind w:left="-115"/>
          </w:pPr>
        </w:p>
      </w:tc>
      <w:tc>
        <w:tcPr>
          <w:tcW w:w="3235" w:type="dxa"/>
        </w:tcPr>
        <w:p w14:paraId="576E378A" w14:textId="45DC519A" w:rsidR="23FC71E6" w:rsidRDefault="23FC71E6" w:rsidP="006023E5">
          <w:pPr>
            <w:pStyle w:val="Encabezado"/>
            <w:jc w:val="center"/>
          </w:pPr>
        </w:p>
      </w:tc>
      <w:tc>
        <w:tcPr>
          <w:tcW w:w="3235" w:type="dxa"/>
        </w:tcPr>
        <w:p w14:paraId="006CE128" w14:textId="336C7ECB" w:rsidR="23FC71E6" w:rsidRDefault="23FC71E6" w:rsidP="006023E5">
          <w:pPr>
            <w:pStyle w:val="Encabezado"/>
            <w:ind w:right="-115"/>
            <w:jc w:val="right"/>
          </w:pPr>
        </w:p>
      </w:tc>
    </w:tr>
  </w:tbl>
  <w:p w14:paraId="2BE1300D" w14:textId="1149FF49" w:rsidR="23FC71E6" w:rsidRDefault="23FC71E6" w:rsidP="000F30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A6A61"/>
    <w:multiLevelType w:val="hybridMultilevel"/>
    <w:tmpl w:val="AF8AB928"/>
    <w:lvl w:ilvl="0" w:tplc="4D8A276C">
      <w:start w:val="1"/>
      <w:numFmt w:val="upperRoman"/>
      <w:lvlText w:val="%1."/>
      <w:lvlJc w:val="left"/>
      <w:pPr>
        <w:ind w:left="3163" w:hanging="1440"/>
      </w:pPr>
      <w:rPr>
        <w:rFonts w:hint="default"/>
      </w:rPr>
    </w:lvl>
    <w:lvl w:ilvl="1" w:tplc="0C0A0019" w:tentative="1">
      <w:start w:val="1"/>
      <w:numFmt w:val="lowerLetter"/>
      <w:lvlText w:val="%2."/>
      <w:lvlJc w:val="left"/>
      <w:pPr>
        <w:ind w:left="2803" w:hanging="360"/>
      </w:pPr>
    </w:lvl>
    <w:lvl w:ilvl="2" w:tplc="0C0A001B" w:tentative="1">
      <w:start w:val="1"/>
      <w:numFmt w:val="lowerRoman"/>
      <w:lvlText w:val="%3."/>
      <w:lvlJc w:val="right"/>
      <w:pPr>
        <w:ind w:left="3523" w:hanging="180"/>
      </w:pPr>
    </w:lvl>
    <w:lvl w:ilvl="3" w:tplc="0C0A000F" w:tentative="1">
      <w:start w:val="1"/>
      <w:numFmt w:val="decimal"/>
      <w:lvlText w:val="%4."/>
      <w:lvlJc w:val="left"/>
      <w:pPr>
        <w:ind w:left="4243" w:hanging="360"/>
      </w:pPr>
    </w:lvl>
    <w:lvl w:ilvl="4" w:tplc="0C0A0019" w:tentative="1">
      <w:start w:val="1"/>
      <w:numFmt w:val="lowerLetter"/>
      <w:lvlText w:val="%5."/>
      <w:lvlJc w:val="left"/>
      <w:pPr>
        <w:ind w:left="4963" w:hanging="360"/>
      </w:pPr>
    </w:lvl>
    <w:lvl w:ilvl="5" w:tplc="0C0A001B" w:tentative="1">
      <w:start w:val="1"/>
      <w:numFmt w:val="lowerRoman"/>
      <w:lvlText w:val="%6."/>
      <w:lvlJc w:val="right"/>
      <w:pPr>
        <w:ind w:left="5683" w:hanging="180"/>
      </w:pPr>
    </w:lvl>
    <w:lvl w:ilvl="6" w:tplc="0C0A000F" w:tentative="1">
      <w:start w:val="1"/>
      <w:numFmt w:val="decimal"/>
      <w:lvlText w:val="%7."/>
      <w:lvlJc w:val="left"/>
      <w:pPr>
        <w:ind w:left="6403" w:hanging="360"/>
      </w:pPr>
    </w:lvl>
    <w:lvl w:ilvl="7" w:tplc="0C0A0019" w:tentative="1">
      <w:start w:val="1"/>
      <w:numFmt w:val="lowerLetter"/>
      <w:lvlText w:val="%8."/>
      <w:lvlJc w:val="left"/>
      <w:pPr>
        <w:ind w:left="7123" w:hanging="360"/>
      </w:pPr>
    </w:lvl>
    <w:lvl w:ilvl="8" w:tplc="0C0A001B" w:tentative="1">
      <w:start w:val="1"/>
      <w:numFmt w:val="lowerRoman"/>
      <w:lvlText w:val="%9."/>
      <w:lvlJc w:val="right"/>
      <w:pPr>
        <w:ind w:left="7843" w:hanging="180"/>
      </w:pPr>
    </w:lvl>
  </w:abstractNum>
  <w:abstractNum w:abstractNumId="1" w15:restartNumberingAfterBreak="0">
    <w:nsid w:val="3E8E1FA5"/>
    <w:multiLevelType w:val="hybridMultilevel"/>
    <w:tmpl w:val="46B02F80"/>
    <w:lvl w:ilvl="0" w:tplc="87EC09E0">
      <w:start w:val="1"/>
      <w:numFmt w:val="lowerLetter"/>
      <w:lvlText w:val="%1)"/>
      <w:lvlJc w:val="left"/>
      <w:pPr>
        <w:ind w:left="2520" w:hanging="360"/>
      </w:pPr>
      <w:rPr>
        <w:rFonts w:hint="default"/>
      </w:rPr>
    </w:lvl>
    <w:lvl w:ilvl="1" w:tplc="0C0A0019">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2" w15:restartNumberingAfterBreak="0">
    <w:nsid w:val="47D90B3C"/>
    <w:multiLevelType w:val="hybridMultilevel"/>
    <w:tmpl w:val="63E0F290"/>
    <w:lvl w:ilvl="0" w:tplc="24B0F6D8">
      <w:start w:val="1"/>
      <w:numFmt w:val="lowerLetter"/>
      <w:lvlText w:val="%1)"/>
      <w:lvlJc w:val="left"/>
      <w:pPr>
        <w:ind w:left="2520"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3" w15:restartNumberingAfterBreak="0">
    <w:nsid w:val="67D35F26"/>
    <w:multiLevelType w:val="hybridMultilevel"/>
    <w:tmpl w:val="441445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5D0240"/>
    <w:multiLevelType w:val="hybridMultilevel"/>
    <w:tmpl w:val="083E9EB0"/>
    <w:lvl w:ilvl="0" w:tplc="87EC09E0">
      <w:start w:val="1"/>
      <w:numFmt w:val="lowerLetter"/>
      <w:lvlText w:val="%1)"/>
      <w:lvlJc w:val="left"/>
      <w:pPr>
        <w:ind w:left="2520" w:hanging="360"/>
      </w:pPr>
      <w:rPr>
        <w:rFonts w:hint="default"/>
      </w:rPr>
    </w:lvl>
    <w:lvl w:ilvl="1" w:tplc="0C0A000F">
      <w:start w:val="1"/>
      <w:numFmt w:val="decimal"/>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5" w15:restartNumberingAfterBreak="0">
    <w:nsid w:val="6C9D1757"/>
    <w:multiLevelType w:val="hybridMultilevel"/>
    <w:tmpl w:val="1382AB28"/>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6" w15:restartNumberingAfterBreak="0">
    <w:nsid w:val="6D110115"/>
    <w:multiLevelType w:val="hybridMultilevel"/>
    <w:tmpl w:val="53FC75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3D463F3"/>
    <w:multiLevelType w:val="hybridMultilevel"/>
    <w:tmpl w:val="6538A62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removePersonalInformation/>
  <w:removeDateAndTime/>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E7D"/>
    <w:rsid w:val="00000205"/>
    <w:rsid w:val="000002B7"/>
    <w:rsid w:val="000008CF"/>
    <w:rsid w:val="000019FF"/>
    <w:rsid w:val="00002F35"/>
    <w:rsid w:val="00003818"/>
    <w:rsid w:val="000109F9"/>
    <w:rsid w:val="0001280E"/>
    <w:rsid w:val="00012E13"/>
    <w:rsid w:val="00012F84"/>
    <w:rsid w:val="00015AE9"/>
    <w:rsid w:val="00017BAB"/>
    <w:rsid w:val="00020F5F"/>
    <w:rsid w:val="00021056"/>
    <w:rsid w:val="000213D2"/>
    <w:rsid w:val="00021ADF"/>
    <w:rsid w:val="00022040"/>
    <w:rsid w:val="000220A4"/>
    <w:rsid w:val="00022E36"/>
    <w:rsid w:val="000239F0"/>
    <w:rsid w:val="0002652A"/>
    <w:rsid w:val="00027570"/>
    <w:rsid w:val="000279E8"/>
    <w:rsid w:val="000316E5"/>
    <w:rsid w:val="00031821"/>
    <w:rsid w:val="00032E80"/>
    <w:rsid w:val="0003318E"/>
    <w:rsid w:val="0003324D"/>
    <w:rsid w:val="00033262"/>
    <w:rsid w:val="00033AEF"/>
    <w:rsid w:val="00033B5C"/>
    <w:rsid w:val="00034401"/>
    <w:rsid w:val="000350D1"/>
    <w:rsid w:val="00036C3F"/>
    <w:rsid w:val="000370F4"/>
    <w:rsid w:val="0003720D"/>
    <w:rsid w:val="00037664"/>
    <w:rsid w:val="00037CA4"/>
    <w:rsid w:val="00040401"/>
    <w:rsid w:val="0004048E"/>
    <w:rsid w:val="00040804"/>
    <w:rsid w:val="0004201D"/>
    <w:rsid w:val="00042861"/>
    <w:rsid w:val="000430FB"/>
    <w:rsid w:val="00043D39"/>
    <w:rsid w:val="0004588C"/>
    <w:rsid w:val="000469CD"/>
    <w:rsid w:val="00046C85"/>
    <w:rsid w:val="00047188"/>
    <w:rsid w:val="000471F9"/>
    <w:rsid w:val="0005013B"/>
    <w:rsid w:val="00050515"/>
    <w:rsid w:val="000516D5"/>
    <w:rsid w:val="00051FF5"/>
    <w:rsid w:val="0005282D"/>
    <w:rsid w:val="0005557C"/>
    <w:rsid w:val="00056998"/>
    <w:rsid w:val="000571AB"/>
    <w:rsid w:val="000576D3"/>
    <w:rsid w:val="000617B1"/>
    <w:rsid w:val="00061B74"/>
    <w:rsid w:val="00063219"/>
    <w:rsid w:val="000648C6"/>
    <w:rsid w:val="00064F38"/>
    <w:rsid w:val="0006656E"/>
    <w:rsid w:val="0007020A"/>
    <w:rsid w:val="00071134"/>
    <w:rsid w:val="0007187B"/>
    <w:rsid w:val="000733E5"/>
    <w:rsid w:val="00074397"/>
    <w:rsid w:val="000752DA"/>
    <w:rsid w:val="00076C86"/>
    <w:rsid w:val="0008043E"/>
    <w:rsid w:val="00081055"/>
    <w:rsid w:val="00082F2F"/>
    <w:rsid w:val="000847B5"/>
    <w:rsid w:val="0008573A"/>
    <w:rsid w:val="00085B44"/>
    <w:rsid w:val="0008687D"/>
    <w:rsid w:val="00087512"/>
    <w:rsid w:val="00087E5B"/>
    <w:rsid w:val="000937DC"/>
    <w:rsid w:val="00093D59"/>
    <w:rsid w:val="00095260"/>
    <w:rsid w:val="0009634E"/>
    <w:rsid w:val="000968C3"/>
    <w:rsid w:val="00096C6F"/>
    <w:rsid w:val="000A084A"/>
    <w:rsid w:val="000A0E1E"/>
    <w:rsid w:val="000A1563"/>
    <w:rsid w:val="000A225E"/>
    <w:rsid w:val="000A3D2F"/>
    <w:rsid w:val="000A4B69"/>
    <w:rsid w:val="000A5D17"/>
    <w:rsid w:val="000A70AD"/>
    <w:rsid w:val="000A7342"/>
    <w:rsid w:val="000A74FA"/>
    <w:rsid w:val="000B0770"/>
    <w:rsid w:val="000B2042"/>
    <w:rsid w:val="000B2D6F"/>
    <w:rsid w:val="000B349A"/>
    <w:rsid w:val="000B3844"/>
    <w:rsid w:val="000B47E5"/>
    <w:rsid w:val="000B4989"/>
    <w:rsid w:val="000B539E"/>
    <w:rsid w:val="000B5A17"/>
    <w:rsid w:val="000B63ED"/>
    <w:rsid w:val="000B7858"/>
    <w:rsid w:val="000B7C39"/>
    <w:rsid w:val="000C2DF1"/>
    <w:rsid w:val="000C351B"/>
    <w:rsid w:val="000C3BA8"/>
    <w:rsid w:val="000C3F13"/>
    <w:rsid w:val="000C60FC"/>
    <w:rsid w:val="000C6D88"/>
    <w:rsid w:val="000C7131"/>
    <w:rsid w:val="000C7D11"/>
    <w:rsid w:val="000D1F67"/>
    <w:rsid w:val="000D3711"/>
    <w:rsid w:val="000D38B3"/>
    <w:rsid w:val="000D3A55"/>
    <w:rsid w:val="000D7FFD"/>
    <w:rsid w:val="000E2098"/>
    <w:rsid w:val="000E2599"/>
    <w:rsid w:val="000E439A"/>
    <w:rsid w:val="000E5627"/>
    <w:rsid w:val="000E794C"/>
    <w:rsid w:val="000F0BF4"/>
    <w:rsid w:val="000F0FB0"/>
    <w:rsid w:val="000F131A"/>
    <w:rsid w:val="000F1B9E"/>
    <w:rsid w:val="000F3091"/>
    <w:rsid w:val="000F343F"/>
    <w:rsid w:val="000F3F95"/>
    <w:rsid w:val="000F4F54"/>
    <w:rsid w:val="000F5132"/>
    <w:rsid w:val="000F5459"/>
    <w:rsid w:val="000F6216"/>
    <w:rsid w:val="000F64E8"/>
    <w:rsid w:val="000F6A17"/>
    <w:rsid w:val="000F6C7A"/>
    <w:rsid w:val="000F7781"/>
    <w:rsid w:val="000F7972"/>
    <w:rsid w:val="000F7F41"/>
    <w:rsid w:val="00102E4F"/>
    <w:rsid w:val="00103DA3"/>
    <w:rsid w:val="001048C7"/>
    <w:rsid w:val="00105687"/>
    <w:rsid w:val="0010676D"/>
    <w:rsid w:val="0010695F"/>
    <w:rsid w:val="00106986"/>
    <w:rsid w:val="00106A82"/>
    <w:rsid w:val="00107741"/>
    <w:rsid w:val="00111EC9"/>
    <w:rsid w:val="00112306"/>
    <w:rsid w:val="00112442"/>
    <w:rsid w:val="00114038"/>
    <w:rsid w:val="001145CE"/>
    <w:rsid w:val="00114661"/>
    <w:rsid w:val="001158A7"/>
    <w:rsid w:val="0011708F"/>
    <w:rsid w:val="00117587"/>
    <w:rsid w:val="00117AA4"/>
    <w:rsid w:val="00120207"/>
    <w:rsid w:val="001214BF"/>
    <w:rsid w:val="0012216B"/>
    <w:rsid w:val="00122C14"/>
    <w:rsid w:val="00123E5E"/>
    <w:rsid w:val="00125289"/>
    <w:rsid w:val="001276A9"/>
    <w:rsid w:val="00127BC5"/>
    <w:rsid w:val="00127F2E"/>
    <w:rsid w:val="001314EE"/>
    <w:rsid w:val="0013167D"/>
    <w:rsid w:val="00131A41"/>
    <w:rsid w:val="00132854"/>
    <w:rsid w:val="00133245"/>
    <w:rsid w:val="00136575"/>
    <w:rsid w:val="001366A2"/>
    <w:rsid w:val="0014123B"/>
    <w:rsid w:val="001416F8"/>
    <w:rsid w:val="0014220F"/>
    <w:rsid w:val="00143E54"/>
    <w:rsid w:val="0014450F"/>
    <w:rsid w:val="00145260"/>
    <w:rsid w:val="00147BAC"/>
    <w:rsid w:val="00150DC5"/>
    <w:rsid w:val="00151187"/>
    <w:rsid w:val="00151296"/>
    <w:rsid w:val="00153034"/>
    <w:rsid w:val="00153955"/>
    <w:rsid w:val="00153CD8"/>
    <w:rsid w:val="0015463B"/>
    <w:rsid w:val="001557EB"/>
    <w:rsid w:val="00155AD2"/>
    <w:rsid w:val="00155E65"/>
    <w:rsid w:val="00155F8A"/>
    <w:rsid w:val="00155FA2"/>
    <w:rsid w:val="00156C9B"/>
    <w:rsid w:val="001605FA"/>
    <w:rsid w:val="001606B8"/>
    <w:rsid w:val="0016266A"/>
    <w:rsid w:val="0016423C"/>
    <w:rsid w:val="00164C46"/>
    <w:rsid w:val="00164F8B"/>
    <w:rsid w:val="00165630"/>
    <w:rsid w:val="00165916"/>
    <w:rsid w:val="00166A16"/>
    <w:rsid w:val="00166AD2"/>
    <w:rsid w:val="00166AF7"/>
    <w:rsid w:val="00166C14"/>
    <w:rsid w:val="00167C61"/>
    <w:rsid w:val="00172668"/>
    <w:rsid w:val="0017317C"/>
    <w:rsid w:val="00174793"/>
    <w:rsid w:val="00176347"/>
    <w:rsid w:val="00180B8C"/>
    <w:rsid w:val="00182320"/>
    <w:rsid w:val="00182336"/>
    <w:rsid w:val="00184B8D"/>
    <w:rsid w:val="00185376"/>
    <w:rsid w:val="00185726"/>
    <w:rsid w:val="00186210"/>
    <w:rsid w:val="001901F4"/>
    <w:rsid w:val="001917B8"/>
    <w:rsid w:val="00191C7D"/>
    <w:rsid w:val="00192C97"/>
    <w:rsid w:val="00195B20"/>
    <w:rsid w:val="00196E48"/>
    <w:rsid w:val="001A04F8"/>
    <w:rsid w:val="001A1963"/>
    <w:rsid w:val="001A2313"/>
    <w:rsid w:val="001A3BC3"/>
    <w:rsid w:val="001A5D74"/>
    <w:rsid w:val="001A69D4"/>
    <w:rsid w:val="001B08CD"/>
    <w:rsid w:val="001B1358"/>
    <w:rsid w:val="001B1472"/>
    <w:rsid w:val="001B1BBD"/>
    <w:rsid w:val="001B22A4"/>
    <w:rsid w:val="001B2985"/>
    <w:rsid w:val="001B4AF9"/>
    <w:rsid w:val="001B6B3E"/>
    <w:rsid w:val="001C2844"/>
    <w:rsid w:val="001C2AE3"/>
    <w:rsid w:val="001C3717"/>
    <w:rsid w:val="001C55EB"/>
    <w:rsid w:val="001C581C"/>
    <w:rsid w:val="001C5D52"/>
    <w:rsid w:val="001C6A19"/>
    <w:rsid w:val="001C7E0B"/>
    <w:rsid w:val="001D0F97"/>
    <w:rsid w:val="001D11A3"/>
    <w:rsid w:val="001D1F8F"/>
    <w:rsid w:val="001D307C"/>
    <w:rsid w:val="001D4281"/>
    <w:rsid w:val="001D4697"/>
    <w:rsid w:val="001D4820"/>
    <w:rsid w:val="001D4ADB"/>
    <w:rsid w:val="001D74D4"/>
    <w:rsid w:val="001E1DE9"/>
    <w:rsid w:val="001E20B0"/>
    <w:rsid w:val="001E2C01"/>
    <w:rsid w:val="001E2D15"/>
    <w:rsid w:val="001E2D37"/>
    <w:rsid w:val="001E41B5"/>
    <w:rsid w:val="001E4B44"/>
    <w:rsid w:val="001E6283"/>
    <w:rsid w:val="001E7728"/>
    <w:rsid w:val="001F0C77"/>
    <w:rsid w:val="001F43F0"/>
    <w:rsid w:val="001F4520"/>
    <w:rsid w:val="001F5B00"/>
    <w:rsid w:val="001F61BF"/>
    <w:rsid w:val="001F6AC3"/>
    <w:rsid w:val="00200D5C"/>
    <w:rsid w:val="00201B3A"/>
    <w:rsid w:val="00201CE9"/>
    <w:rsid w:val="00203573"/>
    <w:rsid w:val="002037BD"/>
    <w:rsid w:val="00204C16"/>
    <w:rsid w:val="00204DCD"/>
    <w:rsid w:val="0020780C"/>
    <w:rsid w:val="0020784E"/>
    <w:rsid w:val="00207EC6"/>
    <w:rsid w:val="00207EE0"/>
    <w:rsid w:val="00211E77"/>
    <w:rsid w:val="0021301A"/>
    <w:rsid w:val="00213A63"/>
    <w:rsid w:val="00214400"/>
    <w:rsid w:val="00214B39"/>
    <w:rsid w:val="00216ED0"/>
    <w:rsid w:val="002171CC"/>
    <w:rsid w:val="002177C2"/>
    <w:rsid w:val="0021783E"/>
    <w:rsid w:val="00221B08"/>
    <w:rsid w:val="0022229F"/>
    <w:rsid w:val="00224579"/>
    <w:rsid w:val="002248B2"/>
    <w:rsid w:val="00224A09"/>
    <w:rsid w:val="0022693F"/>
    <w:rsid w:val="0022780B"/>
    <w:rsid w:val="00231B93"/>
    <w:rsid w:val="00232845"/>
    <w:rsid w:val="00233521"/>
    <w:rsid w:val="00234A0D"/>
    <w:rsid w:val="00240BCC"/>
    <w:rsid w:val="00241034"/>
    <w:rsid w:val="00241EA4"/>
    <w:rsid w:val="002421F1"/>
    <w:rsid w:val="00244B8A"/>
    <w:rsid w:val="00245481"/>
    <w:rsid w:val="00246279"/>
    <w:rsid w:val="00247186"/>
    <w:rsid w:val="00247497"/>
    <w:rsid w:val="002476A5"/>
    <w:rsid w:val="00247A89"/>
    <w:rsid w:val="00252AE0"/>
    <w:rsid w:val="0025433C"/>
    <w:rsid w:val="00255E55"/>
    <w:rsid w:val="00256421"/>
    <w:rsid w:val="00256540"/>
    <w:rsid w:val="00256DCE"/>
    <w:rsid w:val="00257612"/>
    <w:rsid w:val="002605AD"/>
    <w:rsid w:val="00261AC9"/>
    <w:rsid w:val="00262D17"/>
    <w:rsid w:val="00264A43"/>
    <w:rsid w:val="002658B3"/>
    <w:rsid w:val="002659D3"/>
    <w:rsid w:val="00267686"/>
    <w:rsid w:val="00267B82"/>
    <w:rsid w:val="002727D9"/>
    <w:rsid w:val="00272DB5"/>
    <w:rsid w:val="002748F6"/>
    <w:rsid w:val="002762EA"/>
    <w:rsid w:val="00277A7D"/>
    <w:rsid w:val="0028017E"/>
    <w:rsid w:val="002803CB"/>
    <w:rsid w:val="002804F5"/>
    <w:rsid w:val="0028108F"/>
    <w:rsid w:val="0028211B"/>
    <w:rsid w:val="00284496"/>
    <w:rsid w:val="002875DC"/>
    <w:rsid w:val="0028765A"/>
    <w:rsid w:val="0029071C"/>
    <w:rsid w:val="002914D4"/>
    <w:rsid w:val="0029492B"/>
    <w:rsid w:val="002964A6"/>
    <w:rsid w:val="0029718E"/>
    <w:rsid w:val="00297BB3"/>
    <w:rsid w:val="002A0F2F"/>
    <w:rsid w:val="002A1063"/>
    <w:rsid w:val="002A203C"/>
    <w:rsid w:val="002A25C8"/>
    <w:rsid w:val="002A4238"/>
    <w:rsid w:val="002A5356"/>
    <w:rsid w:val="002A606B"/>
    <w:rsid w:val="002A7ED8"/>
    <w:rsid w:val="002B092C"/>
    <w:rsid w:val="002B308E"/>
    <w:rsid w:val="002B3B99"/>
    <w:rsid w:val="002B4116"/>
    <w:rsid w:val="002B4E9E"/>
    <w:rsid w:val="002B4FF3"/>
    <w:rsid w:val="002B527A"/>
    <w:rsid w:val="002B6456"/>
    <w:rsid w:val="002B7927"/>
    <w:rsid w:val="002B7E8E"/>
    <w:rsid w:val="002B7ED2"/>
    <w:rsid w:val="002C113C"/>
    <w:rsid w:val="002C11EB"/>
    <w:rsid w:val="002C1F88"/>
    <w:rsid w:val="002C31A2"/>
    <w:rsid w:val="002C3620"/>
    <w:rsid w:val="002C5C14"/>
    <w:rsid w:val="002C6492"/>
    <w:rsid w:val="002D2863"/>
    <w:rsid w:val="002D2A73"/>
    <w:rsid w:val="002D3F5C"/>
    <w:rsid w:val="002D49D3"/>
    <w:rsid w:val="002D5CDD"/>
    <w:rsid w:val="002D6158"/>
    <w:rsid w:val="002D6184"/>
    <w:rsid w:val="002D71D3"/>
    <w:rsid w:val="002D75FA"/>
    <w:rsid w:val="002D7711"/>
    <w:rsid w:val="002E00C8"/>
    <w:rsid w:val="002E0560"/>
    <w:rsid w:val="002E3491"/>
    <w:rsid w:val="002E3524"/>
    <w:rsid w:val="002E380F"/>
    <w:rsid w:val="002E7E74"/>
    <w:rsid w:val="002F014C"/>
    <w:rsid w:val="002F162F"/>
    <w:rsid w:val="002F2C30"/>
    <w:rsid w:val="002F2CE7"/>
    <w:rsid w:val="002F34FF"/>
    <w:rsid w:val="002F3C3A"/>
    <w:rsid w:val="002F3D10"/>
    <w:rsid w:val="002F6F9A"/>
    <w:rsid w:val="002F77E5"/>
    <w:rsid w:val="002F7BF5"/>
    <w:rsid w:val="002F7C55"/>
    <w:rsid w:val="00301179"/>
    <w:rsid w:val="00301C9C"/>
    <w:rsid w:val="0030346B"/>
    <w:rsid w:val="0030426F"/>
    <w:rsid w:val="00304696"/>
    <w:rsid w:val="00304D33"/>
    <w:rsid w:val="0031070A"/>
    <w:rsid w:val="00310D3E"/>
    <w:rsid w:val="00310FD6"/>
    <w:rsid w:val="003120B1"/>
    <w:rsid w:val="003123CC"/>
    <w:rsid w:val="003134E1"/>
    <w:rsid w:val="00313ACE"/>
    <w:rsid w:val="00313FEF"/>
    <w:rsid w:val="0031437C"/>
    <w:rsid w:val="003150C6"/>
    <w:rsid w:val="00316FD1"/>
    <w:rsid w:val="0031734E"/>
    <w:rsid w:val="003176E2"/>
    <w:rsid w:val="0031773B"/>
    <w:rsid w:val="0032170B"/>
    <w:rsid w:val="00322549"/>
    <w:rsid w:val="00323C6D"/>
    <w:rsid w:val="00324C53"/>
    <w:rsid w:val="003267A2"/>
    <w:rsid w:val="00327658"/>
    <w:rsid w:val="003309C2"/>
    <w:rsid w:val="003314ED"/>
    <w:rsid w:val="00331A46"/>
    <w:rsid w:val="00335676"/>
    <w:rsid w:val="003358EF"/>
    <w:rsid w:val="00335DD6"/>
    <w:rsid w:val="00336112"/>
    <w:rsid w:val="0033642B"/>
    <w:rsid w:val="00336E45"/>
    <w:rsid w:val="00340018"/>
    <w:rsid w:val="0034189F"/>
    <w:rsid w:val="00341AC0"/>
    <w:rsid w:val="00342083"/>
    <w:rsid w:val="00351AC2"/>
    <w:rsid w:val="00352527"/>
    <w:rsid w:val="00352B27"/>
    <w:rsid w:val="00352DD6"/>
    <w:rsid w:val="0035347B"/>
    <w:rsid w:val="00353813"/>
    <w:rsid w:val="003539F6"/>
    <w:rsid w:val="00354ABA"/>
    <w:rsid w:val="00356CAB"/>
    <w:rsid w:val="003609DF"/>
    <w:rsid w:val="00361231"/>
    <w:rsid w:val="003627F6"/>
    <w:rsid w:val="00362BA5"/>
    <w:rsid w:val="00363475"/>
    <w:rsid w:val="00363995"/>
    <w:rsid w:val="00364947"/>
    <w:rsid w:val="00365497"/>
    <w:rsid w:val="003659F4"/>
    <w:rsid w:val="003663DD"/>
    <w:rsid w:val="003663E8"/>
    <w:rsid w:val="00366452"/>
    <w:rsid w:val="0036667C"/>
    <w:rsid w:val="003670F7"/>
    <w:rsid w:val="00370433"/>
    <w:rsid w:val="00371556"/>
    <w:rsid w:val="00372099"/>
    <w:rsid w:val="00372311"/>
    <w:rsid w:val="0037239E"/>
    <w:rsid w:val="00372748"/>
    <w:rsid w:val="00372B27"/>
    <w:rsid w:val="00372F53"/>
    <w:rsid w:val="0037465D"/>
    <w:rsid w:val="00376607"/>
    <w:rsid w:val="003804FA"/>
    <w:rsid w:val="00380888"/>
    <w:rsid w:val="003821A1"/>
    <w:rsid w:val="00382E8B"/>
    <w:rsid w:val="0038320A"/>
    <w:rsid w:val="00384410"/>
    <w:rsid w:val="00387039"/>
    <w:rsid w:val="00387553"/>
    <w:rsid w:val="00387B29"/>
    <w:rsid w:val="00390719"/>
    <w:rsid w:val="0039099C"/>
    <w:rsid w:val="0039194D"/>
    <w:rsid w:val="003931F1"/>
    <w:rsid w:val="003951CD"/>
    <w:rsid w:val="0039561F"/>
    <w:rsid w:val="00395850"/>
    <w:rsid w:val="00396B1C"/>
    <w:rsid w:val="00397B08"/>
    <w:rsid w:val="00397B30"/>
    <w:rsid w:val="003A0822"/>
    <w:rsid w:val="003A4AAA"/>
    <w:rsid w:val="003A4F86"/>
    <w:rsid w:val="003A645B"/>
    <w:rsid w:val="003B1649"/>
    <w:rsid w:val="003B260C"/>
    <w:rsid w:val="003B2AD6"/>
    <w:rsid w:val="003B33A8"/>
    <w:rsid w:val="003B3BC0"/>
    <w:rsid w:val="003B3E0B"/>
    <w:rsid w:val="003B4750"/>
    <w:rsid w:val="003B47C5"/>
    <w:rsid w:val="003B7518"/>
    <w:rsid w:val="003B7E34"/>
    <w:rsid w:val="003C08F8"/>
    <w:rsid w:val="003C1065"/>
    <w:rsid w:val="003C12F4"/>
    <w:rsid w:val="003C1439"/>
    <w:rsid w:val="003C2D21"/>
    <w:rsid w:val="003C32B2"/>
    <w:rsid w:val="003C3CDF"/>
    <w:rsid w:val="003C44B9"/>
    <w:rsid w:val="003C4AEB"/>
    <w:rsid w:val="003C69D1"/>
    <w:rsid w:val="003C7F74"/>
    <w:rsid w:val="003C7FB1"/>
    <w:rsid w:val="003D1BCA"/>
    <w:rsid w:val="003D4D56"/>
    <w:rsid w:val="003D6073"/>
    <w:rsid w:val="003D63FB"/>
    <w:rsid w:val="003D7110"/>
    <w:rsid w:val="003D7883"/>
    <w:rsid w:val="003D79BC"/>
    <w:rsid w:val="003D7ED2"/>
    <w:rsid w:val="003E0C97"/>
    <w:rsid w:val="003E22B7"/>
    <w:rsid w:val="003E2BC8"/>
    <w:rsid w:val="003E2EC8"/>
    <w:rsid w:val="003E39BA"/>
    <w:rsid w:val="003E3ECD"/>
    <w:rsid w:val="003E5AE0"/>
    <w:rsid w:val="003E687A"/>
    <w:rsid w:val="003F0001"/>
    <w:rsid w:val="003F065F"/>
    <w:rsid w:val="003F1BD8"/>
    <w:rsid w:val="003F2263"/>
    <w:rsid w:val="003F2AF7"/>
    <w:rsid w:val="003F3328"/>
    <w:rsid w:val="003F366C"/>
    <w:rsid w:val="003F3E1E"/>
    <w:rsid w:val="003F4699"/>
    <w:rsid w:val="003F4F46"/>
    <w:rsid w:val="003F5B63"/>
    <w:rsid w:val="003F620E"/>
    <w:rsid w:val="003F67DB"/>
    <w:rsid w:val="003F79F7"/>
    <w:rsid w:val="00400391"/>
    <w:rsid w:val="00400D03"/>
    <w:rsid w:val="00401964"/>
    <w:rsid w:val="00402A10"/>
    <w:rsid w:val="00402C14"/>
    <w:rsid w:val="00403D96"/>
    <w:rsid w:val="004053F3"/>
    <w:rsid w:val="0040542F"/>
    <w:rsid w:val="00405487"/>
    <w:rsid w:val="004071A5"/>
    <w:rsid w:val="00407F90"/>
    <w:rsid w:val="0041043A"/>
    <w:rsid w:val="00410BC6"/>
    <w:rsid w:val="00410C09"/>
    <w:rsid w:val="00410E2B"/>
    <w:rsid w:val="00413E50"/>
    <w:rsid w:val="00414E41"/>
    <w:rsid w:val="00414F4F"/>
    <w:rsid w:val="00415E90"/>
    <w:rsid w:val="00415FCF"/>
    <w:rsid w:val="004166D7"/>
    <w:rsid w:val="00416B4A"/>
    <w:rsid w:val="00417DC6"/>
    <w:rsid w:val="00417F4D"/>
    <w:rsid w:val="004209F6"/>
    <w:rsid w:val="00421565"/>
    <w:rsid w:val="004215FC"/>
    <w:rsid w:val="00421979"/>
    <w:rsid w:val="004223F5"/>
    <w:rsid w:val="004226AF"/>
    <w:rsid w:val="00423208"/>
    <w:rsid w:val="00423839"/>
    <w:rsid w:val="00424C21"/>
    <w:rsid w:val="00425261"/>
    <w:rsid w:val="00425585"/>
    <w:rsid w:val="00425902"/>
    <w:rsid w:val="004269FF"/>
    <w:rsid w:val="00426EF5"/>
    <w:rsid w:val="00431024"/>
    <w:rsid w:val="00431614"/>
    <w:rsid w:val="00431685"/>
    <w:rsid w:val="004318F3"/>
    <w:rsid w:val="004323D2"/>
    <w:rsid w:val="00432A4D"/>
    <w:rsid w:val="0043354E"/>
    <w:rsid w:val="00433806"/>
    <w:rsid w:val="00433E8C"/>
    <w:rsid w:val="004345F4"/>
    <w:rsid w:val="00434AF0"/>
    <w:rsid w:val="00435B47"/>
    <w:rsid w:val="004360FD"/>
    <w:rsid w:val="00437299"/>
    <w:rsid w:val="00437C96"/>
    <w:rsid w:val="004406BF"/>
    <w:rsid w:val="00441775"/>
    <w:rsid w:val="00441792"/>
    <w:rsid w:val="00442CA3"/>
    <w:rsid w:val="00443D1A"/>
    <w:rsid w:val="00444212"/>
    <w:rsid w:val="0044658E"/>
    <w:rsid w:val="004470B1"/>
    <w:rsid w:val="00450A76"/>
    <w:rsid w:val="0045365B"/>
    <w:rsid w:val="00453948"/>
    <w:rsid w:val="004550AF"/>
    <w:rsid w:val="00455ED0"/>
    <w:rsid w:val="00455FFC"/>
    <w:rsid w:val="004563F5"/>
    <w:rsid w:val="0045667B"/>
    <w:rsid w:val="00460759"/>
    <w:rsid w:val="004619C5"/>
    <w:rsid w:val="00461E20"/>
    <w:rsid w:val="004622E4"/>
    <w:rsid w:val="00463379"/>
    <w:rsid w:val="004669B2"/>
    <w:rsid w:val="00470A72"/>
    <w:rsid w:val="0047120D"/>
    <w:rsid w:val="004712F3"/>
    <w:rsid w:val="00471884"/>
    <w:rsid w:val="00472514"/>
    <w:rsid w:val="00472C5D"/>
    <w:rsid w:val="00472FDB"/>
    <w:rsid w:val="004765E0"/>
    <w:rsid w:val="00477DDA"/>
    <w:rsid w:val="004803DD"/>
    <w:rsid w:val="00480563"/>
    <w:rsid w:val="00484570"/>
    <w:rsid w:val="0048694B"/>
    <w:rsid w:val="00487A2F"/>
    <w:rsid w:val="00490255"/>
    <w:rsid w:val="004915D9"/>
    <w:rsid w:val="00491F21"/>
    <w:rsid w:val="0049442B"/>
    <w:rsid w:val="004944DD"/>
    <w:rsid w:val="00495C7C"/>
    <w:rsid w:val="00495E90"/>
    <w:rsid w:val="00495FA9"/>
    <w:rsid w:val="00496C43"/>
    <w:rsid w:val="004976FC"/>
    <w:rsid w:val="004A0029"/>
    <w:rsid w:val="004A0FD2"/>
    <w:rsid w:val="004A106B"/>
    <w:rsid w:val="004A1F9A"/>
    <w:rsid w:val="004A432D"/>
    <w:rsid w:val="004A5FD3"/>
    <w:rsid w:val="004A60E2"/>
    <w:rsid w:val="004A693A"/>
    <w:rsid w:val="004A78D0"/>
    <w:rsid w:val="004A7F62"/>
    <w:rsid w:val="004B01FD"/>
    <w:rsid w:val="004B09A2"/>
    <w:rsid w:val="004B0E00"/>
    <w:rsid w:val="004B3501"/>
    <w:rsid w:val="004B6FE8"/>
    <w:rsid w:val="004B7719"/>
    <w:rsid w:val="004C011F"/>
    <w:rsid w:val="004C021D"/>
    <w:rsid w:val="004C0765"/>
    <w:rsid w:val="004C0C32"/>
    <w:rsid w:val="004C2807"/>
    <w:rsid w:val="004C2B0B"/>
    <w:rsid w:val="004C3036"/>
    <w:rsid w:val="004C3BFC"/>
    <w:rsid w:val="004C5F4F"/>
    <w:rsid w:val="004C725F"/>
    <w:rsid w:val="004C7D88"/>
    <w:rsid w:val="004D1CA7"/>
    <w:rsid w:val="004D28D2"/>
    <w:rsid w:val="004D427B"/>
    <w:rsid w:val="004D6D77"/>
    <w:rsid w:val="004D7358"/>
    <w:rsid w:val="004D7E9A"/>
    <w:rsid w:val="004E0BBC"/>
    <w:rsid w:val="004E0EE0"/>
    <w:rsid w:val="004E2039"/>
    <w:rsid w:val="004E2669"/>
    <w:rsid w:val="004E3B45"/>
    <w:rsid w:val="004E496C"/>
    <w:rsid w:val="004E4AA6"/>
    <w:rsid w:val="004E562A"/>
    <w:rsid w:val="004E6436"/>
    <w:rsid w:val="004F2BCB"/>
    <w:rsid w:val="004F2E61"/>
    <w:rsid w:val="004F3C84"/>
    <w:rsid w:val="004F4736"/>
    <w:rsid w:val="004F5E4B"/>
    <w:rsid w:val="004F5F0E"/>
    <w:rsid w:val="004F72CD"/>
    <w:rsid w:val="004F748C"/>
    <w:rsid w:val="004F7C94"/>
    <w:rsid w:val="00500051"/>
    <w:rsid w:val="00500427"/>
    <w:rsid w:val="0050051B"/>
    <w:rsid w:val="00501C0E"/>
    <w:rsid w:val="0050335A"/>
    <w:rsid w:val="00503D50"/>
    <w:rsid w:val="005044D7"/>
    <w:rsid w:val="00504EFE"/>
    <w:rsid w:val="00507851"/>
    <w:rsid w:val="00507C1E"/>
    <w:rsid w:val="00510C16"/>
    <w:rsid w:val="0051130C"/>
    <w:rsid w:val="00513E5E"/>
    <w:rsid w:val="005144EF"/>
    <w:rsid w:val="00514B21"/>
    <w:rsid w:val="00514EC2"/>
    <w:rsid w:val="0052076E"/>
    <w:rsid w:val="00522C88"/>
    <w:rsid w:val="00523C22"/>
    <w:rsid w:val="005246AC"/>
    <w:rsid w:val="00525174"/>
    <w:rsid w:val="0052552C"/>
    <w:rsid w:val="005258FF"/>
    <w:rsid w:val="00525C59"/>
    <w:rsid w:val="00526305"/>
    <w:rsid w:val="005264A1"/>
    <w:rsid w:val="00527742"/>
    <w:rsid w:val="00527F62"/>
    <w:rsid w:val="00527F8E"/>
    <w:rsid w:val="005306F2"/>
    <w:rsid w:val="0053262D"/>
    <w:rsid w:val="00533612"/>
    <w:rsid w:val="00533C71"/>
    <w:rsid w:val="005347B0"/>
    <w:rsid w:val="00534D10"/>
    <w:rsid w:val="005351A9"/>
    <w:rsid w:val="005355BB"/>
    <w:rsid w:val="005360AA"/>
    <w:rsid w:val="0053786B"/>
    <w:rsid w:val="00537D6F"/>
    <w:rsid w:val="00540295"/>
    <w:rsid w:val="005426AE"/>
    <w:rsid w:val="005426B5"/>
    <w:rsid w:val="00542755"/>
    <w:rsid w:val="00543237"/>
    <w:rsid w:val="00543E54"/>
    <w:rsid w:val="00546270"/>
    <w:rsid w:val="0054634C"/>
    <w:rsid w:val="005506BB"/>
    <w:rsid w:val="0055117F"/>
    <w:rsid w:val="00552775"/>
    <w:rsid w:val="005528A5"/>
    <w:rsid w:val="0055299D"/>
    <w:rsid w:val="00552C0B"/>
    <w:rsid w:val="0055386F"/>
    <w:rsid w:val="005601D4"/>
    <w:rsid w:val="00560723"/>
    <w:rsid w:val="005615CD"/>
    <w:rsid w:val="005617BC"/>
    <w:rsid w:val="005621A2"/>
    <w:rsid w:val="0056260C"/>
    <w:rsid w:val="0056374A"/>
    <w:rsid w:val="00563895"/>
    <w:rsid w:val="0056486E"/>
    <w:rsid w:val="00565245"/>
    <w:rsid w:val="0056585A"/>
    <w:rsid w:val="00565F94"/>
    <w:rsid w:val="005661BB"/>
    <w:rsid w:val="005661DC"/>
    <w:rsid w:val="00566298"/>
    <w:rsid w:val="005674C9"/>
    <w:rsid w:val="00567548"/>
    <w:rsid w:val="00567991"/>
    <w:rsid w:val="00570FB8"/>
    <w:rsid w:val="0057165A"/>
    <w:rsid w:val="00572FD1"/>
    <w:rsid w:val="0057466C"/>
    <w:rsid w:val="00574746"/>
    <w:rsid w:val="0057493E"/>
    <w:rsid w:val="00574B2A"/>
    <w:rsid w:val="00576A82"/>
    <w:rsid w:val="0058037C"/>
    <w:rsid w:val="005807C8"/>
    <w:rsid w:val="00580D0C"/>
    <w:rsid w:val="005810CF"/>
    <w:rsid w:val="00581778"/>
    <w:rsid w:val="005828F5"/>
    <w:rsid w:val="00582EFA"/>
    <w:rsid w:val="00584806"/>
    <w:rsid w:val="00585616"/>
    <w:rsid w:val="00585FAA"/>
    <w:rsid w:val="00586B23"/>
    <w:rsid w:val="00587356"/>
    <w:rsid w:val="005907CB"/>
    <w:rsid w:val="00593469"/>
    <w:rsid w:val="00593892"/>
    <w:rsid w:val="005939B0"/>
    <w:rsid w:val="005945AC"/>
    <w:rsid w:val="005947C5"/>
    <w:rsid w:val="00595395"/>
    <w:rsid w:val="00596476"/>
    <w:rsid w:val="005A1C30"/>
    <w:rsid w:val="005A4B6B"/>
    <w:rsid w:val="005A4D64"/>
    <w:rsid w:val="005A5769"/>
    <w:rsid w:val="005B0EE8"/>
    <w:rsid w:val="005B3B02"/>
    <w:rsid w:val="005B3BF0"/>
    <w:rsid w:val="005B3EE9"/>
    <w:rsid w:val="005B4E42"/>
    <w:rsid w:val="005B5A2F"/>
    <w:rsid w:val="005B773E"/>
    <w:rsid w:val="005C10E1"/>
    <w:rsid w:val="005C350B"/>
    <w:rsid w:val="005C3E68"/>
    <w:rsid w:val="005C410C"/>
    <w:rsid w:val="005C5153"/>
    <w:rsid w:val="005C5BFE"/>
    <w:rsid w:val="005D1C9D"/>
    <w:rsid w:val="005D2837"/>
    <w:rsid w:val="005D2984"/>
    <w:rsid w:val="005D37B3"/>
    <w:rsid w:val="005D5EEB"/>
    <w:rsid w:val="005D72E4"/>
    <w:rsid w:val="005D7456"/>
    <w:rsid w:val="005E2BDC"/>
    <w:rsid w:val="005E7AC8"/>
    <w:rsid w:val="005F00E6"/>
    <w:rsid w:val="005F0CE8"/>
    <w:rsid w:val="005F1668"/>
    <w:rsid w:val="005F1AB2"/>
    <w:rsid w:val="005F1EA1"/>
    <w:rsid w:val="005F23EB"/>
    <w:rsid w:val="005F28AC"/>
    <w:rsid w:val="005F46B9"/>
    <w:rsid w:val="005F46DC"/>
    <w:rsid w:val="005F5E4D"/>
    <w:rsid w:val="005F6ADB"/>
    <w:rsid w:val="006008F1"/>
    <w:rsid w:val="00600FF3"/>
    <w:rsid w:val="006019C5"/>
    <w:rsid w:val="00601F74"/>
    <w:rsid w:val="00602283"/>
    <w:rsid w:val="006023E5"/>
    <w:rsid w:val="006025C3"/>
    <w:rsid w:val="00603120"/>
    <w:rsid w:val="00603267"/>
    <w:rsid w:val="00603619"/>
    <w:rsid w:val="0060470E"/>
    <w:rsid w:val="00604A29"/>
    <w:rsid w:val="00605B20"/>
    <w:rsid w:val="00605C2A"/>
    <w:rsid w:val="00605ED4"/>
    <w:rsid w:val="00605F37"/>
    <w:rsid w:val="006064BA"/>
    <w:rsid w:val="00606A7E"/>
    <w:rsid w:val="00606F4E"/>
    <w:rsid w:val="00607E2F"/>
    <w:rsid w:val="006103FB"/>
    <w:rsid w:val="0061298C"/>
    <w:rsid w:val="00612A33"/>
    <w:rsid w:val="00613519"/>
    <w:rsid w:val="00613693"/>
    <w:rsid w:val="006139BC"/>
    <w:rsid w:val="00613CC7"/>
    <w:rsid w:val="00614736"/>
    <w:rsid w:val="006168BF"/>
    <w:rsid w:val="0061772C"/>
    <w:rsid w:val="0062076A"/>
    <w:rsid w:val="00620DC2"/>
    <w:rsid w:val="006210E6"/>
    <w:rsid w:val="00621A18"/>
    <w:rsid w:val="00624078"/>
    <w:rsid w:val="006275B7"/>
    <w:rsid w:val="006279C7"/>
    <w:rsid w:val="00633D3A"/>
    <w:rsid w:val="006356F8"/>
    <w:rsid w:val="00636999"/>
    <w:rsid w:val="00636DF0"/>
    <w:rsid w:val="006378C2"/>
    <w:rsid w:val="0064063D"/>
    <w:rsid w:val="00641803"/>
    <w:rsid w:val="006436A5"/>
    <w:rsid w:val="00644825"/>
    <w:rsid w:val="00645404"/>
    <w:rsid w:val="006455C3"/>
    <w:rsid w:val="00646D3F"/>
    <w:rsid w:val="00647917"/>
    <w:rsid w:val="0065102C"/>
    <w:rsid w:val="0065155F"/>
    <w:rsid w:val="00652084"/>
    <w:rsid w:val="0065405D"/>
    <w:rsid w:val="006569FF"/>
    <w:rsid w:val="00656CEC"/>
    <w:rsid w:val="00661A40"/>
    <w:rsid w:val="00662016"/>
    <w:rsid w:val="0066251F"/>
    <w:rsid w:val="0066368B"/>
    <w:rsid w:val="0066430E"/>
    <w:rsid w:val="00666E6D"/>
    <w:rsid w:val="00667FF0"/>
    <w:rsid w:val="00670FCE"/>
    <w:rsid w:val="0067168A"/>
    <w:rsid w:val="006720A7"/>
    <w:rsid w:val="0067478C"/>
    <w:rsid w:val="00675627"/>
    <w:rsid w:val="00675722"/>
    <w:rsid w:val="00675A5A"/>
    <w:rsid w:val="006765D6"/>
    <w:rsid w:val="00676717"/>
    <w:rsid w:val="00680ADB"/>
    <w:rsid w:val="00681F09"/>
    <w:rsid w:val="00682720"/>
    <w:rsid w:val="0068424B"/>
    <w:rsid w:val="00686CAD"/>
    <w:rsid w:val="00686DF2"/>
    <w:rsid w:val="006878B6"/>
    <w:rsid w:val="00687C08"/>
    <w:rsid w:val="00687D3C"/>
    <w:rsid w:val="00690672"/>
    <w:rsid w:val="00692182"/>
    <w:rsid w:val="006924B9"/>
    <w:rsid w:val="006929D4"/>
    <w:rsid w:val="00692F47"/>
    <w:rsid w:val="00693B32"/>
    <w:rsid w:val="0069480B"/>
    <w:rsid w:val="006964C0"/>
    <w:rsid w:val="006965EE"/>
    <w:rsid w:val="00696BC1"/>
    <w:rsid w:val="006973E0"/>
    <w:rsid w:val="00697670"/>
    <w:rsid w:val="006A0B63"/>
    <w:rsid w:val="006A12DA"/>
    <w:rsid w:val="006A3956"/>
    <w:rsid w:val="006A4B98"/>
    <w:rsid w:val="006A6505"/>
    <w:rsid w:val="006A7433"/>
    <w:rsid w:val="006A75F0"/>
    <w:rsid w:val="006A7963"/>
    <w:rsid w:val="006A7B16"/>
    <w:rsid w:val="006B0B0D"/>
    <w:rsid w:val="006B0D59"/>
    <w:rsid w:val="006B1146"/>
    <w:rsid w:val="006B2C81"/>
    <w:rsid w:val="006B2D22"/>
    <w:rsid w:val="006B2EB8"/>
    <w:rsid w:val="006B3CEA"/>
    <w:rsid w:val="006B4ADC"/>
    <w:rsid w:val="006B4AFD"/>
    <w:rsid w:val="006B7EDA"/>
    <w:rsid w:val="006C0240"/>
    <w:rsid w:val="006C31F3"/>
    <w:rsid w:val="006C3C37"/>
    <w:rsid w:val="006C610D"/>
    <w:rsid w:val="006C62DD"/>
    <w:rsid w:val="006C642F"/>
    <w:rsid w:val="006C6B6E"/>
    <w:rsid w:val="006C7203"/>
    <w:rsid w:val="006C7B0A"/>
    <w:rsid w:val="006D0059"/>
    <w:rsid w:val="006D18A2"/>
    <w:rsid w:val="006D1BF3"/>
    <w:rsid w:val="006D1D0C"/>
    <w:rsid w:val="006D2E1B"/>
    <w:rsid w:val="006D423E"/>
    <w:rsid w:val="006D483B"/>
    <w:rsid w:val="006D4B32"/>
    <w:rsid w:val="006D51E0"/>
    <w:rsid w:val="006D604F"/>
    <w:rsid w:val="006D79AA"/>
    <w:rsid w:val="006E00B1"/>
    <w:rsid w:val="006E0660"/>
    <w:rsid w:val="006E06DD"/>
    <w:rsid w:val="006E153E"/>
    <w:rsid w:val="006E1E3E"/>
    <w:rsid w:val="006E39A2"/>
    <w:rsid w:val="006E5D77"/>
    <w:rsid w:val="006E6359"/>
    <w:rsid w:val="006E6952"/>
    <w:rsid w:val="006E6C74"/>
    <w:rsid w:val="006E71D7"/>
    <w:rsid w:val="006F2118"/>
    <w:rsid w:val="006F43A2"/>
    <w:rsid w:val="006F7238"/>
    <w:rsid w:val="00700824"/>
    <w:rsid w:val="00702C4C"/>
    <w:rsid w:val="007042B3"/>
    <w:rsid w:val="00704BD7"/>
    <w:rsid w:val="00704D91"/>
    <w:rsid w:val="00704F8F"/>
    <w:rsid w:val="007053F4"/>
    <w:rsid w:val="007054DB"/>
    <w:rsid w:val="00705F6D"/>
    <w:rsid w:val="00706BF2"/>
    <w:rsid w:val="007103ED"/>
    <w:rsid w:val="00712645"/>
    <w:rsid w:val="00713BC9"/>
    <w:rsid w:val="00713F9D"/>
    <w:rsid w:val="0071434B"/>
    <w:rsid w:val="00714FEB"/>
    <w:rsid w:val="00715394"/>
    <w:rsid w:val="00716884"/>
    <w:rsid w:val="00716DA5"/>
    <w:rsid w:val="0072028C"/>
    <w:rsid w:val="00720349"/>
    <w:rsid w:val="00720807"/>
    <w:rsid w:val="007217CF"/>
    <w:rsid w:val="00721BA7"/>
    <w:rsid w:val="00721CE4"/>
    <w:rsid w:val="00721FA3"/>
    <w:rsid w:val="00722022"/>
    <w:rsid w:val="00722B16"/>
    <w:rsid w:val="00722CE5"/>
    <w:rsid w:val="00722CEA"/>
    <w:rsid w:val="00723517"/>
    <w:rsid w:val="007239F2"/>
    <w:rsid w:val="00723CCB"/>
    <w:rsid w:val="00724B61"/>
    <w:rsid w:val="00724F5E"/>
    <w:rsid w:val="0072561D"/>
    <w:rsid w:val="007265BA"/>
    <w:rsid w:val="00730E37"/>
    <w:rsid w:val="007321F5"/>
    <w:rsid w:val="007337B3"/>
    <w:rsid w:val="00733A6F"/>
    <w:rsid w:val="00733E17"/>
    <w:rsid w:val="00740139"/>
    <w:rsid w:val="007414B2"/>
    <w:rsid w:val="00741A13"/>
    <w:rsid w:val="00742FC9"/>
    <w:rsid w:val="00743F9B"/>
    <w:rsid w:val="00744686"/>
    <w:rsid w:val="00744B4E"/>
    <w:rsid w:val="007456A2"/>
    <w:rsid w:val="00745D73"/>
    <w:rsid w:val="007464CC"/>
    <w:rsid w:val="007472BA"/>
    <w:rsid w:val="007476B5"/>
    <w:rsid w:val="00750634"/>
    <w:rsid w:val="00750831"/>
    <w:rsid w:val="00753136"/>
    <w:rsid w:val="0075338D"/>
    <w:rsid w:val="007534D3"/>
    <w:rsid w:val="00753730"/>
    <w:rsid w:val="00753AE0"/>
    <w:rsid w:val="0075536C"/>
    <w:rsid w:val="00755C8F"/>
    <w:rsid w:val="00755EDA"/>
    <w:rsid w:val="00756678"/>
    <w:rsid w:val="007567E3"/>
    <w:rsid w:val="007577C9"/>
    <w:rsid w:val="00760005"/>
    <w:rsid w:val="00760BE2"/>
    <w:rsid w:val="00762A65"/>
    <w:rsid w:val="00762D26"/>
    <w:rsid w:val="00762DC3"/>
    <w:rsid w:val="00763A18"/>
    <w:rsid w:val="00763F3A"/>
    <w:rsid w:val="007644E1"/>
    <w:rsid w:val="00765346"/>
    <w:rsid w:val="00767AD3"/>
    <w:rsid w:val="00767B56"/>
    <w:rsid w:val="00770D15"/>
    <w:rsid w:val="00771108"/>
    <w:rsid w:val="007718B3"/>
    <w:rsid w:val="00772D21"/>
    <w:rsid w:val="00772E89"/>
    <w:rsid w:val="00773C2D"/>
    <w:rsid w:val="007770E0"/>
    <w:rsid w:val="0077778A"/>
    <w:rsid w:val="007779BD"/>
    <w:rsid w:val="00777F4B"/>
    <w:rsid w:val="00777F8E"/>
    <w:rsid w:val="00780178"/>
    <w:rsid w:val="007824F9"/>
    <w:rsid w:val="007825F9"/>
    <w:rsid w:val="00783594"/>
    <w:rsid w:val="00783768"/>
    <w:rsid w:val="00783E81"/>
    <w:rsid w:val="00783FA6"/>
    <w:rsid w:val="007843DF"/>
    <w:rsid w:val="00785D1A"/>
    <w:rsid w:val="00786488"/>
    <w:rsid w:val="007870DE"/>
    <w:rsid w:val="00791FCF"/>
    <w:rsid w:val="007920C7"/>
    <w:rsid w:val="00792207"/>
    <w:rsid w:val="00795B3D"/>
    <w:rsid w:val="00796ED1"/>
    <w:rsid w:val="00797040"/>
    <w:rsid w:val="007971FE"/>
    <w:rsid w:val="007A0239"/>
    <w:rsid w:val="007A0430"/>
    <w:rsid w:val="007A0560"/>
    <w:rsid w:val="007A08A5"/>
    <w:rsid w:val="007A226B"/>
    <w:rsid w:val="007A333B"/>
    <w:rsid w:val="007A4C0E"/>
    <w:rsid w:val="007A64F3"/>
    <w:rsid w:val="007A6D1D"/>
    <w:rsid w:val="007A6E68"/>
    <w:rsid w:val="007B0CFE"/>
    <w:rsid w:val="007B19F6"/>
    <w:rsid w:val="007B5962"/>
    <w:rsid w:val="007B5D68"/>
    <w:rsid w:val="007B6154"/>
    <w:rsid w:val="007B6577"/>
    <w:rsid w:val="007B746E"/>
    <w:rsid w:val="007C0390"/>
    <w:rsid w:val="007C1897"/>
    <w:rsid w:val="007C19DE"/>
    <w:rsid w:val="007C2461"/>
    <w:rsid w:val="007C2A6C"/>
    <w:rsid w:val="007C37E3"/>
    <w:rsid w:val="007C421B"/>
    <w:rsid w:val="007C5EDA"/>
    <w:rsid w:val="007C6F5F"/>
    <w:rsid w:val="007D13CB"/>
    <w:rsid w:val="007D2A46"/>
    <w:rsid w:val="007D3DD8"/>
    <w:rsid w:val="007D4069"/>
    <w:rsid w:val="007D5399"/>
    <w:rsid w:val="007D5E48"/>
    <w:rsid w:val="007D5FDE"/>
    <w:rsid w:val="007D78FF"/>
    <w:rsid w:val="007E0C6C"/>
    <w:rsid w:val="007E186F"/>
    <w:rsid w:val="007E1AD7"/>
    <w:rsid w:val="007E31F0"/>
    <w:rsid w:val="007E3E12"/>
    <w:rsid w:val="007E44F4"/>
    <w:rsid w:val="007E5596"/>
    <w:rsid w:val="007E6CA0"/>
    <w:rsid w:val="007E7B13"/>
    <w:rsid w:val="007F00FF"/>
    <w:rsid w:val="007F05FD"/>
    <w:rsid w:val="007F17B4"/>
    <w:rsid w:val="007F3382"/>
    <w:rsid w:val="007F4453"/>
    <w:rsid w:val="007F4703"/>
    <w:rsid w:val="007F4BCC"/>
    <w:rsid w:val="007F59BF"/>
    <w:rsid w:val="007F620E"/>
    <w:rsid w:val="007F6FA1"/>
    <w:rsid w:val="007F7E17"/>
    <w:rsid w:val="008007A6"/>
    <w:rsid w:val="00802962"/>
    <w:rsid w:val="00803293"/>
    <w:rsid w:val="008036C9"/>
    <w:rsid w:val="00803CCC"/>
    <w:rsid w:val="00804C65"/>
    <w:rsid w:val="008053B0"/>
    <w:rsid w:val="008071A1"/>
    <w:rsid w:val="00807709"/>
    <w:rsid w:val="00807FF9"/>
    <w:rsid w:val="008104D9"/>
    <w:rsid w:val="00810E3A"/>
    <w:rsid w:val="0081100C"/>
    <w:rsid w:val="008110C2"/>
    <w:rsid w:val="008110C4"/>
    <w:rsid w:val="00811810"/>
    <w:rsid w:val="00812011"/>
    <w:rsid w:val="0081475E"/>
    <w:rsid w:val="00814763"/>
    <w:rsid w:val="00814B75"/>
    <w:rsid w:val="008209EE"/>
    <w:rsid w:val="008210FD"/>
    <w:rsid w:val="0082126E"/>
    <w:rsid w:val="00824266"/>
    <w:rsid w:val="008245A0"/>
    <w:rsid w:val="00824B9C"/>
    <w:rsid w:val="00824F1B"/>
    <w:rsid w:val="008254C8"/>
    <w:rsid w:val="00826416"/>
    <w:rsid w:val="00826E21"/>
    <w:rsid w:val="008273AE"/>
    <w:rsid w:val="0083324C"/>
    <w:rsid w:val="008339F7"/>
    <w:rsid w:val="00833F1A"/>
    <w:rsid w:val="00834D8F"/>
    <w:rsid w:val="008356A8"/>
    <w:rsid w:val="008367C7"/>
    <w:rsid w:val="00837157"/>
    <w:rsid w:val="0084053B"/>
    <w:rsid w:val="00840AB8"/>
    <w:rsid w:val="00840B80"/>
    <w:rsid w:val="00841465"/>
    <w:rsid w:val="008418EC"/>
    <w:rsid w:val="00842128"/>
    <w:rsid w:val="00842A8D"/>
    <w:rsid w:val="00844FA4"/>
    <w:rsid w:val="008451A3"/>
    <w:rsid w:val="00845759"/>
    <w:rsid w:val="00846C26"/>
    <w:rsid w:val="00847209"/>
    <w:rsid w:val="00850D5C"/>
    <w:rsid w:val="00850F00"/>
    <w:rsid w:val="008512C8"/>
    <w:rsid w:val="00852348"/>
    <w:rsid w:val="008543DA"/>
    <w:rsid w:val="008547C3"/>
    <w:rsid w:val="00855E1A"/>
    <w:rsid w:val="00856FD4"/>
    <w:rsid w:val="00857AD0"/>
    <w:rsid w:val="00862389"/>
    <w:rsid w:val="0086317F"/>
    <w:rsid w:val="00864347"/>
    <w:rsid w:val="0086464C"/>
    <w:rsid w:val="00864AD0"/>
    <w:rsid w:val="00864D69"/>
    <w:rsid w:val="00866131"/>
    <w:rsid w:val="008668BA"/>
    <w:rsid w:val="00867A00"/>
    <w:rsid w:val="00870BEA"/>
    <w:rsid w:val="008713CA"/>
    <w:rsid w:val="008722BF"/>
    <w:rsid w:val="00873193"/>
    <w:rsid w:val="00873324"/>
    <w:rsid w:val="00873BF4"/>
    <w:rsid w:val="00874936"/>
    <w:rsid w:val="0087570F"/>
    <w:rsid w:val="00875FEE"/>
    <w:rsid w:val="0088030E"/>
    <w:rsid w:val="00881C78"/>
    <w:rsid w:val="008853BA"/>
    <w:rsid w:val="008860B7"/>
    <w:rsid w:val="00886200"/>
    <w:rsid w:val="00886F06"/>
    <w:rsid w:val="00887C62"/>
    <w:rsid w:val="00887CAD"/>
    <w:rsid w:val="008903D5"/>
    <w:rsid w:val="00891072"/>
    <w:rsid w:val="00892AB3"/>
    <w:rsid w:val="00892D98"/>
    <w:rsid w:val="00893081"/>
    <w:rsid w:val="00893C5B"/>
    <w:rsid w:val="008958E0"/>
    <w:rsid w:val="008974B7"/>
    <w:rsid w:val="008A07DD"/>
    <w:rsid w:val="008A0EDE"/>
    <w:rsid w:val="008A210D"/>
    <w:rsid w:val="008A423A"/>
    <w:rsid w:val="008A734D"/>
    <w:rsid w:val="008A7CD1"/>
    <w:rsid w:val="008A7EA4"/>
    <w:rsid w:val="008B0160"/>
    <w:rsid w:val="008B03ED"/>
    <w:rsid w:val="008B0C80"/>
    <w:rsid w:val="008B224B"/>
    <w:rsid w:val="008B322B"/>
    <w:rsid w:val="008B44A2"/>
    <w:rsid w:val="008B5408"/>
    <w:rsid w:val="008B6BCC"/>
    <w:rsid w:val="008B77F8"/>
    <w:rsid w:val="008C0F4A"/>
    <w:rsid w:val="008C2B87"/>
    <w:rsid w:val="008C66A0"/>
    <w:rsid w:val="008C6972"/>
    <w:rsid w:val="008C706E"/>
    <w:rsid w:val="008D0C78"/>
    <w:rsid w:val="008D1C72"/>
    <w:rsid w:val="008D2FD9"/>
    <w:rsid w:val="008D3DE0"/>
    <w:rsid w:val="008D437B"/>
    <w:rsid w:val="008D5A14"/>
    <w:rsid w:val="008D5A6A"/>
    <w:rsid w:val="008D5D28"/>
    <w:rsid w:val="008D62B8"/>
    <w:rsid w:val="008D6ACC"/>
    <w:rsid w:val="008D77D7"/>
    <w:rsid w:val="008D7D8D"/>
    <w:rsid w:val="008D7E4D"/>
    <w:rsid w:val="008E09C4"/>
    <w:rsid w:val="008E12BF"/>
    <w:rsid w:val="008E2DC5"/>
    <w:rsid w:val="008E3CBC"/>
    <w:rsid w:val="008E42DD"/>
    <w:rsid w:val="008E4BD0"/>
    <w:rsid w:val="008E5017"/>
    <w:rsid w:val="008E538B"/>
    <w:rsid w:val="008E6185"/>
    <w:rsid w:val="008E6213"/>
    <w:rsid w:val="008E71EA"/>
    <w:rsid w:val="008E74D7"/>
    <w:rsid w:val="008F02B0"/>
    <w:rsid w:val="008F2F00"/>
    <w:rsid w:val="008F38B7"/>
    <w:rsid w:val="008F4339"/>
    <w:rsid w:val="008F47DA"/>
    <w:rsid w:val="008F525F"/>
    <w:rsid w:val="008F6A98"/>
    <w:rsid w:val="008F6EC4"/>
    <w:rsid w:val="008F73B6"/>
    <w:rsid w:val="009002D1"/>
    <w:rsid w:val="00900A82"/>
    <w:rsid w:val="009018B0"/>
    <w:rsid w:val="00901D49"/>
    <w:rsid w:val="009021B4"/>
    <w:rsid w:val="009032DE"/>
    <w:rsid w:val="009033A3"/>
    <w:rsid w:val="009048A2"/>
    <w:rsid w:val="00904F71"/>
    <w:rsid w:val="009055AC"/>
    <w:rsid w:val="00911C74"/>
    <w:rsid w:val="009125E0"/>
    <w:rsid w:val="00914440"/>
    <w:rsid w:val="00914BF7"/>
    <w:rsid w:val="0091553E"/>
    <w:rsid w:val="0091554E"/>
    <w:rsid w:val="00915674"/>
    <w:rsid w:val="00915ABF"/>
    <w:rsid w:val="0092034B"/>
    <w:rsid w:val="00920C14"/>
    <w:rsid w:val="009211B4"/>
    <w:rsid w:val="00921E6B"/>
    <w:rsid w:val="009222C0"/>
    <w:rsid w:val="00923428"/>
    <w:rsid w:val="00923830"/>
    <w:rsid w:val="00923E89"/>
    <w:rsid w:val="00924B22"/>
    <w:rsid w:val="00926A71"/>
    <w:rsid w:val="0092780F"/>
    <w:rsid w:val="00930292"/>
    <w:rsid w:val="00931458"/>
    <w:rsid w:val="0093378B"/>
    <w:rsid w:val="0093494E"/>
    <w:rsid w:val="0093596B"/>
    <w:rsid w:val="00935E7D"/>
    <w:rsid w:val="00936390"/>
    <w:rsid w:val="00936669"/>
    <w:rsid w:val="009414AB"/>
    <w:rsid w:val="009418AD"/>
    <w:rsid w:val="0094262D"/>
    <w:rsid w:val="00942A39"/>
    <w:rsid w:val="00943EC6"/>
    <w:rsid w:val="0094553F"/>
    <w:rsid w:val="00947695"/>
    <w:rsid w:val="00947E23"/>
    <w:rsid w:val="00947E91"/>
    <w:rsid w:val="009506E2"/>
    <w:rsid w:val="00950EF1"/>
    <w:rsid w:val="00950FDE"/>
    <w:rsid w:val="00951484"/>
    <w:rsid w:val="00951727"/>
    <w:rsid w:val="0095202A"/>
    <w:rsid w:val="00952348"/>
    <w:rsid w:val="00952F28"/>
    <w:rsid w:val="009543CD"/>
    <w:rsid w:val="00954AFC"/>
    <w:rsid w:val="00954FBE"/>
    <w:rsid w:val="00957D8D"/>
    <w:rsid w:val="00965A59"/>
    <w:rsid w:val="0096648C"/>
    <w:rsid w:val="009674C3"/>
    <w:rsid w:val="00967675"/>
    <w:rsid w:val="0096782E"/>
    <w:rsid w:val="00967BD3"/>
    <w:rsid w:val="00967C2A"/>
    <w:rsid w:val="00971738"/>
    <w:rsid w:val="00971C4C"/>
    <w:rsid w:val="00971EB0"/>
    <w:rsid w:val="00972567"/>
    <w:rsid w:val="0097328C"/>
    <w:rsid w:val="0097376E"/>
    <w:rsid w:val="009744D3"/>
    <w:rsid w:val="00977A8D"/>
    <w:rsid w:val="00982071"/>
    <w:rsid w:val="009828B4"/>
    <w:rsid w:val="00982E53"/>
    <w:rsid w:val="0098421D"/>
    <w:rsid w:val="009842CF"/>
    <w:rsid w:val="00984779"/>
    <w:rsid w:val="0098547B"/>
    <w:rsid w:val="00986032"/>
    <w:rsid w:val="00986898"/>
    <w:rsid w:val="009907C4"/>
    <w:rsid w:val="0099087C"/>
    <w:rsid w:val="00991579"/>
    <w:rsid w:val="00993485"/>
    <w:rsid w:val="0099369F"/>
    <w:rsid w:val="00993D45"/>
    <w:rsid w:val="00994EAC"/>
    <w:rsid w:val="00995825"/>
    <w:rsid w:val="00995AAD"/>
    <w:rsid w:val="0099674B"/>
    <w:rsid w:val="00997795"/>
    <w:rsid w:val="009A0D3D"/>
    <w:rsid w:val="009A10A3"/>
    <w:rsid w:val="009A1C22"/>
    <w:rsid w:val="009A1E7C"/>
    <w:rsid w:val="009A4B09"/>
    <w:rsid w:val="009A5168"/>
    <w:rsid w:val="009A5C35"/>
    <w:rsid w:val="009B3DA6"/>
    <w:rsid w:val="009B3E98"/>
    <w:rsid w:val="009B439D"/>
    <w:rsid w:val="009B4C0C"/>
    <w:rsid w:val="009B4E75"/>
    <w:rsid w:val="009B6369"/>
    <w:rsid w:val="009B79C2"/>
    <w:rsid w:val="009C0B83"/>
    <w:rsid w:val="009C239E"/>
    <w:rsid w:val="009C5596"/>
    <w:rsid w:val="009D0B81"/>
    <w:rsid w:val="009D164A"/>
    <w:rsid w:val="009D1CC3"/>
    <w:rsid w:val="009D69A8"/>
    <w:rsid w:val="009D6D4C"/>
    <w:rsid w:val="009E1149"/>
    <w:rsid w:val="009E14F5"/>
    <w:rsid w:val="009E1547"/>
    <w:rsid w:val="009E1586"/>
    <w:rsid w:val="009E15C3"/>
    <w:rsid w:val="009E1A4F"/>
    <w:rsid w:val="009E1FBE"/>
    <w:rsid w:val="009E2347"/>
    <w:rsid w:val="009E2B01"/>
    <w:rsid w:val="009E39AE"/>
    <w:rsid w:val="009E7B90"/>
    <w:rsid w:val="009F0641"/>
    <w:rsid w:val="009F1D7E"/>
    <w:rsid w:val="009F24CE"/>
    <w:rsid w:val="009F2A4E"/>
    <w:rsid w:val="009F408F"/>
    <w:rsid w:val="009F46DD"/>
    <w:rsid w:val="009F4712"/>
    <w:rsid w:val="009F4C15"/>
    <w:rsid w:val="009F6063"/>
    <w:rsid w:val="009F6082"/>
    <w:rsid w:val="009F7AA9"/>
    <w:rsid w:val="00A00206"/>
    <w:rsid w:val="00A00322"/>
    <w:rsid w:val="00A00563"/>
    <w:rsid w:val="00A00AC7"/>
    <w:rsid w:val="00A00D22"/>
    <w:rsid w:val="00A01DE8"/>
    <w:rsid w:val="00A0424A"/>
    <w:rsid w:val="00A056AE"/>
    <w:rsid w:val="00A07145"/>
    <w:rsid w:val="00A07A56"/>
    <w:rsid w:val="00A1114E"/>
    <w:rsid w:val="00A119AD"/>
    <w:rsid w:val="00A11E1B"/>
    <w:rsid w:val="00A120A7"/>
    <w:rsid w:val="00A12CFE"/>
    <w:rsid w:val="00A12E72"/>
    <w:rsid w:val="00A13F47"/>
    <w:rsid w:val="00A143F5"/>
    <w:rsid w:val="00A14C2E"/>
    <w:rsid w:val="00A14ED1"/>
    <w:rsid w:val="00A153DE"/>
    <w:rsid w:val="00A166FB"/>
    <w:rsid w:val="00A17318"/>
    <w:rsid w:val="00A1747D"/>
    <w:rsid w:val="00A17979"/>
    <w:rsid w:val="00A200FA"/>
    <w:rsid w:val="00A20FB7"/>
    <w:rsid w:val="00A21AEE"/>
    <w:rsid w:val="00A21D5F"/>
    <w:rsid w:val="00A222E7"/>
    <w:rsid w:val="00A22C3C"/>
    <w:rsid w:val="00A23E47"/>
    <w:rsid w:val="00A264BF"/>
    <w:rsid w:val="00A26717"/>
    <w:rsid w:val="00A279B0"/>
    <w:rsid w:val="00A31EF0"/>
    <w:rsid w:val="00A343A8"/>
    <w:rsid w:val="00A356C5"/>
    <w:rsid w:val="00A35FE8"/>
    <w:rsid w:val="00A366AF"/>
    <w:rsid w:val="00A369F2"/>
    <w:rsid w:val="00A3728F"/>
    <w:rsid w:val="00A376D2"/>
    <w:rsid w:val="00A41E42"/>
    <w:rsid w:val="00A458A4"/>
    <w:rsid w:val="00A45B69"/>
    <w:rsid w:val="00A4614A"/>
    <w:rsid w:val="00A461E5"/>
    <w:rsid w:val="00A47042"/>
    <w:rsid w:val="00A47ECD"/>
    <w:rsid w:val="00A507A9"/>
    <w:rsid w:val="00A52D02"/>
    <w:rsid w:val="00A54658"/>
    <w:rsid w:val="00A54F59"/>
    <w:rsid w:val="00A5644D"/>
    <w:rsid w:val="00A600E2"/>
    <w:rsid w:val="00A62123"/>
    <w:rsid w:val="00A625B4"/>
    <w:rsid w:val="00A63CAB"/>
    <w:rsid w:val="00A6481D"/>
    <w:rsid w:val="00A64E7E"/>
    <w:rsid w:val="00A665B9"/>
    <w:rsid w:val="00A66DB6"/>
    <w:rsid w:val="00A66E48"/>
    <w:rsid w:val="00A672A4"/>
    <w:rsid w:val="00A67CB9"/>
    <w:rsid w:val="00A67FB7"/>
    <w:rsid w:val="00A709C3"/>
    <w:rsid w:val="00A70F5C"/>
    <w:rsid w:val="00A73BF8"/>
    <w:rsid w:val="00A74241"/>
    <w:rsid w:val="00A757A5"/>
    <w:rsid w:val="00A75EC1"/>
    <w:rsid w:val="00A760AE"/>
    <w:rsid w:val="00A7624D"/>
    <w:rsid w:val="00A76A81"/>
    <w:rsid w:val="00A76C88"/>
    <w:rsid w:val="00A806AD"/>
    <w:rsid w:val="00A806CE"/>
    <w:rsid w:val="00A80718"/>
    <w:rsid w:val="00A82A4A"/>
    <w:rsid w:val="00A861C3"/>
    <w:rsid w:val="00A8675E"/>
    <w:rsid w:val="00A91A5B"/>
    <w:rsid w:val="00A92DE2"/>
    <w:rsid w:val="00A93113"/>
    <w:rsid w:val="00A9362C"/>
    <w:rsid w:val="00A938CB"/>
    <w:rsid w:val="00A94B80"/>
    <w:rsid w:val="00A9512F"/>
    <w:rsid w:val="00A95490"/>
    <w:rsid w:val="00A9554E"/>
    <w:rsid w:val="00A9654F"/>
    <w:rsid w:val="00A97439"/>
    <w:rsid w:val="00A97603"/>
    <w:rsid w:val="00A97A5F"/>
    <w:rsid w:val="00A97AC9"/>
    <w:rsid w:val="00AA5B72"/>
    <w:rsid w:val="00AA7612"/>
    <w:rsid w:val="00AB165E"/>
    <w:rsid w:val="00AB2E7F"/>
    <w:rsid w:val="00AB31F2"/>
    <w:rsid w:val="00AB3365"/>
    <w:rsid w:val="00AB3433"/>
    <w:rsid w:val="00AB3977"/>
    <w:rsid w:val="00AB4938"/>
    <w:rsid w:val="00AB4BA9"/>
    <w:rsid w:val="00AB587E"/>
    <w:rsid w:val="00AB6D92"/>
    <w:rsid w:val="00AC3029"/>
    <w:rsid w:val="00AC3934"/>
    <w:rsid w:val="00AC492E"/>
    <w:rsid w:val="00AC5143"/>
    <w:rsid w:val="00AC5515"/>
    <w:rsid w:val="00AC6034"/>
    <w:rsid w:val="00AC750D"/>
    <w:rsid w:val="00AD07CF"/>
    <w:rsid w:val="00AD150F"/>
    <w:rsid w:val="00AD1956"/>
    <w:rsid w:val="00AD1C7C"/>
    <w:rsid w:val="00AD41AC"/>
    <w:rsid w:val="00AD5307"/>
    <w:rsid w:val="00AD769B"/>
    <w:rsid w:val="00AE0CE7"/>
    <w:rsid w:val="00AE1621"/>
    <w:rsid w:val="00AE2DC5"/>
    <w:rsid w:val="00AE2F9C"/>
    <w:rsid w:val="00AE4BC8"/>
    <w:rsid w:val="00AE5184"/>
    <w:rsid w:val="00AE5D68"/>
    <w:rsid w:val="00AE69F9"/>
    <w:rsid w:val="00AE6F41"/>
    <w:rsid w:val="00AE72D2"/>
    <w:rsid w:val="00AE7C58"/>
    <w:rsid w:val="00AF018B"/>
    <w:rsid w:val="00AF166B"/>
    <w:rsid w:val="00AF25B9"/>
    <w:rsid w:val="00AF3A76"/>
    <w:rsid w:val="00AF4DAC"/>
    <w:rsid w:val="00AF5C8C"/>
    <w:rsid w:val="00AF6639"/>
    <w:rsid w:val="00AF68DF"/>
    <w:rsid w:val="00AF74C0"/>
    <w:rsid w:val="00AF7C73"/>
    <w:rsid w:val="00B015F5"/>
    <w:rsid w:val="00B01CCB"/>
    <w:rsid w:val="00B02F2B"/>
    <w:rsid w:val="00B02FCD"/>
    <w:rsid w:val="00B03529"/>
    <w:rsid w:val="00B03A23"/>
    <w:rsid w:val="00B058A1"/>
    <w:rsid w:val="00B06145"/>
    <w:rsid w:val="00B062BF"/>
    <w:rsid w:val="00B070E6"/>
    <w:rsid w:val="00B073C6"/>
    <w:rsid w:val="00B1328C"/>
    <w:rsid w:val="00B132A7"/>
    <w:rsid w:val="00B13DF2"/>
    <w:rsid w:val="00B17375"/>
    <w:rsid w:val="00B20C25"/>
    <w:rsid w:val="00B23393"/>
    <w:rsid w:val="00B25DC5"/>
    <w:rsid w:val="00B26793"/>
    <w:rsid w:val="00B30099"/>
    <w:rsid w:val="00B3376D"/>
    <w:rsid w:val="00B33BFE"/>
    <w:rsid w:val="00B33CFF"/>
    <w:rsid w:val="00B3597F"/>
    <w:rsid w:val="00B35C3D"/>
    <w:rsid w:val="00B35F8A"/>
    <w:rsid w:val="00B361E3"/>
    <w:rsid w:val="00B37C48"/>
    <w:rsid w:val="00B40A5F"/>
    <w:rsid w:val="00B40E86"/>
    <w:rsid w:val="00B40EC2"/>
    <w:rsid w:val="00B43736"/>
    <w:rsid w:val="00B44748"/>
    <w:rsid w:val="00B45F3D"/>
    <w:rsid w:val="00B46194"/>
    <w:rsid w:val="00B466E6"/>
    <w:rsid w:val="00B4705B"/>
    <w:rsid w:val="00B47343"/>
    <w:rsid w:val="00B47471"/>
    <w:rsid w:val="00B47884"/>
    <w:rsid w:val="00B50166"/>
    <w:rsid w:val="00B5027F"/>
    <w:rsid w:val="00B50CD8"/>
    <w:rsid w:val="00B50FDF"/>
    <w:rsid w:val="00B51E91"/>
    <w:rsid w:val="00B52A6B"/>
    <w:rsid w:val="00B531FC"/>
    <w:rsid w:val="00B532B2"/>
    <w:rsid w:val="00B53787"/>
    <w:rsid w:val="00B53962"/>
    <w:rsid w:val="00B53C0E"/>
    <w:rsid w:val="00B55D3F"/>
    <w:rsid w:val="00B56C38"/>
    <w:rsid w:val="00B57007"/>
    <w:rsid w:val="00B57901"/>
    <w:rsid w:val="00B57F39"/>
    <w:rsid w:val="00B619E2"/>
    <w:rsid w:val="00B633C6"/>
    <w:rsid w:val="00B635CA"/>
    <w:rsid w:val="00B6393F"/>
    <w:rsid w:val="00B64941"/>
    <w:rsid w:val="00B6621C"/>
    <w:rsid w:val="00B66374"/>
    <w:rsid w:val="00B66E19"/>
    <w:rsid w:val="00B67670"/>
    <w:rsid w:val="00B67D36"/>
    <w:rsid w:val="00B67E83"/>
    <w:rsid w:val="00B70E49"/>
    <w:rsid w:val="00B70F28"/>
    <w:rsid w:val="00B71F84"/>
    <w:rsid w:val="00B72ACA"/>
    <w:rsid w:val="00B72DCF"/>
    <w:rsid w:val="00B7325E"/>
    <w:rsid w:val="00B73888"/>
    <w:rsid w:val="00B74AE9"/>
    <w:rsid w:val="00B750A2"/>
    <w:rsid w:val="00B75446"/>
    <w:rsid w:val="00B76908"/>
    <w:rsid w:val="00B76C82"/>
    <w:rsid w:val="00B80F6D"/>
    <w:rsid w:val="00B814A0"/>
    <w:rsid w:val="00B819BD"/>
    <w:rsid w:val="00B83174"/>
    <w:rsid w:val="00B8395F"/>
    <w:rsid w:val="00B83A3C"/>
    <w:rsid w:val="00B83B59"/>
    <w:rsid w:val="00B84FA5"/>
    <w:rsid w:val="00B85B24"/>
    <w:rsid w:val="00B85D5D"/>
    <w:rsid w:val="00B86376"/>
    <w:rsid w:val="00B87FB1"/>
    <w:rsid w:val="00B90997"/>
    <w:rsid w:val="00B922CA"/>
    <w:rsid w:val="00B93122"/>
    <w:rsid w:val="00B943C7"/>
    <w:rsid w:val="00B95545"/>
    <w:rsid w:val="00B96229"/>
    <w:rsid w:val="00B96D0C"/>
    <w:rsid w:val="00B97118"/>
    <w:rsid w:val="00B9756D"/>
    <w:rsid w:val="00BA153F"/>
    <w:rsid w:val="00BA1689"/>
    <w:rsid w:val="00BA3B5D"/>
    <w:rsid w:val="00BA4C35"/>
    <w:rsid w:val="00BA5351"/>
    <w:rsid w:val="00BA5B03"/>
    <w:rsid w:val="00BA6238"/>
    <w:rsid w:val="00BA6CDA"/>
    <w:rsid w:val="00BA6F44"/>
    <w:rsid w:val="00BA7470"/>
    <w:rsid w:val="00BB00A2"/>
    <w:rsid w:val="00BB07FB"/>
    <w:rsid w:val="00BB22FA"/>
    <w:rsid w:val="00BB2AB5"/>
    <w:rsid w:val="00BB4991"/>
    <w:rsid w:val="00BB59E7"/>
    <w:rsid w:val="00BB5B53"/>
    <w:rsid w:val="00BB619B"/>
    <w:rsid w:val="00BB70ED"/>
    <w:rsid w:val="00BB71AF"/>
    <w:rsid w:val="00BB7DD2"/>
    <w:rsid w:val="00BC1AA1"/>
    <w:rsid w:val="00BC6366"/>
    <w:rsid w:val="00BC658C"/>
    <w:rsid w:val="00BC6658"/>
    <w:rsid w:val="00BD0286"/>
    <w:rsid w:val="00BD03F6"/>
    <w:rsid w:val="00BD04CC"/>
    <w:rsid w:val="00BD210E"/>
    <w:rsid w:val="00BD2FEA"/>
    <w:rsid w:val="00BD45F7"/>
    <w:rsid w:val="00BD529E"/>
    <w:rsid w:val="00BD67F2"/>
    <w:rsid w:val="00BD6910"/>
    <w:rsid w:val="00BE1DD9"/>
    <w:rsid w:val="00BE1F41"/>
    <w:rsid w:val="00BE340D"/>
    <w:rsid w:val="00BE4A9C"/>
    <w:rsid w:val="00BE4EB0"/>
    <w:rsid w:val="00BE69B6"/>
    <w:rsid w:val="00BE71AA"/>
    <w:rsid w:val="00BE7477"/>
    <w:rsid w:val="00BF02F5"/>
    <w:rsid w:val="00BF09AF"/>
    <w:rsid w:val="00BF0A55"/>
    <w:rsid w:val="00BF170E"/>
    <w:rsid w:val="00BF1816"/>
    <w:rsid w:val="00BF1B3A"/>
    <w:rsid w:val="00BF313A"/>
    <w:rsid w:val="00BF34B9"/>
    <w:rsid w:val="00C0074B"/>
    <w:rsid w:val="00C014FE"/>
    <w:rsid w:val="00C018FF"/>
    <w:rsid w:val="00C01FED"/>
    <w:rsid w:val="00C031AB"/>
    <w:rsid w:val="00C066E1"/>
    <w:rsid w:val="00C06DA2"/>
    <w:rsid w:val="00C06E34"/>
    <w:rsid w:val="00C11196"/>
    <w:rsid w:val="00C13430"/>
    <w:rsid w:val="00C1442A"/>
    <w:rsid w:val="00C14B7D"/>
    <w:rsid w:val="00C14F89"/>
    <w:rsid w:val="00C171A0"/>
    <w:rsid w:val="00C175C1"/>
    <w:rsid w:val="00C177CC"/>
    <w:rsid w:val="00C20124"/>
    <w:rsid w:val="00C20256"/>
    <w:rsid w:val="00C20B03"/>
    <w:rsid w:val="00C20C5F"/>
    <w:rsid w:val="00C20E00"/>
    <w:rsid w:val="00C210D2"/>
    <w:rsid w:val="00C21178"/>
    <w:rsid w:val="00C217C1"/>
    <w:rsid w:val="00C2229B"/>
    <w:rsid w:val="00C236C9"/>
    <w:rsid w:val="00C245A3"/>
    <w:rsid w:val="00C25670"/>
    <w:rsid w:val="00C2608E"/>
    <w:rsid w:val="00C26433"/>
    <w:rsid w:val="00C26774"/>
    <w:rsid w:val="00C26BB4"/>
    <w:rsid w:val="00C26E6C"/>
    <w:rsid w:val="00C27950"/>
    <w:rsid w:val="00C31479"/>
    <w:rsid w:val="00C32D97"/>
    <w:rsid w:val="00C34362"/>
    <w:rsid w:val="00C3460E"/>
    <w:rsid w:val="00C35045"/>
    <w:rsid w:val="00C358AE"/>
    <w:rsid w:val="00C35B00"/>
    <w:rsid w:val="00C35C2B"/>
    <w:rsid w:val="00C35FA5"/>
    <w:rsid w:val="00C4049E"/>
    <w:rsid w:val="00C4077B"/>
    <w:rsid w:val="00C40DC1"/>
    <w:rsid w:val="00C414F9"/>
    <w:rsid w:val="00C423F6"/>
    <w:rsid w:val="00C43112"/>
    <w:rsid w:val="00C438F9"/>
    <w:rsid w:val="00C44F6E"/>
    <w:rsid w:val="00C461A6"/>
    <w:rsid w:val="00C47D9B"/>
    <w:rsid w:val="00C5045C"/>
    <w:rsid w:val="00C5220B"/>
    <w:rsid w:val="00C5237F"/>
    <w:rsid w:val="00C53F73"/>
    <w:rsid w:val="00C54891"/>
    <w:rsid w:val="00C554A2"/>
    <w:rsid w:val="00C55D9E"/>
    <w:rsid w:val="00C57F6F"/>
    <w:rsid w:val="00C60A33"/>
    <w:rsid w:val="00C60DAD"/>
    <w:rsid w:val="00C60DCC"/>
    <w:rsid w:val="00C62E52"/>
    <w:rsid w:val="00C63891"/>
    <w:rsid w:val="00C659D1"/>
    <w:rsid w:val="00C67BF9"/>
    <w:rsid w:val="00C70BDE"/>
    <w:rsid w:val="00C70DC5"/>
    <w:rsid w:val="00C721E4"/>
    <w:rsid w:val="00C723F0"/>
    <w:rsid w:val="00C73C87"/>
    <w:rsid w:val="00C74926"/>
    <w:rsid w:val="00C75FFF"/>
    <w:rsid w:val="00C76025"/>
    <w:rsid w:val="00C77C5D"/>
    <w:rsid w:val="00C80D23"/>
    <w:rsid w:val="00C80EF6"/>
    <w:rsid w:val="00C81C5A"/>
    <w:rsid w:val="00C83396"/>
    <w:rsid w:val="00C8453B"/>
    <w:rsid w:val="00C85EB9"/>
    <w:rsid w:val="00C86AC5"/>
    <w:rsid w:val="00C90C17"/>
    <w:rsid w:val="00C91781"/>
    <w:rsid w:val="00C948CD"/>
    <w:rsid w:val="00C96E69"/>
    <w:rsid w:val="00C971A3"/>
    <w:rsid w:val="00C97DF7"/>
    <w:rsid w:val="00CA06C1"/>
    <w:rsid w:val="00CA2061"/>
    <w:rsid w:val="00CA28CF"/>
    <w:rsid w:val="00CA3266"/>
    <w:rsid w:val="00CA3B2F"/>
    <w:rsid w:val="00CA5366"/>
    <w:rsid w:val="00CA56FB"/>
    <w:rsid w:val="00CA5C65"/>
    <w:rsid w:val="00CA7687"/>
    <w:rsid w:val="00CA7AD5"/>
    <w:rsid w:val="00CA7DB2"/>
    <w:rsid w:val="00CB05CF"/>
    <w:rsid w:val="00CB1B0C"/>
    <w:rsid w:val="00CB2AAE"/>
    <w:rsid w:val="00CB3D8E"/>
    <w:rsid w:val="00CC14DC"/>
    <w:rsid w:val="00CC39CC"/>
    <w:rsid w:val="00CD0137"/>
    <w:rsid w:val="00CD17AA"/>
    <w:rsid w:val="00CD2292"/>
    <w:rsid w:val="00CD41E5"/>
    <w:rsid w:val="00CD4280"/>
    <w:rsid w:val="00CD44AF"/>
    <w:rsid w:val="00CD6431"/>
    <w:rsid w:val="00CD6519"/>
    <w:rsid w:val="00CD6EAE"/>
    <w:rsid w:val="00CD725D"/>
    <w:rsid w:val="00CD7C1F"/>
    <w:rsid w:val="00CD7C6C"/>
    <w:rsid w:val="00CE089D"/>
    <w:rsid w:val="00CE13D9"/>
    <w:rsid w:val="00CE2044"/>
    <w:rsid w:val="00CE38B6"/>
    <w:rsid w:val="00CE66F4"/>
    <w:rsid w:val="00CF0E62"/>
    <w:rsid w:val="00CF35D9"/>
    <w:rsid w:val="00CF3627"/>
    <w:rsid w:val="00CF4E0B"/>
    <w:rsid w:val="00CF5415"/>
    <w:rsid w:val="00CF54DC"/>
    <w:rsid w:val="00CF55FD"/>
    <w:rsid w:val="00CF5692"/>
    <w:rsid w:val="00CF78FC"/>
    <w:rsid w:val="00D006F5"/>
    <w:rsid w:val="00D0122F"/>
    <w:rsid w:val="00D01C05"/>
    <w:rsid w:val="00D01DF4"/>
    <w:rsid w:val="00D026B7"/>
    <w:rsid w:val="00D027F1"/>
    <w:rsid w:val="00D04720"/>
    <w:rsid w:val="00D0704A"/>
    <w:rsid w:val="00D1178F"/>
    <w:rsid w:val="00D11CF9"/>
    <w:rsid w:val="00D125AF"/>
    <w:rsid w:val="00D1406E"/>
    <w:rsid w:val="00D152DB"/>
    <w:rsid w:val="00D15C19"/>
    <w:rsid w:val="00D16925"/>
    <w:rsid w:val="00D174FF"/>
    <w:rsid w:val="00D179BF"/>
    <w:rsid w:val="00D20666"/>
    <w:rsid w:val="00D2198E"/>
    <w:rsid w:val="00D21C51"/>
    <w:rsid w:val="00D22616"/>
    <w:rsid w:val="00D23645"/>
    <w:rsid w:val="00D23995"/>
    <w:rsid w:val="00D25ECE"/>
    <w:rsid w:val="00D25FD8"/>
    <w:rsid w:val="00D26AC1"/>
    <w:rsid w:val="00D270D5"/>
    <w:rsid w:val="00D27BE1"/>
    <w:rsid w:val="00D27FEC"/>
    <w:rsid w:val="00D30F38"/>
    <w:rsid w:val="00D3101D"/>
    <w:rsid w:val="00D310A2"/>
    <w:rsid w:val="00D32003"/>
    <w:rsid w:val="00D32140"/>
    <w:rsid w:val="00D3248B"/>
    <w:rsid w:val="00D33DAB"/>
    <w:rsid w:val="00D33ED1"/>
    <w:rsid w:val="00D3477D"/>
    <w:rsid w:val="00D35422"/>
    <w:rsid w:val="00D35836"/>
    <w:rsid w:val="00D36AD6"/>
    <w:rsid w:val="00D373D2"/>
    <w:rsid w:val="00D40BB9"/>
    <w:rsid w:val="00D4132C"/>
    <w:rsid w:val="00D418D9"/>
    <w:rsid w:val="00D4216B"/>
    <w:rsid w:val="00D429E7"/>
    <w:rsid w:val="00D44422"/>
    <w:rsid w:val="00D44E2B"/>
    <w:rsid w:val="00D469C6"/>
    <w:rsid w:val="00D47252"/>
    <w:rsid w:val="00D50681"/>
    <w:rsid w:val="00D50CA3"/>
    <w:rsid w:val="00D518E3"/>
    <w:rsid w:val="00D51A03"/>
    <w:rsid w:val="00D51BBB"/>
    <w:rsid w:val="00D534D0"/>
    <w:rsid w:val="00D54AA7"/>
    <w:rsid w:val="00D54FDB"/>
    <w:rsid w:val="00D575F3"/>
    <w:rsid w:val="00D57733"/>
    <w:rsid w:val="00D577A5"/>
    <w:rsid w:val="00D60393"/>
    <w:rsid w:val="00D6050E"/>
    <w:rsid w:val="00D61507"/>
    <w:rsid w:val="00D632F4"/>
    <w:rsid w:val="00D64942"/>
    <w:rsid w:val="00D64B36"/>
    <w:rsid w:val="00D65149"/>
    <w:rsid w:val="00D6558E"/>
    <w:rsid w:val="00D65A45"/>
    <w:rsid w:val="00D65F2F"/>
    <w:rsid w:val="00D67F8A"/>
    <w:rsid w:val="00D70C8C"/>
    <w:rsid w:val="00D70D65"/>
    <w:rsid w:val="00D70F49"/>
    <w:rsid w:val="00D73A41"/>
    <w:rsid w:val="00D753B0"/>
    <w:rsid w:val="00D7638F"/>
    <w:rsid w:val="00D76BF8"/>
    <w:rsid w:val="00D77CA1"/>
    <w:rsid w:val="00D81D77"/>
    <w:rsid w:val="00D8266E"/>
    <w:rsid w:val="00D8296E"/>
    <w:rsid w:val="00D82BD3"/>
    <w:rsid w:val="00D842E0"/>
    <w:rsid w:val="00D868B7"/>
    <w:rsid w:val="00D868EC"/>
    <w:rsid w:val="00D8708A"/>
    <w:rsid w:val="00D8767F"/>
    <w:rsid w:val="00D87790"/>
    <w:rsid w:val="00D917C8"/>
    <w:rsid w:val="00D92070"/>
    <w:rsid w:val="00D936D0"/>
    <w:rsid w:val="00D93F32"/>
    <w:rsid w:val="00D95383"/>
    <w:rsid w:val="00D9571F"/>
    <w:rsid w:val="00D958B4"/>
    <w:rsid w:val="00D96017"/>
    <w:rsid w:val="00D97D9D"/>
    <w:rsid w:val="00D97FC2"/>
    <w:rsid w:val="00DA0D3D"/>
    <w:rsid w:val="00DA1512"/>
    <w:rsid w:val="00DA2EFC"/>
    <w:rsid w:val="00DA3236"/>
    <w:rsid w:val="00DA586C"/>
    <w:rsid w:val="00DA6293"/>
    <w:rsid w:val="00DA77C7"/>
    <w:rsid w:val="00DB0024"/>
    <w:rsid w:val="00DB04FD"/>
    <w:rsid w:val="00DB0CB6"/>
    <w:rsid w:val="00DB1F0A"/>
    <w:rsid w:val="00DB22D9"/>
    <w:rsid w:val="00DB2780"/>
    <w:rsid w:val="00DB35E5"/>
    <w:rsid w:val="00DB4DE7"/>
    <w:rsid w:val="00DB6889"/>
    <w:rsid w:val="00DB7FE3"/>
    <w:rsid w:val="00DC03FB"/>
    <w:rsid w:val="00DC0888"/>
    <w:rsid w:val="00DC1822"/>
    <w:rsid w:val="00DC19A3"/>
    <w:rsid w:val="00DC2FF8"/>
    <w:rsid w:val="00DC5D01"/>
    <w:rsid w:val="00DC69EF"/>
    <w:rsid w:val="00DC7C22"/>
    <w:rsid w:val="00DD02D7"/>
    <w:rsid w:val="00DD24AD"/>
    <w:rsid w:val="00DD316E"/>
    <w:rsid w:val="00DD46B7"/>
    <w:rsid w:val="00DD4CB0"/>
    <w:rsid w:val="00DD4F6B"/>
    <w:rsid w:val="00DD5426"/>
    <w:rsid w:val="00DD693B"/>
    <w:rsid w:val="00DD7029"/>
    <w:rsid w:val="00DD7B55"/>
    <w:rsid w:val="00DD7DDE"/>
    <w:rsid w:val="00DE0B59"/>
    <w:rsid w:val="00DE197D"/>
    <w:rsid w:val="00DE35D0"/>
    <w:rsid w:val="00DE5910"/>
    <w:rsid w:val="00DE5EE8"/>
    <w:rsid w:val="00DF1033"/>
    <w:rsid w:val="00DF2541"/>
    <w:rsid w:val="00DF2FD2"/>
    <w:rsid w:val="00DF354A"/>
    <w:rsid w:val="00DF3D1F"/>
    <w:rsid w:val="00DF5B86"/>
    <w:rsid w:val="00DF6B7F"/>
    <w:rsid w:val="00DF6D53"/>
    <w:rsid w:val="00DF735E"/>
    <w:rsid w:val="00DF7697"/>
    <w:rsid w:val="00DF79FA"/>
    <w:rsid w:val="00E00B4C"/>
    <w:rsid w:val="00E0107D"/>
    <w:rsid w:val="00E03210"/>
    <w:rsid w:val="00E0331B"/>
    <w:rsid w:val="00E03E1F"/>
    <w:rsid w:val="00E046A3"/>
    <w:rsid w:val="00E04731"/>
    <w:rsid w:val="00E05033"/>
    <w:rsid w:val="00E103FB"/>
    <w:rsid w:val="00E106F2"/>
    <w:rsid w:val="00E10ED6"/>
    <w:rsid w:val="00E11667"/>
    <w:rsid w:val="00E11BBE"/>
    <w:rsid w:val="00E127F2"/>
    <w:rsid w:val="00E12B9F"/>
    <w:rsid w:val="00E1483C"/>
    <w:rsid w:val="00E14A45"/>
    <w:rsid w:val="00E1575C"/>
    <w:rsid w:val="00E16961"/>
    <w:rsid w:val="00E172D2"/>
    <w:rsid w:val="00E21DB1"/>
    <w:rsid w:val="00E2327D"/>
    <w:rsid w:val="00E24A40"/>
    <w:rsid w:val="00E24B3B"/>
    <w:rsid w:val="00E2553B"/>
    <w:rsid w:val="00E26A21"/>
    <w:rsid w:val="00E26F2F"/>
    <w:rsid w:val="00E27FAA"/>
    <w:rsid w:val="00E31D97"/>
    <w:rsid w:val="00E33579"/>
    <w:rsid w:val="00E35022"/>
    <w:rsid w:val="00E353E3"/>
    <w:rsid w:val="00E36995"/>
    <w:rsid w:val="00E36B63"/>
    <w:rsid w:val="00E41B80"/>
    <w:rsid w:val="00E41F4C"/>
    <w:rsid w:val="00E4397B"/>
    <w:rsid w:val="00E452EC"/>
    <w:rsid w:val="00E45D41"/>
    <w:rsid w:val="00E46CB2"/>
    <w:rsid w:val="00E476CE"/>
    <w:rsid w:val="00E47F69"/>
    <w:rsid w:val="00E506ED"/>
    <w:rsid w:val="00E50FEF"/>
    <w:rsid w:val="00E510B2"/>
    <w:rsid w:val="00E523A7"/>
    <w:rsid w:val="00E5646A"/>
    <w:rsid w:val="00E573A5"/>
    <w:rsid w:val="00E60E63"/>
    <w:rsid w:val="00E61A3F"/>
    <w:rsid w:val="00E61E2E"/>
    <w:rsid w:val="00E62ABF"/>
    <w:rsid w:val="00E630C0"/>
    <w:rsid w:val="00E6478F"/>
    <w:rsid w:val="00E648F4"/>
    <w:rsid w:val="00E64A37"/>
    <w:rsid w:val="00E64AA7"/>
    <w:rsid w:val="00E64F1D"/>
    <w:rsid w:val="00E652B1"/>
    <w:rsid w:val="00E66670"/>
    <w:rsid w:val="00E67358"/>
    <w:rsid w:val="00E676AC"/>
    <w:rsid w:val="00E71055"/>
    <w:rsid w:val="00E71C13"/>
    <w:rsid w:val="00E730B3"/>
    <w:rsid w:val="00E734B2"/>
    <w:rsid w:val="00E738B7"/>
    <w:rsid w:val="00E73FA2"/>
    <w:rsid w:val="00E74294"/>
    <w:rsid w:val="00E74903"/>
    <w:rsid w:val="00E75231"/>
    <w:rsid w:val="00E75F4B"/>
    <w:rsid w:val="00E769B7"/>
    <w:rsid w:val="00E76E5C"/>
    <w:rsid w:val="00E80AE5"/>
    <w:rsid w:val="00E8116B"/>
    <w:rsid w:val="00E8287C"/>
    <w:rsid w:val="00E855AF"/>
    <w:rsid w:val="00E87BEB"/>
    <w:rsid w:val="00E92F0C"/>
    <w:rsid w:val="00E93AC6"/>
    <w:rsid w:val="00E93F86"/>
    <w:rsid w:val="00E9456D"/>
    <w:rsid w:val="00E94B83"/>
    <w:rsid w:val="00E9658A"/>
    <w:rsid w:val="00E97548"/>
    <w:rsid w:val="00E9799E"/>
    <w:rsid w:val="00E97F29"/>
    <w:rsid w:val="00EA0EB8"/>
    <w:rsid w:val="00EA2CE5"/>
    <w:rsid w:val="00EA3930"/>
    <w:rsid w:val="00EA4C08"/>
    <w:rsid w:val="00EA5FD0"/>
    <w:rsid w:val="00EA6A7A"/>
    <w:rsid w:val="00EA7329"/>
    <w:rsid w:val="00EB21AA"/>
    <w:rsid w:val="00EB2295"/>
    <w:rsid w:val="00EB38DD"/>
    <w:rsid w:val="00EB47A2"/>
    <w:rsid w:val="00EB5D73"/>
    <w:rsid w:val="00EB66AD"/>
    <w:rsid w:val="00EB6CF2"/>
    <w:rsid w:val="00EB775A"/>
    <w:rsid w:val="00EB7DB3"/>
    <w:rsid w:val="00EC177E"/>
    <w:rsid w:val="00EC1BC9"/>
    <w:rsid w:val="00EC27B3"/>
    <w:rsid w:val="00EC3529"/>
    <w:rsid w:val="00EC4BEB"/>
    <w:rsid w:val="00EC4D43"/>
    <w:rsid w:val="00EC6018"/>
    <w:rsid w:val="00EC709E"/>
    <w:rsid w:val="00EC741D"/>
    <w:rsid w:val="00EC7AA7"/>
    <w:rsid w:val="00EC7C00"/>
    <w:rsid w:val="00ED1410"/>
    <w:rsid w:val="00ED297D"/>
    <w:rsid w:val="00ED2CA2"/>
    <w:rsid w:val="00ED2D5E"/>
    <w:rsid w:val="00ED32B2"/>
    <w:rsid w:val="00ED38A3"/>
    <w:rsid w:val="00ED67E5"/>
    <w:rsid w:val="00ED79B1"/>
    <w:rsid w:val="00EE0608"/>
    <w:rsid w:val="00EE1AC6"/>
    <w:rsid w:val="00EE2495"/>
    <w:rsid w:val="00EE2762"/>
    <w:rsid w:val="00EE28E1"/>
    <w:rsid w:val="00EE64A9"/>
    <w:rsid w:val="00EE6A94"/>
    <w:rsid w:val="00EF096D"/>
    <w:rsid w:val="00EF118F"/>
    <w:rsid w:val="00EF292A"/>
    <w:rsid w:val="00EF46B2"/>
    <w:rsid w:val="00EF497F"/>
    <w:rsid w:val="00EF6750"/>
    <w:rsid w:val="00EF77E0"/>
    <w:rsid w:val="00F000A7"/>
    <w:rsid w:val="00F00645"/>
    <w:rsid w:val="00F020C5"/>
    <w:rsid w:val="00F02536"/>
    <w:rsid w:val="00F02A3F"/>
    <w:rsid w:val="00F04202"/>
    <w:rsid w:val="00F05036"/>
    <w:rsid w:val="00F051EB"/>
    <w:rsid w:val="00F0573E"/>
    <w:rsid w:val="00F05988"/>
    <w:rsid w:val="00F05C84"/>
    <w:rsid w:val="00F06A27"/>
    <w:rsid w:val="00F0764E"/>
    <w:rsid w:val="00F07743"/>
    <w:rsid w:val="00F07BFA"/>
    <w:rsid w:val="00F102EE"/>
    <w:rsid w:val="00F10EE5"/>
    <w:rsid w:val="00F136FE"/>
    <w:rsid w:val="00F14987"/>
    <w:rsid w:val="00F14F5D"/>
    <w:rsid w:val="00F154CD"/>
    <w:rsid w:val="00F15CD7"/>
    <w:rsid w:val="00F16855"/>
    <w:rsid w:val="00F16EB6"/>
    <w:rsid w:val="00F23654"/>
    <w:rsid w:val="00F240CC"/>
    <w:rsid w:val="00F24558"/>
    <w:rsid w:val="00F246DF"/>
    <w:rsid w:val="00F24CDC"/>
    <w:rsid w:val="00F24DC6"/>
    <w:rsid w:val="00F25FFB"/>
    <w:rsid w:val="00F273CB"/>
    <w:rsid w:val="00F3047D"/>
    <w:rsid w:val="00F30B63"/>
    <w:rsid w:val="00F3476D"/>
    <w:rsid w:val="00F34936"/>
    <w:rsid w:val="00F36B1C"/>
    <w:rsid w:val="00F4022E"/>
    <w:rsid w:val="00F40405"/>
    <w:rsid w:val="00F41186"/>
    <w:rsid w:val="00F41BB8"/>
    <w:rsid w:val="00F426DA"/>
    <w:rsid w:val="00F4324B"/>
    <w:rsid w:val="00F43D84"/>
    <w:rsid w:val="00F44948"/>
    <w:rsid w:val="00F44B46"/>
    <w:rsid w:val="00F45B3C"/>
    <w:rsid w:val="00F45EC0"/>
    <w:rsid w:val="00F4643D"/>
    <w:rsid w:val="00F4667D"/>
    <w:rsid w:val="00F46A10"/>
    <w:rsid w:val="00F46AEB"/>
    <w:rsid w:val="00F50009"/>
    <w:rsid w:val="00F521B9"/>
    <w:rsid w:val="00F52228"/>
    <w:rsid w:val="00F5297A"/>
    <w:rsid w:val="00F53892"/>
    <w:rsid w:val="00F54BD1"/>
    <w:rsid w:val="00F5689D"/>
    <w:rsid w:val="00F56D2F"/>
    <w:rsid w:val="00F6091C"/>
    <w:rsid w:val="00F60EF9"/>
    <w:rsid w:val="00F6175E"/>
    <w:rsid w:val="00F61BCE"/>
    <w:rsid w:val="00F62076"/>
    <w:rsid w:val="00F6261C"/>
    <w:rsid w:val="00F63003"/>
    <w:rsid w:val="00F6389A"/>
    <w:rsid w:val="00F63EDA"/>
    <w:rsid w:val="00F675D1"/>
    <w:rsid w:val="00F67C0D"/>
    <w:rsid w:val="00F70C3F"/>
    <w:rsid w:val="00F70E2C"/>
    <w:rsid w:val="00F7121C"/>
    <w:rsid w:val="00F713FD"/>
    <w:rsid w:val="00F717CD"/>
    <w:rsid w:val="00F71977"/>
    <w:rsid w:val="00F71B09"/>
    <w:rsid w:val="00F71D69"/>
    <w:rsid w:val="00F728F0"/>
    <w:rsid w:val="00F72D49"/>
    <w:rsid w:val="00F735B2"/>
    <w:rsid w:val="00F73DF2"/>
    <w:rsid w:val="00F73F27"/>
    <w:rsid w:val="00F744D5"/>
    <w:rsid w:val="00F74D12"/>
    <w:rsid w:val="00F756A1"/>
    <w:rsid w:val="00F76459"/>
    <w:rsid w:val="00F77361"/>
    <w:rsid w:val="00F81F03"/>
    <w:rsid w:val="00F82621"/>
    <w:rsid w:val="00F82CA7"/>
    <w:rsid w:val="00F82F2F"/>
    <w:rsid w:val="00F83B75"/>
    <w:rsid w:val="00F84FC4"/>
    <w:rsid w:val="00F879C5"/>
    <w:rsid w:val="00F87D8C"/>
    <w:rsid w:val="00F87DA3"/>
    <w:rsid w:val="00F87E24"/>
    <w:rsid w:val="00F904FA"/>
    <w:rsid w:val="00F91CA6"/>
    <w:rsid w:val="00F92910"/>
    <w:rsid w:val="00F92E7E"/>
    <w:rsid w:val="00F93564"/>
    <w:rsid w:val="00F97ED7"/>
    <w:rsid w:val="00FA199B"/>
    <w:rsid w:val="00FA21B7"/>
    <w:rsid w:val="00FA256E"/>
    <w:rsid w:val="00FA34CB"/>
    <w:rsid w:val="00FA457D"/>
    <w:rsid w:val="00FA4C21"/>
    <w:rsid w:val="00FA562A"/>
    <w:rsid w:val="00FA5E12"/>
    <w:rsid w:val="00FA5EA9"/>
    <w:rsid w:val="00FA637A"/>
    <w:rsid w:val="00FA664A"/>
    <w:rsid w:val="00FA7881"/>
    <w:rsid w:val="00FB1675"/>
    <w:rsid w:val="00FB1830"/>
    <w:rsid w:val="00FB1ABD"/>
    <w:rsid w:val="00FB3B16"/>
    <w:rsid w:val="00FB438F"/>
    <w:rsid w:val="00FB4552"/>
    <w:rsid w:val="00FB4999"/>
    <w:rsid w:val="00FB4C80"/>
    <w:rsid w:val="00FB4D13"/>
    <w:rsid w:val="00FB4FB5"/>
    <w:rsid w:val="00FB509F"/>
    <w:rsid w:val="00FB579A"/>
    <w:rsid w:val="00FB6AB7"/>
    <w:rsid w:val="00FB6E0E"/>
    <w:rsid w:val="00FB755F"/>
    <w:rsid w:val="00FB7706"/>
    <w:rsid w:val="00FC0F07"/>
    <w:rsid w:val="00FC1602"/>
    <w:rsid w:val="00FC34B3"/>
    <w:rsid w:val="00FC3DEE"/>
    <w:rsid w:val="00FC42BD"/>
    <w:rsid w:val="00FC4361"/>
    <w:rsid w:val="00FC4D9D"/>
    <w:rsid w:val="00FC5083"/>
    <w:rsid w:val="00FC601C"/>
    <w:rsid w:val="00FC752A"/>
    <w:rsid w:val="00FD0160"/>
    <w:rsid w:val="00FD1B37"/>
    <w:rsid w:val="00FD1FF0"/>
    <w:rsid w:val="00FD41EC"/>
    <w:rsid w:val="00FD5FCE"/>
    <w:rsid w:val="00FD7343"/>
    <w:rsid w:val="00FD7FA6"/>
    <w:rsid w:val="00FE14B8"/>
    <w:rsid w:val="00FE18C9"/>
    <w:rsid w:val="00FE245D"/>
    <w:rsid w:val="00FE2D15"/>
    <w:rsid w:val="00FE33DF"/>
    <w:rsid w:val="00FE404E"/>
    <w:rsid w:val="00FE41D5"/>
    <w:rsid w:val="00FE44F7"/>
    <w:rsid w:val="00FE6921"/>
    <w:rsid w:val="00FE70A4"/>
    <w:rsid w:val="00FE75AF"/>
    <w:rsid w:val="00FE7BE1"/>
    <w:rsid w:val="00FF0402"/>
    <w:rsid w:val="00FF1329"/>
    <w:rsid w:val="00FF1E99"/>
    <w:rsid w:val="00FF2295"/>
    <w:rsid w:val="00FF23FB"/>
    <w:rsid w:val="08B3B6D9"/>
    <w:rsid w:val="0A1FA0A9"/>
    <w:rsid w:val="11D76DE4"/>
    <w:rsid w:val="13FB7D99"/>
    <w:rsid w:val="23FC71E6"/>
    <w:rsid w:val="29376DC8"/>
    <w:rsid w:val="2C6F0E8A"/>
    <w:rsid w:val="3D0DC6AD"/>
    <w:rsid w:val="40F205A6"/>
    <w:rsid w:val="503A5264"/>
    <w:rsid w:val="6E7C10D1"/>
    <w:rsid w:val="79AE4AAE"/>
    <w:rsid w:val="7F96EAD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97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159"/>
      <w:ind w:left="511"/>
    </w:pPr>
    <w:rPr>
      <w:rFonts w:ascii="Algerian" w:eastAsia="Algerian" w:hAnsi="Algerian"/>
      <w:sz w:val="24"/>
      <w:szCs w:val="24"/>
    </w:rPr>
  </w:style>
  <w:style w:type="paragraph" w:styleId="Prrafodelista">
    <w:name w:val="List Paragraph"/>
    <w:basedOn w:val="Normal"/>
    <w:link w:val="PrrafodelistaCar"/>
    <w:uiPriority w:val="34"/>
    <w:qFormat/>
  </w:style>
  <w:style w:type="paragraph" w:customStyle="1" w:styleId="TableParagraph">
    <w:name w:val="Table Paragraph"/>
    <w:basedOn w:val="Normal"/>
    <w:uiPriority w:val="1"/>
    <w:qFormat/>
  </w:style>
  <w:style w:type="table" w:styleId="Tablaconcuadrcula">
    <w:name w:val="Table Grid"/>
    <w:basedOn w:val="Tabla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Encabezado">
    <w:name w:val="header"/>
    <w:basedOn w:val="Normal"/>
    <w:link w:val="EncabezadoCar"/>
    <w:uiPriority w:val="99"/>
    <w:unhideWhenUsed/>
    <w:rsid w:val="00D3248B"/>
    <w:pPr>
      <w:tabs>
        <w:tab w:val="center" w:pos="4252"/>
        <w:tab w:val="right" w:pos="8504"/>
      </w:tabs>
    </w:pPr>
  </w:style>
  <w:style w:type="character" w:customStyle="1" w:styleId="EncabezadoCar">
    <w:name w:val="Encabezado Car"/>
    <w:basedOn w:val="Fuentedeprrafopredeter"/>
    <w:link w:val="Encabezado"/>
    <w:uiPriority w:val="99"/>
    <w:rsid w:val="00D3248B"/>
  </w:style>
  <w:style w:type="paragraph" w:styleId="Piedepgina">
    <w:name w:val="footer"/>
    <w:basedOn w:val="Normal"/>
    <w:link w:val="PiedepginaCar"/>
    <w:uiPriority w:val="99"/>
    <w:unhideWhenUsed/>
    <w:rsid w:val="00D3248B"/>
    <w:pPr>
      <w:tabs>
        <w:tab w:val="center" w:pos="4252"/>
        <w:tab w:val="right" w:pos="8504"/>
      </w:tabs>
    </w:pPr>
  </w:style>
  <w:style w:type="character" w:customStyle="1" w:styleId="PiedepginaCar">
    <w:name w:val="Pie de página Car"/>
    <w:basedOn w:val="Fuentedeprrafopredeter"/>
    <w:link w:val="Piedepgina"/>
    <w:uiPriority w:val="99"/>
    <w:rsid w:val="00D3248B"/>
  </w:style>
  <w:style w:type="paragraph" w:styleId="Textonotapie">
    <w:name w:val="footnote text"/>
    <w:basedOn w:val="Normal"/>
    <w:link w:val="TextonotapieCar"/>
    <w:uiPriority w:val="99"/>
    <w:unhideWhenUsed/>
    <w:rsid w:val="00117587"/>
    <w:rPr>
      <w:sz w:val="20"/>
      <w:szCs w:val="20"/>
    </w:rPr>
  </w:style>
  <w:style w:type="character" w:customStyle="1" w:styleId="TextonotapieCar">
    <w:name w:val="Texto nota pie Car"/>
    <w:basedOn w:val="Fuentedeprrafopredeter"/>
    <w:link w:val="Textonotapie"/>
    <w:uiPriority w:val="99"/>
    <w:rsid w:val="00117587"/>
    <w:rPr>
      <w:sz w:val="20"/>
      <w:szCs w:val="20"/>
    </w:rPr>
  </w:style>
  <w:style w:type="character" w:styleId="Refdenotaalpie">
    <w:name w:val="footnote reference"/>
    <w:basedOn w:val="Fuentedeprrafopredeter"/>
    <w:uiPriority w:val="99"/>
    <w:unhideWhenUsed/>
    <w:rsid w:val="00117587"/>
    <w:rPr>
      <w:vertAlign w:val="superscript"/>
    </w:rPr>
  </w:style>
  <w:style w:type="character" w:styleId="Refdecomentario">
    <w:name w:val="annotation reference"/>
    <w:basedOn w:val="Fuentedeprrafopredeter"/>
    <w:semiHidden/>
    <w:unhideWhenUsed/>
    <w:rsid w:val="008974B7"/>
    <w:rPr>
      <w:sz w:val="16"/>
      <w:szCs w:val="16"/>
    </w:rPr>
  </w:style>
  <w:style w:type="paragraph" w:styleId="Textocomentario">
    <w:name w:val="annotation text"/>
    <w:basedOn w:val="Normal"/>
    <w:link w:val="TextocomentarioCar"/>
    <w:unhideWhenUsed/>
    <w:rsid w:val="008974B7"/>
    <w:rPr>
      <w:sz w:val="20"/>
      <w:szCs w:val="20"/>
    </w:rPr>
  </w:style>
  <w:style w:type="character" w:customStyle="1" w:styleId="TextocomentarioCar">
    <w:name w:val="Texto comentario Car"/>
    <w:basedOn w:val="Fuentedeprrafopredeter"/>
    <w:link w:val="Textocomentario"/>
    <w:rsid w:val="008974B7"/>
    <w:rPr>
      <w:sz w:val="20"/>
      <w:szCs w:val="20"/>
    </w:rPr>
  </w:style>
  <w:style w:type="paragraph" w:styleId="Asuntodelcomentario">
    <w:name w:val="annotation subject"/>
    <w:basedOn w:val="Textocomentario"/>
    <w:next w:val="Textocomentario"/>
    <w:link w:val="AsuntodelcomentarioCar"/>
    <w:uiPriority w:val="99"/>
    <w:semiHidden/>
    <w:unhideWhenUsed/>
    <w:rsid w:val="008974B7"/>
    <w:rPr>
      <w:b/>
      <w:bCs/>
    </w:rPr>
  </w:style>
  <w:style w:type="character" w:customStyle="1" w:styleId="AsuntodelcomentarioCar">
    <w:name w:val="Asunto del comentario Car"/>
    <w:basedOn w:val="TextocomentarioCar"/>
    <w:link w:val="Asuntodelcomentario"/>
    <w:uiPriority w:val="99"/>
    <w:semiHidden/>
    <w:rsid w:val="008974B7"/>
    <w:rPr>
      <w:b/>
      <w:bCs/>
      <w:sz w:val="20"/>
      <w:szCs w:val="20"/>
    </w:rPr>
  </w:style>
  <w:style w:type="paragraph" w:styleId="Textodeglobo">
    <w:name w:val="Balloon Text"/>
    <w:basedOn w:val="Normal"/>
    <w:link w:val="TextodegloboCar"/>
    <w:uiPriority w:val="99"/>
    <w:semiHidden/>
    <w:unhideWhenUsed/>
    <w:rsid w:val="008974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74B7"/>
    <w:rPr>
      <w:rFonts w:ascii="Segoe UI" w:hAnsi="Segoe UI" w:cs="Segoe UI"/>
      <w:sz w:val="18"/>
      <w:szCs w:val="18"/>
    </w:rPr>
  </w:style>
  <w:style w:type="paragraph" w:styleId="Revisin">
    <w:name w:val="Revision"/>
    <w:hidden/>
    <w:uiPriority w:val="99"/>
    <w:semiHidden/>
    <w:rsid w:val="004F2E61"/>
    <w:pPr>
      <w:widowControl/>
    </w:pPr>
  </w:style>
  <w:style w:type="table" w:customStyle="1" w:styleId="TableNormal1">
    <w:name w:val="Table Normal1"/>
    <w:uiPriority w:val="2"/>
    <w:semiHidden/>
    <w:unhideWhenUsed/>
    <w:qFormat/>
    <w:rsid w:val="00267B82"/>
    <w:tblPr>
      <w:tblInd w:w="0" w:type="dxa"/>
      <w:tblCellMar>
        <w:top w:w="0" w:type="dxa"/>
        <w:left w:w="0" w:type="dxa"/>
        <w:bottom w:w="0" w:type="dxa"/>
        <w:right w:w="0" w:type="dxa"/>
      </w:tblCellMar>
    </w:tblPr>
  </w:style>
  <w:style w:type="character" w:customStyle="1" w:styleId="PrrafodelistaCar">
    <w:name w:val="Párrafo de lista Car"/>
    <w:basedOn w:val="Fuentedeprrafopredeter"/>
    <w:link w:val="Prrafodelista"/>
    <w:uiPriority w:val="34"/>
    <w:rsid w:val="000A74FA"/>
  </w:style>
  <w:style w:type="paragraph" w:customStyle="1" w:styleId="NumPar1">
    <w:name w:val="NumPar 1"/>
    <w:basedOn w:val="Normal"/>
    <w:next w:val="Normal"/>
    <w:rsid w:val="000A74FA"/>
    <w:pPr>
      <w:widowControl/>
      <w:spacing w:before="120" w:after="120"/>
      <w:jc w:val="both"/>
    </w:pPr>
    <w:rPr>
      <w:rFonts w:ascii="Arial" w:eastAsia="Calibri" w:hAnsi="Arial" w:cs="Arial"/>
      <w:sz w:val="24"/>
      <w:lang w:val="es-ES" w:eastAsia="es-ES"/>
    </w:rPr>
  </w:style>
  <w:style w:type="character" w:customStyle="1" w:styleId="Mencinsinresolver1">
    <w:name w:val="Mención sin resolver1"/>
    <w:basedOn w:val="Fuentedeprrafopredeter"/>
    <w:uiPriority w:val="99"/>
    <w:unhideWhenUsed/>
    <w:rsid w:val="00A35FE8"/>
    <w:rPr>
      <w:color w:val="605E5C"/>
      <w:shd w:val="clear" w:color="auto" w:fill="E1DFDD"/>
    </w:rPr>
  </w:style>
  <w:style w:type="character" w:customStyle="1" w:styleId="Mencionar1">
    <w:name w:val="Mencionar1"/>
    <w:basedOn w:val="Fuentedeprrafopredeter"/>
    <w:uiPriority w:val="99"/>
    <w:unhideWhenUsed/>
    <w:rsid w:val="00A35FE8"/>
    <w:rPr>
      <w:color w:val="2B579A"/>
      <w:shd w:val="clear" w:color="auto" w:fill="E1DFDD"/>
    </w:rPr>
  </w:style>
  <w:style w:type="character" w:styleId="Textoennegrita">
    <w:name w:val="Strong"/>
    <w:basedOn w:val="Fuentedeprrafopredeter"/>
    <w:uiPriority w:val="22"/>
    <w:qFormat/>
    <w:rsid w:val="008D77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8724">
      <w:bodyDiv w:val="1"/>
      <w:marLeft w:val="0"/>
      <w:marRight w:val="0"/>
      <w:marTop w:val="0"/>
      <w:marBottom w:val="0"/>
      <w:divBdr>
        <w:top w:val="none" w:sz="0" w:space="0" w:color="auto"/>
        <w:left w:val="none" w:sz="0" w:space="0" w:color="auto"/>
        <w:bottom w:val="none" w:sz="0" w:space="0" w:color="auto"/>
        <w:right w:val="none" w:sz="0" w:space="0" w:color="auto"/>
      </w:divBdr>
    </w:div>
    <w:div w:id="1965889316">
      <w:bodyDiv w:val="1"/>
      <w:marLeft w:val="0"/>
      <w:marRight w:val="0"/>
      <w:marTop w:val="0"/>
      <w:marBottom w:val="0"/>
      <w:divBdr>
        <w:top w:val="none" w:sz="0" w:space="0" w:color="auto"/>
        <w:left w:val="none" w:sz="0" w:space="0" w:color="auto"/>
        <w:bottom w:val="none" w:sz="0" w:space="0" w:color="auto"/>
        <w:right w:val="none" w:sz="0" w:space="0" w:color="auto"/>
      </w:divBdr>
    </w:div>
    <w:div w:id="2054037955">
      <w:bodyDiv w:val="1"/>
      <w:marLeft w:val="0"/>
      <w:marRight w:val="0"/>
      <w:marTop w:val="0"/>
      <w:marBottom w:val="0"/>
      <w:divBdr>
        <w:top w:val="none" w:sz="0" w:space="0" w:color="auto"/>
        <w:left w:val="none" w:sz="0" w:space="0" w:color="auto"/>
        <w:bottom w:val="none" w:sz="0" w:space="0" w:color="auto"/>
        <w:right w:val="none" w:sz="0" w:space="0" w:color="auto"/>
      </w:divBdr>
      <w:divsChild>
        <w:div w:id="3185847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3594-41B8-4B3E-9C5E-DED2B206B375}">
  <ds:schemaRefs>
    <ds:schemaRef ds:uri="http://schemas.microsoft.com/office/infopath/2007/PartnerControls"/>
    <ds:schemaRef ds:uri="http://purl.org/dc/terms/"/>
    <ds:schemaRef ds:uri="http://schemas.microsoft.com/office/2006/documentManagement/types"/>
    <ds:schemaRef ds:uri="bb02aa27-2141-485d-8ae2-b8270e4bef5e"/>
    <ds:schemaRef ds:uri="http://purl.org/dc/elements/1.1/"/>
    <ds:schemaRef ds:uri="http://schemas.openxmlformats.org/package/2006/metadata/core-properties"/>
    <ds:schemaRef ds:uri="c667f3d8-97ec-4518-a29a-c4b9c6226366"/>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2BE6E93-3402-4D9C-BC88-15A078DB2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5DA344-AD37-4566-BAB2-542770D939E9}">
  <ds:schemaRefs>
    <ds:schemaRef ds:uri="http://schemas.microsoft.com/sharepoint/v3/contenttype/forms"/>
  </ds:schemaRefs>
</ds:datastoreItem>
</file>

<file path=customXml/itemProps4.xml><?xml version="1.0" encoding="utf-8"?>
<ds:datastoreItem xmlns:ds="http://schemas.openxmlformats.org/officeDocument/2006/customXml" ds:itemID="{1619E03A-EF45-42B0-AD4C-6936E9ED0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5316</Words>
  <Characters>29242</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2022-11-22T16:34:00Z</dcterms:created>
  <dcterms:modified xsi:type="dcterms:W3CDTF">2022-11-22T16:51:00Z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